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2973" w:rsidRDefault="00202973" w:rsidP="00202973">
      <w:pPr>
        <w:tabs>
          <w:tab w:val="center" w:pos="4320"/>
          <w:tab w:val="right" w:pos="9360"/>
        </w:tabs>
        <w:spacing w:line="276" w:lineRule="auto"/>
        <w:jc w:val="both"/>
        <w:rPr>
          <w:rFonts w:ascii="Trebuchet MS" w:eastAsia="MS Mincho" w:hAnsi="Trebuchet MS" w:cs="Trebuchet MS"/>
          <w:sz w:val="14"/>
          <w:szCs w:val="14"/>
          <w:lang w:val="ro-RO"/>
        </w:rPr>
      </w:pPr>
      <w:r w:rsidRPr="00202973">
        <w:rPr>
          <w:rFonts w:ascii="Trebuchet MS" w:eastAsia="MS Mincho" w:hAnsi="Trebuchet MS" w:cs="Trebuchet MS"/>
          <w:sz w:val="14"/>
          <w:szCs w:val="14"/>
          <w:lang w:val="ro-RO"/>
        </w:rPr>
        <w:t xml:space="preserve">        </w:t>
      </w:r>
      <w:r w:rsidRPr="00202973">
        <w:rPr>
          <w:rFonts w:ascii="Trebuchet MS" w:hAnsi="Trebuchet MS" w:cs="Calibri"/>
          <w:noProof/>
          <w:sz w:val="22"/>
          <w:szCs w:val="22"/>
          <w:lang w:val="en-US"/>
        </w:rPr>
        <w:drawing>
          <wp:inline distT="0" distB="0" distL="0" distR="0" wp14:anchorId="6B7DF263" wp14:editId="59C8BDEB">
            <wp:extent cx="963930" cy="600710"/>
            <wp:effectExtent l="0" t="0" r="762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3930" cy="600710"/>
                    </a:xfrm>
                    <a:prstGeom prst="rect">
                      <a:avLst/>
                    </a:prstGeom>
                    <a:noFill/>
                  </pic:spPr>
                </pic:pic>
              </a:graphicData>
            </a:graphic>
          </wp:inline>
        </w:drawing>
      </w:r>
      <w:r w:rsidRPr="00202973">
        <w:rPr>
          <w:rFonts w:ascii="Trebuchet MS" w:eastAsia="MS Mincho" w:hAnsi="Trebuchet MS" w:cs="Trebuchet MS"/>
          <w:sz w:val="14"/>
          <w:szCs w:val="14"/>
          <w:lang w:val="ro-RO"/>
        </w:rPr>
        <w:t xml:space="preserve">      </w:t>
      </w:r>
      <w:r w:rsidR="002679FB">
        <w:rPr>
          <w:rFonts w:ascii="Trebuchet MS" w:eastAsia="MS Mincho" w:hAnsi="Trebuchet MS" w:cs="Trebuchet MS"/>
          <w:sz w:val="14"/>
          <w:szCs w:val="14"/>
          <w:lang w:val="ro-RO"/>
        </w:rPr>
        <w:t xml:space="preserve">                                                          </w:t>
      </w:r>
      <w:r w:rsidR="002679FB" w:rsidRPr="00B20A6D">
        <w:rPr>
          <w:noProof/>
          <w:lang w:val="en-US"/>
        </w:rPr>
        <w:drawing>
          <wp:inline distT="0" distB="0" distL="0" distR="0" wp14:anchorId="33E9F6AC" wp14:editId="7FA89392">
            <wp:extent cx="1514475" cy="733425"/>
            <wp:effectExtent l="0" t="0" r="9525" b="9525"/>
            <wp:docPr id="3" name="Picture 3" descr="C:\Users\ovidiu.ambros\Desktop\Ovidiu\Grafica\pliant ROMD oct 2017\sigla ROMD 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vidiu.ambros\Desktop\Ovidiu\Grafica\pliant ROMD oct 2017\sigla ROMD eng.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14475" cy="733425"/>
                    </a:xfrm>
                    <a:prstGeom prst="rect">
                      <a:avLst/>
                    </a:prstGeom>
                    <a:noFill/>
                    <a:ln>
                      <a:noFill/>
                    </a:ln>
                  </pic:spPr>
                </pic:pic>
              </a:graphicData>
            </a:graphic>
          </wp:inline>
        </w:drawing>
      </w:r>
      <w:r w:rsidRPr="00202973">
        <w:rPr>
          <w:rFonts w:ascii="Trebuchet MS" w:eastAsia="MS Mincho" w:hAnsi="Trebuchet MS" w:cs="Trebuchet MS"/>
          <w:sz w:val="14"/>
          <w:szCs w:val="14"/>
          <w:lang w:val="ro-RO"/>
        </w:rPr>
        <w:t xml:space="preserve">                                                                                                 </w:t>
      </w:r>
      <w:r w:rsidRPr="00202973">
        <w:rPr>
          <w:rFonts w:ascii="Trebuchet MS" w:eastAsia="MS Mincho" w:hAnsi="Trebuchet MS" w:cs="Trebuchet MS"/>
          <w:sz w:val="14"/>
          <w:szCs w:val="14"/>
          <w:lang w:val="ro-RO"/>
        </w:rPr>
        <w:tab/>
      </w:r>
    </w:p>
    <w:p w:rsidR="00202973" w:rsidRDefault="00202973" w:rsidP="00202973">
      <w:pPr>
        <w:tabs>
          <w:tab w:val="center" w:pos="4320"/>
          <w:tab w:val="right" w:pos="10773"/>
        </w:tabs>
        <w:spacing w:line="276" w:lineRule="auto"/>
        <w:jc w:val="both"/>
        <w:rPr>
          <w:rFonts w:ascii="Trebuchet MS" w:eastAsia="MS Mincho" w:hAnsi="Trebuchet MS" w:cs="Trebuchet MS"/>
          <w:sz w:val="14"/>
          <w:szCs w:val="14"/>
          <w:lang w:val="ro-RO"/>
        </w:rPr>
      </w:pPr>
      <w:r>
        <w:rPr>
          <w:rFonts w:ascii="Trebuchet MS" w:eastAsia="MS Mincho" w:hAnsi="Trebuchet MS" w:cs="Trebuchet MS"/>
          <w:sz w:val="14"/>
          <w:szCs w:val="14"/>
          <w:lang w:val="ro-RO"/>
        </w:rPr>
        <w:t xml:space="preserve">        </w:t>
      </w:r>
      <w:r w:rsidRPr="00202973">
        <w:rPr>
          <w:rFonts w:ascii="Trebuchet MS" w:hAnsi="Trebuchet MS" w:cs="Calibri"/>
          <w:b/>
          <w:sz w:val="16"/>
          <w:szCs w:val="16"/>
          <w:lang w:val="en-GB"/>
        </w:rPr>
        <w:t>Programe funded by</w:t>
      </w:r>
    </w:p>
    <w:p w:rsidR="00202973" w:rsidRPr="00202973" w:rsidRDefault="00202973" w:rsidP="00202973">
      <w:pPr>
        <w:tabs>
          <w:tab w:val="center" w:pos="4320"/>
          <w:tab w:val="right" w:pos="10773"/>
        </w:tabs>
        <w:spacing w:line="276" w:lineRule="auto"/>
        <w:jc w:val="both"/>
        <w:rPr>
          <w:rFonts w:ascii="Trebuchet MS" w:eastAsia="MS Mincho" w:hAnsi="Trebuchet MS" w:cs="Trebuchet MS"/>
          <w:sz w:val="14"/>
          <w:szCs w:val="14"/>
          <w:lang w:val="ro-RO"/>
        </w:rPr>
      </w:pPr>
      <w:r>
        <w:rPr>
          <w:rFonts w:ascii="Trebuchet MS" w:eastAsia="MS Mincho" w:hAnsi="Trebuchet MS" w:cs="Trebuchet MS"/>
          <w:sz w:val="14"/>
          <w:szCs w:val="14"/>
          <w:lang w:val="ro-RO"/>
        </w:rPr>
        <w:t xml:space="preserve">        </w:t>
      </w:r>
      <w:r w:rsidRPr="00202973">
        <w:rPr>
          <w:rFonts w:ascii="Trebuchet MS" w:hAnsi="Trebuchet MS" w:cs="Calibri"/>
          <w:b/>
          <w:sz w:val="16"/>
          <w:szCs w:val="16"/>
          <w:lang w:val="en-GB"/>
        </w:rPr>
        <w:t>the European Union</w:t>
      </w:r>
      <w:r w:rsidRPr="00202973">
        <w:rPr>
          <w:rFonts w:ascii="Trebuchet MS" w:hAnsi="Trebuchet MS" w:cs="Calibri"/>
          <w:b/>
          <w:sz w:val="22"/>
          <w:szCs w:val="22"/>
          <w:lang w:val="en-GB"/>
        </w:rPr>
        <w:t xml:space="preserve">   </w:t>
      </w:r>
    </w:p>
    <w:p w:rsidR="00202973" w:rsidRPr="00202973" w:rsidRDefault="00202973" w:rsidP="00202973">
      <w:pPr>
        <w:tabs>
          <w:tab w:val="center" w:pos="4320"/>
          <w:tab w:val="right" w:pos="8640"/>
        </w:tabs>
        <w:spacing w:line="276" w:lineRule="auto"/>
        <w:ind w:left="1418"/>
        <w:jc w:val="both"/>
        <w:rPr>
          <w:rFonts w:ascii="Trebuchet MS" w:eastAsia="MS Mincho" w:hAnsi="Trebuchet MS" w:cs="Trebuchet MS"/>
          <w:sz w:val="14"/>
          <w:szCs w:val="14"/>
          <w:lang w:val="ro-RO"/>
        </w:rPr>
      </w:pPr>
    </w:p>
    <w:p w:rsidR="00C72F46" w:rsidRPr="00437E23" w:rsidRDefault="00C72F46" w:rsidP="00555F22">
      <w:pPr>
        <w:spacing w:before="60" w:after="60"/>
        <w:jc w:val="center"/>
        <w:rPr>
          <w:rFonts w:ascii="Calibri Light" w:hAnsi="Calibri Light"/>
          <w:b/>
          <w:sz w:val="28"/>
          <w:szCs w:val="28"/>
          <w:lang w:val="en-US"/>
        </w:rPr>
      </w:pPr>
      <w:r w:rsidRPr="00437E23">
        <w:rPr>
          <w:rFonts w:ascii="Calibri Light" w:hAnsi="Calibri Light"/>
          <w:b/>
          <w:sz w:val="28"/>
          <w:szCs w:val="28"/>
          <w:lang w:val="en-US"/>
        </w:rPr>
        <w:t>GRANT CONTRACT</w:t>
      </w:r>
    </w:p>
    <w:p w:rsidR="00C72F46" w:rsidRPr="00437E23" w:rsidRDefault="00C72F46" w:rsidP="00555F22">
      <w:pPr>
        <w:spacing w:before="60" w:after="60"/>
        <w:jc w:val="center"/>
        <w:rPr>
          <w:rFonts w:ascii="Calibri Light" w:hAnsi="Calibri Light"/>
          <w:b/>
          <w:szCs w:val="24"/>
          <w:lang w:val="en-US"/>
        </w:rPr>
      </w:pPr>
      <w:r w:rsidRPr="00437E23">
        <w:rPr>
          <w:rFonts w:ascii="Calibri Light" w:hAnsi="Calibri Light"/>
          <w:b/>
          <w:szCs w:val="24"/>
          <w:lang w:val="en-US"/>
        </w:rPr>
        <w:t xml:space="preserve">- </w:t>
      </w:r>
      <w:r w:rsidR="001B458F" w:rsidRPr="00437E23">
        <w:rPr>
          <w:rFonts w:ascii="Calibri Light" w:hAnsi="Calibri Light"/>
          <w:b/>
          <w:szCs w:val="24"/>
          <w:lang w:val="en-US"/>
        </w:rPr>
        <w:t>from ENI</w:t>
      </w:r>
      <w:r w:rsidRPr="00437E23">
        <w:rPr>
          <w:rFonts w:ascii="Calibri Light" w:hAnsi="Calibri Light"/>
          <w:b/>
          <w:szCs w:val="24"/>
          <w:lang w:val="en-US"/>
        </w:rPr>
        <w:t xml:space="preserve"> </w:t>
      </w:r>
      <w:r w:rsidR="00B67C51">
        <w:rPr>
          <w:rFonts w:ascii="Calibri Light" w:hAnsi="Calibri Light"/>
          <w:b/>
          <w:szCs w:val="24"/>
          <w:lang w:val="en-US"/>
        </w:rPr>
        <w:t>CBC</w:t>
      </w:r>
      <w:r w:rsidRPr="00437E23">
        <w:rPr>
          <w:rFonts w:ascii="Calibri Light" w:hAnsi="Calibri Light"/>
          <w:b/>
          <w:szCs w:val="24"/>
          <w:lang w:val="en-US"/>
        </w:rPr>
        <w:t>-</w:t>
      </w:r>
    </w:p>
    <w:p w:rsidR="00C72F46" w:rsidRPr="00437E23" w:rsidRDefault="00C72F46" w:rsidP="00555F22">
      <w:pPr>
        <w:spacing w:before="60" w:after="60"/>
        <w:jc w:val="center"/>
        <w:rPr>
          <w:rFonts w:ascii="Calibri Light" w:hAnsi="Calibri Light"/>
          <w:b/>
          <w:szCs w:val="24"/>
          <w:lang w:val="en-US"/>
        </w:rPr>
      </w:pPr>
    </w:p>
    <w:p w:rsidR="00C72F46" w:rsidRPr="00437E23" w:rsidRDefault="00C72F46" w:rsidP="00555F22">
      <w:pPr>
        <w:pStyle w:val="Text2"/>
        <w:tabs>
          <w:tab w:val="clear" w:pos="2161"/>
          <w:tab w:val="left" w:pos="-1701"/>
          <w:tab w:val="left" w:pos="-1560"/>
        </w:tabs>
        <w:spacing w:before="60" w:after="60"/>
        <w:ind w:left="0"/>
        <w:jc w:val="center"/>
        <w:rPr>
          <w:rFonts w:ascii="Calibri Light" w:hAnsi="Calibri Light"/>
          <w:b/>
          <w:szCs w:val="24"/>
          <w:lang w:val="en-US"/>
        </w:rPr>
      </w:pPr>
      <w:r w:rsidRPr="00437E23">
        <w:rPr>
          <w:rFonts w:ascii="Calibri Light" w:hAnsi="Calibri Light"/>
          <w:b/>
          <w:szCs w:val="24"/>
          <w:lang w:val="en-US"/>
        </w:rPr>
        <w:t>&lt;</w:t>
      </w:r>
      <w:r w:rsidRPr="00437E23">
        <w:rPr>
          <w:rFonts w:ascii="Calibri Light" w:hAnsi="Calibri Light"/>
          <w:i/>
          <w:szCs w:val="24"/>
          <w:lang w:val="en-US"/>
        </w:rPr>
        <w:t>Grant contract identification number&gt;</w:t>
      </w:r>
    </w:p>
    <w:p w:rsidR="00C72F46" w:rsidRPr="00437E23" w:rsidRDefault="00035CA0" w:rsidP="00555F22">
      <w:pPr>
        <w:spacing w:before="60" w:after="60"/>
        <w:jc w:val="center"/>
        <w:rPr>
          <w:rFonts w:ascii="Calibri Light" w:hAnsi="Calibri Light"/>
          <w:szCs w:val="24"/>
          <w:lang w:val="en-US"/>
        </w:rPr>
      </w:pPr>
      <w:r w:rsidRPr="00437E23">
        <w:rPr>
          <w:rFonts w:ascii="Calibri Light" w:hAnsi="Calibri Light"/>
          <w:szCs w:val="24"/>
          <w:lang w:val="en-US"/>
        </w:rPr>
        <w:t>(the “Contract”)</w:t>
      </w:r>
    </w:p>
    <w:p w:rsidR="00CC6A31" w:rsidRDefault="00CC6A31" w:rsidP="00CC6A31">
      <w:pPr>
        <w:spacing w:before="60" w:after="60"/>
        <w:rPr>
          <w:rFonts w:ascii="Calibri Light" w:hAnsi="Calibri Light"/>
          <w:b/>
          <w:szCs w:val="24"/>
          <w:lang w:val="en-US"/>
        </w:rPr>
      </w:pPr>
    </w:p>
    <w:p w:rsidR="00C72F46" w:rsidRPr="00CC6A31" w:rsidRDefault="00CC6A31" w:rsidP="00555F22">
      <w:pPr>
        <w:spacing w:before="60" w:after="60"/>
        <w:rPr>
          <w:rFonts w:ascii="Calibri Light" w:hAnsi="Calibri Light"/>
          <w:b/>
          <w:szCs w:val="24"/>
          <w:lang w:val="en-US"/>
        </w:rPr>
      </w:pPr>
      <w:r>
        <w:rPr>
          <w:rFonts w:ascii="Calibri Light" w:hAnsi="Calibri Light"/>
          <w:b/>
          <w:szCs w:val="24"/>
          <w:lang w:val="en-US"/>
        </w:rPr>
        <w:t xml:space="preserve">The following grant contract between </w:t>
      </w:r>
    </w:p>
    <w:p w:rsidR="00C72F46" w:rsidRPr="00437E23" w:rsidRDefault="00C72F46" w:rsidP="00925841">
      <w:pPr>
        <w:tabs>
          <w:tab w:val="left" w:pos="-1440"/>
          <w:tab w:val="left" w:pos="-720"/>
          <w:tab w:val="left" w:pos="828"/>
          <w:tab w:val="left" w:pos="1044"/>
          <w:tab w:val="left" w:pos="1260"/>
          <w:tab w:val="left" w:pos="1476"/>
          <w:tab w:val="left" w:pos="1692"/>
          <w:tab w:val="left" w:pos="2160"/>
        </w:tabs>
        <w:spacing w:before="60" w:after="60"/>
        <w:jc w:val="both"/>
        <w:rPr>
          <w:rFonts w:ascii="Calibri Light" w:hAnsi="Calibri Light"/>
          <w:szCs w:val="24"/>
          <w:lang w:val="en-US"/>
        </w:rPr>
      </w:pPr>
      <w:r w:rsidRPr="00437E23">
        <w:rPr>
          <w:rFonts w:ascii="Calibri Light" w:hAnsi="Calibri Light"/>
          <w:szCs w:val="24"/>
          <w:lang w:val="en-US"/>
        </w:rPr>
        <w:t>Mini</w:t>
      </w:r>
      <w:r w:rsidR="000B14BE">
        <w:rPr>
          <w:rFonts w:ascii="Calibri Light" w:hAnsi="Calibri Light"/>
          <w:szCs w:val="24"/>
          <w:lang w:val="en-US"/>
        </w:rPr>
        <w:t>stry of Regional Development,</w:t>
      </w:r>
      <w:r w:rsidRPr="00437E23">
        <w:rPr>
          <w:rFonts w:ascii="Calibri Light" w:hAnsi="Calibri Light"/>
          <w:szCs w:val="24"/>
          <w:lang w:val="en-US"/>
        </w:rPr>
        <w:t xml:space="preserve"> Public Administration </w:t>
      </w:r>
      <w:r w:rsidR="000B14BE">
        <w:rPr>
          <w:rFonts w:ascii="Calibri Light" w:hAnsi="Calibri Light"/>
          <w:szCs w:val="24"/>
          <w:lang w:val="en-US"/>
        </w:rPr>
        <w:t>and European Funds</w:t>
      </w:r>
    </w:p>
    <w:p w:rsidR="0036213D" w:rsidRPr="00437E23" w:rsidRDefault="000B14BE" w:rsidP="00925841">
      <w:pPr>
        <w:tabs>
          <w:tab w:val="left" w:pos="-1440"/>
          <w:tab w:val="left" w:pos="-720"/>
          <w:tab w:val="left" w:pos="828"/>
          <w:tab w:val="left" w:pos="1044"/>
          <w:tab w:val="left" w:pos="1260"/>
          <w:tab w:val="left" w:pos="1476"/>
          <w:tab w:val="left" w:pos="1692"/>
          <w:tab w:val="left" w:pos="2160"/>
        </w:tabs>
        <w:spacing w:before="60" w:after="60"/>
        <w:jc w:val="both"/>
        <w:rPr>
          <w:rFonts w:ascii="Calibri Light" w:hAnsi="Calibri Light"/>
          <w:szCs w:val="24"/>
          <w:lang w:val="en-US"/>
        </w:rPr>
      </w:pPr>
      <w:r>
        <w:rPr>
          <w:rFonts w:ascii="Calibri Light" w:hAnsi="Calibri Light"/>
          <w:szCs w:val="24"/>
          <w:lang w:val="en-US"/>
        </w:rPr>
        <w:t>16</w:t>
      </w:r>
      <w:r w:rsidR="00C72F46" w:rsidRPr="00437E23">
        <w:rPr>
          <w:rFonts w:ascii="Calibri Light" w:hAnsi="Calibri Light"/>
          <w:szCs w:val="24"/>
          <w:lang w:val="en-US"/>
        </w:rPr>
        <w:t xml:space="preserve"> </w:t>
      </w:r>
      <w:r>
        <w:rPr>
          <w:rFonts w:ascii="Calibri Light" w:hAnsi="Calibri Light"/>
          <w:szCs w:val="24"/>
          <w:lang w:val="en-US"/>
        </w:rPr>
        <w:t>Libertatii</w:t>
      </w:r>
      <w:r w:rsidR="00C72F46" w:rsidRPr="00437E23">
        <w:rPr>
          <w:rFonts w:ascii="Calibri Light" w:hAnsi="Calibri Light"/>
          <w:szCs w:val="24"/>
          <w:lang w:val="en-US"/>
        </w:rPr>
        <w:t xml:space="preserve"> Street, Bucharest, Romania</w:t>
      </w:r>
      <w:r w:rsidR="0036213D" w:rsidRPr="00437E23">
        <w:rPr>
          <w:rFonts w:ascii="Calibri Light" w:hAnsi="Calibri Light"/>
          <w:szCs w:val="24"/>
          <w:lang w:val="en-US"/>
        </w:rPr>
        <w:t>, postal code 050741, fiscal code 26369185</w:t>
      </w:r>
    </w:p>
    <w:p w:rsidR="00033F5A" w:rsidRPr="00437E23" w:rsidRDefault="00C72F46" w:rsidP="00925841">
      <w:pPr>
        <w:tabs>
          <w:tab w:val="left" w:pos="-1440"/>
          <w:tab w:val="left" w:pos="-720"/>
          <w:tab w:val="left" w:pos="828"/>
          <w:tab w:val="left" w:pos="1044"/>
          <w:tab w:val="left" w:pos="1260"/>
          <w:tab w:val="left" w:pos="1476"/>
          <w:tab w:val="left" w:pos="1692"/>
          <w:tab w:val="left" w:pos="2160"/>
        </w:tabs>
        <w:spacing w:before="60" w:after="60"/>
        <w:jc w:val="both"/>
        <w:rPr>
          <w:rFonts w:ascii="Calibri Light" w:hAnsi="Calibri Light"/>
          <w:szCs w:val="24"/>
          <w:lang w:val="en-US"/>
        </w:rPr>
      </w:pPr>
      <w:r w:rsidRPr="00437E23">
        <w:rPr>
          <w:rFonts w:ascii="Calibri Light" w:hAnsi="Calibri Light"/>
          <w:szCs w:val="24"/>
          <w:lang w:val="en-US"/>
        </w:rPr>
        <w:t>acting as the Managing Authority for the</w:t>
      </w:r>
      <w:r w:rsidR="00437E23" w:rsidRPr="00437E23">
        <w:rPr>
          <w:rFonts w:ascii="Calibri Light" w:hAnsi="Calibri Light"/>
          <w:i/>
          <w:szCs w:val="24"/>
          <w:lang w:val="en-US"/>
        </w:rPr>
        <w:t xml:space="preserve"> </w:t>
      </w:r>
      <w:r w:rsidR="00437E23" w:rsidRPr="00F21040">
        <w:rPr>
          <w:rFonts w:ascii="Calibri Light" w:hAnsi="Calibri Light"/>
          <w:szCs w:val="24"/>
          <w:lang w:val="en-US"/>
        </w:rPr>
        <w:t>Romania</w:t>
      </w:r>
      <w:r w:rsidR="004F7ED3">
        <w:rPr>
          <w:rFonts w:ascii="Calibri Light" w:hAnsi="Calibri Light"/>
          <w:szCs w:val="24"/>
          <w:lang w:val="en-US"/>
        </w:rPr>
        <w:t xml:space="preserve"> </w:t>
      </w:r>
      <w:r w:rsidR="00437E23" w:rsidRPr="00F21040">
        <w:rPr>
          <w:rFonts w:ascii="Calibri Light" w:hAnsi="Calibri Light"/>
          <w:szCs w:val="24"/>
          <w:lang w:val="en-US"/>
        </w:rPr>
        <w:t>-</w:t>
      </w:r>
      <w:r w:rsidR="004F7ED3">
        <w:rPr>
          <w:rFonts w:ascii="Calibri Light" w:hAnsi="Calibri Light"/>
          <w:szCs w:val="24"/>
          <w:lang w:val="en-US"/>
        </w:rPr>
        <w:t xml:space="preserve"> </w:t>
      </w:r>
      <w:r w:rsidR="00AC7468">
        <w:rPr>
          <w:rFonts w:ascii="Calibri Light" w:hAnsi="Calibri Light"/>
          <w:szCs w:val="24"/>
          <w:lang w:val="en-US"/>
        </w:rPr>
        <w:t xml:space="preserve">Republic of Moldova </w:t>
      </w:r>
      <w:r w:rsidR="00107C02" w:rsidRPr="00F21040">
        <w:rPr>
          <w:rFonts w:ascii="Calibri Light" w:hAnsi="Calibri Light"/>
          <w:szCs w:val="24"/>
          <w:lang w:val="en-US"/>
        </w:rPr>
        <w:t xml:space="preserve">Joint </w:t>
      </w:r>
      <w:r w:rsidRPr="00F21040">
        <w:rPr>
          <w:rFonts w:ascii="Calibri Light" w:hAnsi="Calibri Light"/>
          <w:szCs w:val="24"/>
          <w:lang w:val="en-US"/>
        </w:rPr>
        <w:t>Operational Programme 2014-2020,</w:t>
      </w:r>
      <w:r w:rsidRPr="00437E23">
        <w:rPr>
          <w:rFonts w:ascii="Calibri Light" w:hAnsi="Calibri Light"/>
          <w:szCs w:val="24"/>
          <w:lang w:val="en-US"/>
        </w:rPr>
        <w:t xml:space="preserve"> ("the MA")</w:t>
      </w:r>
      <w:r w:rsidR="009950FD" w:rsidRPr="00437E23">
        <w:rPr>
          <w:rFonts w:ascii="Calibri Light" w:hAnsi="Calibri Light"/>
          <w:szCs w:val="24"/>
          <w:lang w:val="en-US"/>
        </w:rPr>
        <w:t>, represented by ….</w:t>
      </w:r>
      <w:r w:rsidR="00033F5A" w:rsidRPr="00437E23">
        <w:rPr>
          <w:rFonts w:ascii="Calibri Light" w:hAnsi="Calibri Light"/>
          <w:szCs w:val="24"/>
          <w:lang w:val="en-US"/>
        </w:rPr>
        <w:t>, Minister</w:t>
      </w:r>
    </w:p>
    <w:p w:rsidR="00C72F46" w:rsidRPr="00437E23" w:rsidRDefault="00C72F46" w:rsidP="00555F22">
      <w:pPr>
        <w:tabs>
          <w:tab w:val="left" w:pos="-1701"/>
          <w:tab w:val="left" w:pos="-1560"/>
          <w:tab w:val="left" w:pos="-1440"/>
        </w:tabs>
        <w:spacing w:before="60" w:after="60"/>
        <w:jc w:val="right"/>
        <w:rPr>
          <w:rFonts w:ascii="Calibri Light" w:hAnsi="Calibri Light"/>
          <w:szCs w:val="24"/>
          <w:lang w:val="en-US"/>
        </w:rPr>
      </w:pPr>
      <w:r w:rsidRPr="00437E23">
        <w:rPr>
          <w:rFonts w:ascii="Calibri Light" w:hAnsi="Calibri Light"/>
          <w:szCs w:val="24"/>
          <w:lang w:val="en-US"/>
        </w:rPr>
        <w:t>of the one part,</w:t>
      </w:r>
    </w:p>
    <w:p w:rsidR="00C72F46" w:rsidRPr="00437E23" w:rsidRDefault="00C72F46" w:rsidP="00555F22">
      <w:pPr>
        <w:tabs>
          <w:tab w:val="left" w:pos="-1701"/>
          <w:tab w:val="left" w:pos="-1560"/>
          <w:tab w:val="left" w:pos="-1440"/>
        </w:tabs>
        <w:spacing w:before="60" w:after="60"/>
        <w:rPr>
          <w:rFonts w:ascii="Calibri Light" w:hAnsi="Calibri Light"/>
          <w:szCs w:val="24"/>
          <w:lang w:val="en-US"/>
        </w:rPr>
      </w:pPr>
    </w:p>
    <w:p w:rsidR="00132781" w:rsidRPr="00437E23" w:rsidRDefault="00132781" w:rsidP="00555F22">
      <w:pPr>
        <w:spacing w:before="60" w:after="60"/>
        <w:jc w:val="both"/>
        <w:rPr>
          <w:rFonts w:ascii="Calibri Light" w:hAnsi="Calibri Light"/>
          <w:szCs w:val="24"/>
          <w:lang w:val="en-US"/>
        </w:rPr>
      </w:pPr>
      <w:r w:rsidRPr="00437E23">
        <w:rPr>
          <w:rFonts w:ascii="Calibri Light" w:hAnsi="Calibri Light"/>
          <w:szCs w:val="24"/>
          <w:lang w:val="en-US"/>
        </w:rPr>
        <w:t xml:space="preserve">&lt;Full official name of the </w:t>
      </w:r>
      <w:r w:rsidR="000E0ECC" w:rsidRPr="00437E23">
        <w:rPr>
          <w:rFonts w:ascii="Calibri Light" w:hAnsi="Calibri Light"/>
          <w:szCs w:val="24"/>
          <w:lang w:val="en-US"/>
        </w:rPr>
        <w:t xml:space="preserve">Lead </w:t>
      </w:r>
      <w:r w:rsidRPr="00437E23">
        <w:rPr>
          <w:rFonts w:ascii="Calibri Light" w:hAnsi="Calibri Light"/>
          <w:szCs w:val="24"/>
          <w:lang w:val="en-US"/>
        </w:rPr>
        <w:t>Beneficiary&gt;</w:t>
      </w:r>
    </w:p>
    <w:p w:rsidR="00132781" w:rsidRPr="00437E23" w:rsidRDefault="00132781" w:rsidP="00555F22">
      <w:pPr>
        <w:spacing w:before="60" w:after="60"/>
        <w:jc w:val="both"/>
        <w:rPr>
          <w:rFonts w:ascii="Calibri Light" w:hAnsi="Calibri Light"/>
          <w:szCs w:val="24"/>
          <w:lang w:val="en-US"/>
        </w:rPr>
      </w:pPr>
      <w:r w:rsidRPr="00437E23">
        <w:rPr>
          <w:rFonts w:ascii="Calibri Light" w:hAnsi="Calibri Light"/>
          <w:szCs w:val="24"/>
          <w:lang w:val="en-US"/>
        </w:rPr>
        <w:t xml:space="preserve">[&lt;Legal status (organisation)&gt;] </w:t>
      </w:r>
    </w:p>
    <w:p w:rsidR="00132781" w:rsidRPr="00437E23" w:rsidRDefault="00132781" w:rsidP="00555F22">
      <w:pPr>
        <w:spacing w:before="60" w:after="60"/>
        <w:jc w:val="both"/>
        <w:rPr>
          <w:rFonts w:ascii="Calibri Light" w:hAnsi="Calibri Light"/>
          <w:szCs w:val="24"/>
          <w:lang w:val="en-US"/>
        </w:rPr>
      </w:pPr>
      <w:r w:rsidRPr="00437E23">
        <w:rPr>
          <w:rFonts w:ascii="Calibri Light" w:hAnsi="Calibri Light"/>
          <w:szCs w:val="24"/>
          <w:lang w:val="en-US"/>
        </w:rPr>
        <w:t>&lt;Full official address&gt;</w:t>
      </w:r>
    </w:p>
    <w:p w:rsidR="00132781" w:rsidRPr="00437E23" w:rsidRDefault="00132781" w:rsidP="00555F22">
      <w:pPr>
        <w:spacing w:before="60" w:after="60"/>
        <w:jc w:val="both"/>
        <w:rPr>
          <w:rFonts w:ascii="Calibri Light" w:hAnsi="Calibri Light"/>
          <w:szCs w:val="24"/>
          <w:lang w:val="en-US"/>
        </w:rPr>
      </w:pPr>
      <w:r w:rsidRPr="00437E23">
        <w:rPr>
          <w:rFonts w:ascii="Calibri Light" w:hAnsi="Calibri Light"/>
          <w:b/>
          <w:szCs w:val="24"/>
          <w:lang w:val="en-US"/>
        </w:rPr>
        <w:t>[</w:t>
      </w:r>
      <w:r w:rsidRPr="00437E23">
        <w:rPr>
          <w:rFonts w:ascii="Calibri Light" w:hAnsi="Calibri Light"/>
          <w:szCs w:val="24"/>
          <w:lang w:val="en-US"/>
        </w:rPr>
        <w:t>VAT number, for VAT registered beneficiaries</w:t>
      </w:r>
      <w:r w:rsidR="002E07ED" w:rsidRPr="00437E23">
        <w:rPr>
          <w:rFonts w:ascii="Calibri Light" w:hAnsi="Calibri Light"/>
          <w:szCs w:val="24"/>
          <w:lang w:val="en-US"/>
        </w:rPr>
        <w:t xml:space="preserve"> or registration number</w:t>
      </w:r>
      <w:r w:rsidR="00033F5A" w:rsidRPr="00437E23">
        <w:rPr>
          <w:rFonts w:ascii="Calibri Light" w:hAnsi="Calibri Light"/>
          <w:b/>
          <w:szCs w:val="24"/>
          <w:lang w:val="en-US"/>
        </w:rPr>
        <w:t>]</w:t>
      </w:r>
      <w:r w:rsidRPr="00437E23">
        <w:rPr>
          <w:rFonts w:ascii="Calibri Light" w:hAnsi="Calibri Light"/>
          <w:szCs w:val="24"/>
          <w:lang w:val="en-US"/>
        </w:rPr>
        <w:t>,</w:t>
      </w:r>
      <w:r w:rsidR="00033F5A" w:rsidRPr="00437E23">
        <w:rPr>
          <w:rFonts w:ascii="Calibri Light" w:hAnsi="Calibri Light"/>
          <w:szCs w:val="24"/>
          <w:lang w:val="en-US"/>
        </w:rPr>
        <w:t xml:space="preserve"> </w:t>
      </w:r>
      <w:r w:rsidR="00466B6A" w:rsidRPr="00437E23">
        <w:rPr>
          <w:rFonts w:ascii="Calibri Light" w:hAnsi="Calibri Light"/>
          <w:szCs w:val="24"/>
          <w:lang w:val="en-US"/>
        </w:rPr>
        <w:t xml:space="preserve">acting as Lead Beneficiary, </w:t>
      </w:r>
      <w:r w:rsidR="00033F5A" w:rsidRPr="00437E23">
        <w:rPr>
          <w:rFonts w:ascii="Calibri Light" w:hAnsi="Calibri Light"/>
          <w:szCs w:val="24"/>
          <w:lang w:val="en-US"/>
        </w:rPr>
        <w:t>represented by [name of legal representative], [title]</w:t>
      </w:r>
    </w:p>
    <w:p w:rsidR="00132781" w:rsidRPr="00437E23" w:rsidRDefault="00132781" w:rsidP="00555F22">
      <w:pPr>
        <w:spacing w:before="60" w:after="60"/>
        <w:jc w:val="both"/>
        <w:rPr>
          <w:rFonts w:ascii="Calibri Light" w:hAnsi="Calibri Light"/>
          <w:szCs w:val="24"/>
          <w:lang w:val="en-US"/>
        </w:rPr>
      </w:pPr>
      <w:r w:rsidRPr="00437E23">
        <w:rPr>
          <w:rFonts w:ascii="Calibri Light" w:hAnsi="Calibri Light"/>
          <w:szCs w:val="24"/>
          <w:lang w:val="en-US"/>
        </w:rPr>
        <w:t xml:space="preserve">("the </w:t>
      </w:r>
      <w:r w:rsidR="000E0ECC" w:rsidRPr="00437E23">
        <w:rPr>
          <w:rFonts w:ascii="Calibri Light" w:hAnsi="Calibri Light"/>
          <w:szCs w:val="24"/>
          <w:lang w:val="en-US"/>
        </w:rPr>
        <w:t xml:space="preserve">Lead </w:t>
      </w:r>
      <w:r w:rsidRPr="00437E23">
        <w:rPr>
          <w:rFonts w:ascii="Calibri Light" w:hAnsi="Calibri Light"/>
          <w:szCs w:val="24"/>
          <w:lang w:val="en-US"/>
        </w:rPr>
        <w:t>Beneficiary")</w:t>
      </w:r>
    </w:p>
    <w:p w:rsidR="00132781" w:rsidRPr="00437E23" w:rsidRDefault="00132781" w:rsidP="00555F22">
      <w:pPr>
        <w:tabs>
          <w:tab w:val="left" w:pos="-1701"/>
          <w:tab w:val="left" w:pos="-1560"/>
          <w:tab w:val="left" w:pos="-1440"/>
        </w:tabs>
        <w:spacing w:before="60" w:after="60"/>
        <w:jc w:val="both"/>
        <w:rPr>
          <w:rFonts w:ascii="Calibri Light" w:hAnsi="Calibri Light"/>
          <w:szCs w:val="24"/>
          <w:lang w:val="en-US"/>
        </w:rPr>
      </w:pPr>
      <w:r w:rsidRPr="00437E23">
        <w:rPr>
          <w:rFonts w:ascii="Calibri Light" w:hAnsi="Calibri Light"/>
          <w:i/>
          <w:szCs w:val="24"/>
          <w:highlight w:val="yellow"/>
          <w:lang w:val="en-US"/>
        </w:rPr>
        <w:t xml:space="preserve"> </w:t>
      </w:r>
    </w:p>
    <w:p w:rsidR="00466B6A" w:rsidRPr="00437E23" w:rsidRDefault="00466B6A" w:rsidP="00555F22">
      <w:pPr>
        <w:tabs>
          <w:tab w:val="left" w:pos="-1701"/>
          <w:tab w:val="left" w:pos="-1560"/>
          <w:tab w:val="left" w:pos="-1440"/>
        </w:tabs>
        <w:spacing w:before="60" w:after="60"/>
        <w:jc w:val="both"/>
        <w:rPr>
          <w:rFonts w:ascii="Calibri Light" w:hAnsi="Calibri Light"/>
          <w:szCs w:val="24"/>
          <w:lang w:val="en-US"/>
        </w:rPr>
      </w:pPr>
    </w:p>
    <w:p w:rsidR="00466B6A" w:rsidRPr="00437E23" w:rsidRDefault="00466B6A" w:rsidP="00555F22">
      <w:pPr>
        <w:tabs>
          <w:tab w:val="left" w:pos="-1701"/>
          <w:tab w:val="left" w:pos="-1560"/>
          <w:tab w:val="left" w:pos="-1440"/>
        </w:tabs>
        <w:spacing w:before="60" w:after="60"/>
        <w:jc w:val="both"/>
        <w:rPr>
          <w:rFonts w:ascii="Calibri Light" w:hAnsi="Calibri Light"/>
          <w:szCs w:val="24"/>
          <w:lang w:val="en-US"/>
        </w:rPr>
      </w:pPr>
    </w:p>
    <w:p w:rsidR="00466B6A" w:rsidRPr="00437E23" w:rsidRDefault="00466B6A" w:rsidP="00555F22">
      <w:pPr>
        <w:tabs>
          <w:tab w:val="left" w:pos="-1701"/>
          <w:tab w:val="left" w:pos="-1560"/>
          <w:tab w:val="left" w:pos="-1440"/>
        </w:tabs>
        <w:spacing w:before="60" w:after="60"/>
        <w:jc w:val="both"/>
        <w:rPr>
          <w:rFonts w:ascii="Calibri Light" w:hAnsi="Calibri Light"/>
          <w:szCs w:val="24"/>
          <w:lang w:val="en-US"/>
        </w:rPr>
      </w:pPr>
    </w:p>
    <w:p w:rsidR="00132781" w:rsidRPr="00437E23" w:rsidRDefault="00132781" w:rsidP="00555F22">
      <w:pPr>
        <w:tabs>
          <w:tab w:val="left" w:pos="-1440"/>
          <w:tab w:val="left" w:pos="-720"/>
          <w:tab w:val="left" w:pos="828"/>
          <w:tab w:val="left" w:pos="1044"/>
          <w:tab w:val="left" w:pos="1260"/>
          <w:tab w:val="left" w:pos="1476"/>
          <w:tab w:val="left" w:pos="1692"/>
          <w:tab w:val="left" w:pos="2160"/>
        </w:tabs>
        <w:spacing w:before="60" w:after="60"/>
        <w:jc w:val="right"/>
        <w:rPr>
          <w:rFonts w:ascii="Calibri Light" w:hAnsi="Calibri Light"/>
          <w:szCs w:val="24"/>
          <w:lang w:val="en-US"/>
        </w:rPr>
      </w:pPr>
      <w:r w:rsidRPr="00437E23">
        <w:rPr>
          <w:rFonts w:ascii="Calibri Light" w:hAnsi="Calibri Light"/>
          <w:szCs w:val="24"/>
          <w:lang w:val="en-US"/>
        </w:rPr>
        <w:t>of the other part,</w:t>
      </w:r>
    </w:p>
    <w:p w:rsidR="00132781" w:rsidRPr="00437E23" w:rsidRDefault="00132781" w:rsidP="00555F22">
      <w:pPr>
        <w:tabs>
          <w:tab w:val="left" w:pos="-1440"/>
          <w:tab w:val="left" w:pos="-720"/>
          <w:tab w:val="left" w:pos="828"/>
          <w:tab w:val="left" w:pos="1044"/>
          <w:tab w:val="left" w:pos="1260"/>
          <w:tab w:val="left" w:pos="1476"/>
          <w:tab w:val="left" w:pos="1692"/>
          <w:tab w:val="left" w:pos="2160"/>
        </w:tabs>
        <w:spacing w:before="60" w:after="60"/>
        <w:rPr>
          <w:rFonts w:ascii="Calibri Light" w:hAnsi="Calibri Light"/>
          <w:szCs w:val="24"/>
          <w:lang w:val="en-US"/>
        </w:rPr>
      </w:pPr>
    </w:p>
    <w:p w:rsidR="00CC6A31" w:rsidRPr="00CC6A31" w:rsidRDefault="00CC6A31" w:rsidP="00CC6A31">
      <w:pPr>
        <w:spacing w:before="60" w:after="60"/>
        <w:jc w:val="both"/>
        <w:rPr>
          <w:rFonts w:ascii="Calibri Light" w:hAnsi="Calibri Light"/>
          <w:szCs w:val="24"/>
          <w:lang w:val="en-US"/>
        </w:rPr>
      </w:pPr>
      <w:r w:rsidRPr="00CC6A31">
        <w:rPr>
          <w:rFonts w:ascii="Calibri Light" w:hAnsi="Calibri Light"/>
          <w:szCs w:val="24"/>
          <w:lang w:val="en-US"/>
        </w:rPr>
        <w:t xml:space="preserve"> is concluded having as non-ehaustive legal basis:</w:t>
      </w:r>
    </w:p>
    <w:p w:rsidR="00CC6A31" w:rsidRPr="00CC6A31" w:rsidRDefault="00CC6A31" w:rsidP="00CC6A31">
      <w:pPr>
        <w:numPr>
          <w:ilvl w:val="0"/>
          <w:numId w:val="34"/>
        </w:numPr>
        <w:spacing w:before="60" w:after="60"/>
        <w:jc w:val="both"/>
        <w:rPr>
          <w:rFonts w:ascii="Calibri Light" w:hAnsi="Calibri Light"/>
          <w:szCs w:val="24"/>
          <w:lang w:val="en-US"/>
        </w:rPr>
      </w:pPr>
      <w:r w:rsidRPr="00CC6A31">
        <w:rPr>
          <w:rFonts w:ascii="Calibri Light" w:hAnsi="Calibri Light"/>
          <w:szCs w:val="24"/>
          <w:lang w:val="en-US"/>
        </w:rPr>
        <w:t>EU Regulation no.  232/2014 establishing a European Neighbourhood Instrument including all subsequent modifications and additions;</w:t>
      </w:r>
    </w:p>
    <w:p w:rsidR="00CC6A31" w:rsidRPr="00CC6A31" w:rsidRDefault="00CC6A31" w:rsidP="00CC6A31">
      <w:pPr>
        <w:numPr>
          <w:ilvl w:val="0"/>
          <w:numId w:val="34"/>
        </w:numPr>
        <w:spacing w:before="60" w:after="60"/>
        <w:jc w:val="both"/>
        <w:rPr>
          <w:rFonts w:ascii="Calibri Light" w:hAnsi="Calibri Light"/>
          <w:szCs w:val="24"/>
          <w:lang w:val="en-US"/>
        </w:rPr>
      </w:pPr>
      <w:r w:rsidRPr="00CC6A31">
        <w:rPr>
          <w:rFonts w:ascii="Calibri Light" w:hAnsi="Calibri Light"/>
          <w:szCs w:val="24"/>
          <w:lang w:val="en-US"/>
        </w:rPr>
        <w:t xml:space="preserve">Commission Implementing Regulation (EU) No 897/2014 of 18 August 2014 laying down specific provisions for the implementation of cross-border cooperation programmes financed under Regulation (EU) No 232/2014 of  the European Parliament and the </w:t>
      </w:r>
      <w:r w:rsidRPr="00CC6A31">
        <w:rPr>
          <w:rFonts w:ascii="Calibri Light" w:hAnsi="Calibri Light"/>
          <w:szCs w:val="24"/>
          <w:lang w:val="en-US"/>
        </w:rPr>
        <w:lastRenderedPageBreak/>
        <w:t>Council establishing a European Neighbourhood Instrument</w:t>
      </w:r>
      <w:r w:rsidRPr="00CC6A31">
        <w:rPr>
          <w:rFonts w:ascii="Calibri Light" w:hAnsi="Calibri Light"/>
          <w:szCs w:val="24"/>
          <w:lang w:val="en"/>
        </w:rPr>
        <w:t xml:space="preserve"> including all subsequent modifications and additions;</w:t>
      </w:r>
    </w:p>
    <w:p w:rsidR="00CC6A31" w:rsidRPr="00CC6A31" w:rsidRDefault="00CC6A31" w:rsidP="00CC6A31">
      <w:pPr>
        <w:numPr>
          <w:ilvl w:val="0"/>
          <w:numId w:val="34"/>
        </w:numPr>
        <w:spacing w:before="60" w:after="60"/>
        <w:jc w:val="both"/>
        <w:rPr>
          <w:rFonts w:ascii="Calibri Light" w:hAnsi="Calibri Light"/>
          <w:szCs w:val="24"/>
          <w:lang w:val="en-US"/>
        </w:rPr>
      </w:pPr>
      <w:r w:rsidRPr="00CC6A31">
        <w:rPr>
          <w:rFonts w:ascii="Calibri Light" w:hAnsi="Calibri Light"/>
          <w:szCs w:val="24"/>
          <w:lang w:val="en-US"/>
        </w:rPr>
        <w:t>REGULATION (EU) No 236/2014 OF THE EUROPEAN PARLIAMENT AND OF THE COUNCIL of 11 March 2014 laying down common rules and procedures for the implementation of the Union's instruments for financing external action</w:t>
      </w:r>
      <w:r w:rsidRPr="00CC6A31">
        <w:rPr>
          <w:rFonts w:ascii="Calibri Light" w:hAnsi="Calibri Light"/>
          <w:szCs w:val="24"/>
          <w:lang w:val="en"/>
        </w:rPr>
        <w:t xml:space="preserve"> including all subsequent modifications and additions including all subsequent modifications and additions;</w:t>
      </w:r>
    </w:p>
    <w:p w:rsidR="00CC6A31" w:rsidRPr="00CC6A31" w:rsidRDefault="00CC6A31" w:rsidP="00CC6A31">
      <w:pPr>
        <w:numPr>
          <w:ilvl w:val="0"/>
          <w:numId w:val="34"/>
        </w:numPr>
        <w:spacing w:before="60" w:after="60"/>
        <w:jc w:val="both"/>
        <w:rPr>
          <w:rFonts w:ascii="Calibri Light" w:hAnsi="Calibri Light"/>
          <w:szCs w:val="24"/>
          <w:lang w:val="en-US"/>
        </w:rPr>
      </w:pPr>
      <w:r w:rsidRPr="00CC6A31">
        <w:rPr>
          <w:rFonts w:ascii="Calibri Light" w:hAnsi="Calibri Light"/>
          <w:szCs w:val="24"/>
          <w:lang w:val="en-US"/>
        </w:rPr>
        <w:t>Commission Implementing Decision of 17.12.2015 approving the Joint Operational Programme including all subsequent modifications and additions;</w:t>
      </w:r>
    </w:p>
    <w:p w:rsidR="00CC6A31" w:rsidRPr="00CC6A31" w:rsidRDefault="00CC6A31" w:rsidP="00CC6A31">
      <w:pPr>
        <w:numPr>
          <w:ilvl w:val="0"/>
          <w:numId w:val="34"/>
        </w:numPr>
        <w:spacing w:before="60" w:after="60"/>
        <w:jc w:val="both"/>
        <w:rPr>
          <w:rFonts w:ascii="Calibri Light" w:hAnsi="Calibri Light"/>
          <w:szCs w:val="24"/>
          <w:lang w:val="en-US"/>
        </w:rPr>
      </w:pPr>
      <w:r w:rsidRPr="00CC6A31">
        <w:rPr>
          <w:rFonts w:ascii="Calibri Light" w:hAnsi="Calibri Light"/>
          <w:szCs w:val="24"/>
          <w:lang w:val="en-US"/>
        </w:rPr>
        <w:t xml:space="preserve">Regulation (EU, Euratom) No 966/2012 of the European Parliament and of the Council of 25 October 2012 on the financial rules applicable to the general budget of the Union and repealing Council Regulation (EC, Euratom) No 1605/2002, </w:t>
      </w:r>
      <w:r w:rsidRPr="00CC6A31">
        <w:rPr>
          <w:rFonts w:ascii="Calibri Light" w:hAnsi="Calibri Light"/>
          <w:szCs w:val="24"/>
          <w:lang w:val="en"/>
        </w:rPr>
        <w:t>including all subsequent modifications and additions</w:t>
      </w:r>
      <w:r w:rsidRPr="00CC6A31">
        <w:rPr>
          <w:rFonts w:ascii="Calibri Light" w:hAnsi="Calibri Light"/>
          <w:szCs w:val="24"/>
          <w:lang w:val="en-US"/>
        </w:rPr>
        <w:t>;</w:t>
      </w:r>
    </w:p>
    <w:p w:rsidR="00CC6A31" w:rsidRPr="00CC6A31" w:rsidRDefault="00CC6A31" w:rsidP="00CC6A31">
      <w:pPr>
        <w:numPr>
          <w:ilvl w:val="0"/>
          <w:numId w:val="34"/>
        </w:numPr>
        <w:spacing w:before="60" w:after="60"/>
        <w:jc w:val="both"/>
        <w:rPr>
          <w:rFonts w:ascii="Calibri Light" w:hAnsi="Calibri Light"/>
          <w:szCs w:val="24"/>
          <w:lang w:val="en-US"/>
        </w:rPr>
      </w:pPr>
      <w:r w:rsidRPr="00CC6A31">
        <w:rPr>
          <w:rFonts w:ascii="Calibri Light" w:hAnsi="Calibri Light"/>
          <w:szCs w:val="24"/>
          <w:lang w:val="en-US"/>
        </w:rPr>
        <w:t>Commission Delegated Regulation (EU) No 1268/2012 of 29 October 2012 on the rules of application of Regulation (EU, Euratom) No 966/2012 of the European Parliament and of the Council on the financial rules applicable to the general budget of the Union including all subsequent modifications and additions.</w:t>
      </w:r>
    </w:p>
    <w:p w:rsidR="00CB0A7C" w:rsidRPr="00437E23" w:rsidRDefault="00CB0A7C" w:rsidP="00555F22">
      <w:pPr>
        <w:spacing w:before="60" w:after="60"/>
        <w:rPr>
          <w:rFonts w:ascii="Calibri Light" w:hAnsi="Calibri Light"/>
          <w:szCs w:val="24"/>
          <w:lang w:val="en-US"/>
        </w:rPr>
      </w:pPr>
    </w:p>
    <w:p w:rsidR="00132781" w:rsidRPr="00437E23" w:rsidRDefault="00132781" w:rsidP="00555F2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Article 1 - Purpose</w:t>
      </w:r>
      <w:r w:rsidR="008B6128">
        <w:rPr>
          <w:rFonts w:ascii="Calibri Light" w:hAnsi="Calibri Light"/>
          <w:b/>
          <w:sz w:val="28"/>
          <w:szCs w:val="28"/>
          <w:lang w:val="en-US"/>
        </w:rPr>
        <w:t xml:space="preserve"> of the Contract. General provisions.</w:t>
      </w:r>
    </w:p>
    <w:p w:rsidR="00132781" w:rsidRPr="00437E23" w:rsidRDefault="00356A5E" w:rsidP="00555F22">
      <w:pPr>
        <w:spacing w:before="60" w:after="60"/>
        <w:ind w:left="567" w:hanging="567"/>
        <w:jc w:val="both"/>
        <w:rPr>
          <w:rFonts w:ascii="Calibri Light" w:hAnsi="Calibri Light"/>
          <w:szCs w:val="24"/>
          <w:lang w:val="en-US"/>
        </w:rPr>
      </w:pPr>
      <w:r w:rsidRPr="00437E23">
        <w:rPr>
          <w:rFonts w:ascii="Calibri Light" w:hAnsi="Calibri Light"/>
          <w:szCs w:val="24"/>
          <w:lang w:val="en-US"/>
        </w:rPr>
        <w:t>1.1</w:t>
      </w:r>
      <w:r w:rsidRPr="00437E23">
        <w:rPr>
          <w:rFonts w:ascii="Calibri Light" w:hAnsi="Calibri Light"/>
          <w:szCs w:val="24"/>
          <w:lang w:val="en-US"/>
        </w:rPr>
        <w:tab/>
        <w:t>The purpose of this C</w:t>
      </w:r>
      <w:r w:rsidR="00132781" w:rsidRPr="00437E23">
        <w:rPr>
          <w:rFonts w:ascii="Calibri Light" w:hAnsi="Calibri Light"/>
          <w:szCs w:val="24"/>
          <w:lang w:val="en-US"/>
        </w:rPr>
        <w:t xml:space="preserve">ontract is the award of an ENI grant by the MA for the implementation of the </w:t>
      </w:r>
      <w:r w:rsidR="002E07ED" w:rsidRPr="00437E23">
        <w:rPr>
          <w:rFonts w:ascii="Calibri Light" w:hAnsi="Calibri Light"/>
          <w:szCs w:val="24"/>
          <w:lang w:val="en-US"/>
        </w:rPr>
        <w:t xml:space="preserve">project </w:t>
      </w:r>
      <w:r w:rsidR="00132781" w:rsidRPr="00437E23">
        <w:rPr>
          <w:rFonts w:ascii="Calibri Light" w:hAnsi="Calibri Light"/>
          <w:szCs w:val="24"/>
          <w:lang w:val="en-US"/>
        </w:rPr>
        <w:t>entitled: &lt;</w:t>
      </w:r>
      <w:r w:rsidR="00132781" w:rsidRPr="00437E23">
        <w:rPr>
          <w:rFonts w:ascii="Calibri Light" w:hAnsi="Calibri Light"/>
          <w:i/>
          <w:szCs w:val="24"/>
          <w:lang w:val="en-US"/>
        </w:rPr>
        <w:t xml:space="preserve">title of the </w:t>
      </w:r>
      <w:r w:rsidR="001D6B74" w:rsidRPr="00437E23">
        <w:rPr>
          <w:rFonts w:ascii="Calibri Light" w:hAnsi="Calibri Light"/>
          <w:i/>
          <w:szCs w:val="24"/>
          <w:lang w:val="en-US"/>
        </w:rPr>
        <w:t>project</w:t>
      </w:r>
      <w:r w:rsidR="00132781" w:rsidRPr="00437E23">
        <w:rPr>
          <w:rFonts w:ascii="Calibri Light" w:hAnsi="Calibri Light"/>
          <w:i/>
          <w:szCs w:val="24"/>
          <w:lang w:val="en-US"/>
        </w:rPr>
        <w:t>&gt;</w:t>
      </w:r>
      <w:r w:rsidR="00132781" w:rsidRPr="00437E23">
        <w:rPr>
          <w:rFonts w:ascii="Calibri Light" w:hAnsi="Calibri Light"/>
          <w:szCs w:val="24"/>
          <w:lang w:val="en-US"/>
        </w:rPr>
        <w:t xml:space="preserve"> ("the </w:t>
      </w:r>
      <w:r w:rsidR="001D6B74" w:rsidRPr="00437E23">
        <w:rPr>
          <w:rFonts w:ascii="Calibri Light" w:hAnsi="Calibri Light"/>
          <w:szCs w:val="24"/>
          <w:lang w:val="en-US"/>
        </w:rPr>
        <w:t>project</w:t>
      </w:r>
      <w:r w:rsidR="00132781" w:rsidRPr="00437E23">
        <w:rPr>
          <w:rFonts w:ascii="Calibri Light" w:hAnsi="Calibri Light"/>
          <w:szCs w:val="24"/>
          <w:lang w:val="en-US"/>
        </w:rPr>
        <w:t>") described in Annex I.</w:t>
      </w:r>
    </w:p>
    <w:p w:rsidR="00132781" w:rsidRPr="00437E23" w:rsidRDefault="00132781" w:rsidP="00555F22">
      <w:pPr>
        <w:spacing w:before="60" w:after="60"/>
        <w:ind w:left="567" w:hanging="567"/>
        <w:jc w:val="both"/>
        <w:rPr>
          <w:rFonts w:ascii="Calibri Light" w:hAnsi="Calibri Light"/>
          <w:szCs w:val="24"/>
          <w:lang w:val="en-US"/>
        </w:rPr>
      </w:pPr>
      <w:r w:rsidRPr="00437E23">
        <w:rPr>
          <w:rFonts w:ascii="Calibri Light" w:hAnsi="Calibri Light"/>
          <w:szCs w:val="24"/>
          <w:lang w:val="en-US"/>
        </w:rPr>
        <w:t>1.2</w:t>
      </w:r>
      <w:r w:rsidRPr="00437E23">
        <w:rPr>
          <w:rFonts w:ascii="Calibri Light" w:hAnsi="Calibri Light"/>
          <w:szCs w:val="24"/>
          <w:lang w:val="en-US"/>
        </w:rPr>
        <w:tab/>
        <w:t xml:space="preserve">The Contract is signed in accordance with the decision of the </w:t>
      </w:r>
      <w:r w:rsidR="005E67A1" w:rsidRPr="00437E23">
        <w:rPr>
          <w:rFonts w:ascii="Calibri Light" w:hAnsi="Calibri Light"/>
          <w:szCs w:val="24"/>
          <w:lang w:val="en-US"/>
        </w:rPr>
        <w:t xml:space="preserve">Joint </w:t>
      </w:r>
      <w:r w:rsidRPr="00437E23">
        <w:rPr>
          <w:rFonts w:ascii="Calibri Light" w:hAnsi="Calibri Light"/>
          <w:szCs w:val="24"/>
          <w:lang w:val="en-US"/>
        </w:rPr>
        <w:t xml:space="preserve">Monitoring Committee of the </w:t>
      </w:r>
      <w:r w:rsidR="008B6128" w:rsidRPr="00F21040">
        <w:rPr>
          <w:rFonts w:ascii="Calibri Light" w:hAnsi="Calibri Light"/>
          <w:szCs w:val="24"/>
          <w:lang w:val="en-US"/>
        </w:rPr>
        <w:t xml:space="preserve">Romania - </w:t>
      </w:r>
      <w:r w:rsidR="004F7ED3">
        <w:rPr>
          <w:rFonts w:ascii="Calibri Light" w:hAnsi="Calibri Light"/>
          <w:szCs w:val="24"/>
          <w:lang w:val="en-US"/>
        </w:rPr>
        <w:t xml:space="preserve">Republic of Moldova </w:t>
      </w:r>
      <w:r w:rsidR="00925841">
        <w:rPr>
          <w:rFonts w:ascii="Calibri Light" w:hAnsi="Calibri Light"/>
          <w:szCs w:val="24"/>
          <w:lang w:val="en-US"/>
        </w:rPr>
        <w:t xml:space="preserve">Joint </w:t>
      </w:r>
      <w:r w:rsidRPr="00F21040">
        <w:rPr>
          <w:rFonts w:ascii="Calibri Light" w:hAnsi="Calibri Light"/>
          <w:szCs w:val="24"/>
          <w:lang w:val="en-US"/>
        </w:rPr>
        <w:t>Operational Programme 2014-2020</w:t>
      </w:r>
      <w:r w:rsidRPr="00437E23">
        <w:rPr>
          <w:rFonts w:ascii="Calibri Light" w:hAnsi="Calibri Light"/>
          <w:szCs w:val="24"/>
          <w:lang w:val="en-US"/>
        </w:rPr>
        <w:t xml:space="preserve"> from &lt;</w:t>
      </w:r>
      <w:r w:rsidRPr="00437E23">
        <w:rPr>
          <w:rFonts w:ascii="Calibri Light" w:hAnsi="Calibri Light"/>
          <w:i/>
          <w:szCs w:val="24"/>
          <w:lang w:val="en-US"/>
        </w:rPr>
        <w:t>date/month/year</w:t>
      </w:r>
      <w:r w:rsidRPr="00437E23">
        <w:rPr>
          <w:rFonts w:ascii="Calibri Light" w:hAnsi="Calibri Light"/>
          <w:szCs w:val="24"/>
          <w:lang w:val="en-US"/>
        </w:rPr>
        <w:t xml:space="preserve">&gt; to award a grant to the </w:t>
      </w:r>
      <w:r w:rsidR="002E07ED" w:rsidRPr="00437E23">
        <w:rPr>
          <w:rFonts w:ascii="Calibri Light" w:hAnsi="Calibri Light"/>
          <w:szCs w:val="24"/>
          <w:lang w:val="en-US"/>
        </w:rPr>
        <w:t>project</w:t>
      </w:r>
      <w:r w:rsidRPr="00437E23">
        <w:rPr>
          <w:rFonts w:ascii="Calibri Light" w:hAnsi="Calibri Light"/>
          <w:szCs w:val="24"/>
          <w:lang w:val="en-US"/>
        </w:rPr>
        <w:t>.</w:t>
      </w:r>
    </w:p>
    <w:p w:rsidR="00132781" w:rsidRPr="00437E23" w:rsidRDefault="00132781" w:rsidP="00555F22">
      <w:pPr>
        <w:spacing w:before="60" w:after="60"/>
        <w:ind w:left="567" w:hanging="567"/>
        <w:jc w:val="both"/>
        <w:rPr>
          <w:rFonts w:ascii="Calibri Light" w:hAnsi="Calibri Light"/>
          <w:szCs w:val="24"/>
          <w:lang w:val="en-US"/>
        </w:rPr>
      </w:pPr>
      <w:r w:rsidRPr="00437E23">
        <w:rPr>
          <w:rFonts w:ascii="Calibri Light" w:hAnsi="Calibri Light"/>
          <w:szCs w:val="24"/>
          <w:lang w:val="en-US"/>
        </w:rPr>
        <w:t>1.3</w:t>
      </w:r>
      <w:r w:rsidRPr="00437E23">
        <w:rPr>
          <w:rFonts w:ascii="Calibri Light" w:hAnsi="Calibri Light"/>
          <w:szCs w:val="24"/>
          <w:lang w:val="en-US"/>
        </w:rPr>
        <w:tab/>
        <w:t xml:space="preserve">The </w:t>
      </w:r>
      <w:r w:rsidR="001D6B74" w:rsidRPr="00437E23">
        <w:rPr>
          <w:rFonts w:ascii="Calibri Light" w:hAnsi="Calibri Light"/>
          <w:szCs w:val="24"/>
          <w:lang w:val="en-US"/>
        </w:rPr>
        <w:t xml:space="preserve">Lead Beneficiary </w:t>
      </w:r>
      <w:r w:rsidR="00821746" w:rsidRPr="00437E23">
        <w:rPr>
          <w:rFonts w:ascii="Calibri Light" w:hAnsi="Calibri Light"/>
          <w:szCs w:val="24"/>
          <w:lang w:val="en-US"/>
        </w:rPr>
        <w:t>shall</w:t>
      </w:r>
      <w:r w:rsidRPr="00437E23">
        <w:rPr>
          <w:rFonts w:ascii="Calibri Light" w:hAnsi="Calibri Light"/>
          <w:szCs w:val="24"/>
          <w:lang w:val="en-US"/>
        </w:rPr>
        <w:t xml:space="preserve"> be awarded the ENI grant on the terms and condi</w:t>
      </w:r>
      <w:r w:rsidR="00356A5E" w:rsidRPr="00437E23">
        <w:rPr>
          <w:rFonts w:ascii="Calibri Light" w:hAnsi="Calibri Light"/>
          <w:szCs w:val="24"/>
          <w:lang w:val="en-US"/>
        </w:rPr>
        <w:t>tions set out in this C</w:t>
      </w:r>
      <w:r w:rsidRPr="00437E23">
        <w:rPr>
          <w:rFonts w:ascii="Calibri Light" w:hAnsi="Calibri Light"/>
          <w:szCs w:val="24"/>
          <w:lang w:val="en-US"/>
        </w:rPr>
        <w:t>ontract and its annexes, which the</w:t>
      </w:r>
      <w:r w:rsidR="001D6B74" w:rsidRPr="00CC6A31">
        <w:rPr>
          <w:rFonts w:ascii="Calibri Light" w:hAnsi="Calibri Light"/>
          <w:szCs w:val="24"/>
          <w:lang w:val="en-US"/>
        </w:rPr>
        <w:t xml:space="preserve"> </w:t>
      </w:r>
      <w:r w:rsidR="001D6B74" w:rsidRPr="00437E23">
        <w:rPr>
          <w:rFonts w:ascii="Calibri Light" w:hAnsi="Calibri Light"/>
          <w:szCs w:val="24"/>
          <w:lang w:val="en-US"/>
        </w:rPr>
        <w:t xml:space="preserve">Lead Beneficiary </w:t>
      </w:r>
      <w:r w:rsidRPr="00437E23">
        <w:rPr>
          <w:rFonts w:ascii="Calibri Light" w:hAnsi="Calibri Light"/>
          <w:szCs w:val="24"/>
          <w:lang w:val="en-US"/>
        </w:rPr>
        <w:t>hereby declare</w:t>
      </w:r>
      <w:r w:rsidR="00035CA0" w:rsidRPr="00437E23">
        <w:rPr>
          <w:rFonts w:ascii="Calibri Light" w:hAnsi="Calibri Light"/>
          <w:szCs w:val="24"/>
          <w:lang w:val="en-US"/>
        </w:rPr>
        <w:t>s</w:t>
      </w:r>
      <w:r w:rsidRPr="00437E23">
        <w:rPr>
          <w:rFonts w:ascii="Calibri Light" w:hAnsi="Calibri Light"/>
          <w:szCs w:val="24"/>
          <w:lang w:val="en-US"/>
        </w:rPr>
        <w:t xml:space="preserve"> it </w:t>
      </w:r>
      <w:r w:rsidR="00821746" w:rsidRPr="00437E23">
        <w:rPr>
          <w:rFonts w:ascii="Calibri Light" w:hAnsi="Calibri Light"/>
          <w:szCs w:val="24"/>
          <w:lang w:val="en-US"/>
        </w:rPr>
        <w:t xml:space="preserve">has </w:t>
      </w:r>
      <w:r w:rsidRPr="00437E23">
        <w:rPr>
          <w:rFonts w:ascii="Calibri Light" w:hAnsi="Calibri Light"/>
          <w:szCs w:val="24"/>
          <w:lang w:val="en-US"/>
        </w:rPr>
        <w:t>noted and accepted.</w:t>
      </w:r>
    </w:p>
    <w:p w:rsidR="00132781" w:rsidRDefault="00132781" w:rsidP="00555F22">
      <w:pPr>
        <w:spacing w:before="60" w:after="60"/>
        <w:ind w:left="567" w:hanging="567"/>
        <w:jc w:val="both"/>
        <w:rPr>
          <w:rFonts w:ascii="Calibri Light" w:hAnsi="Calibri Light"/>
          <w:szCs w:val="24"/>
          <w:lang w:val="en-US"/>
        </w:rPr>
      </w:pPr>
      <w:r w:rsidRPr="00437E23">
        <w:rPr>
          <w:rFonts w:ascii="Calibri Light" w:hAnsi="Calibri Light"/>
          <w:szCs w:val="24"/>
          <w:lang w:val="en-US"/>
        </w:rPr>
        <w:t>1.4</w:t>
      </w:r>
      <w:r w:rsidRPr="00437E23">
        <w:rPr>
          <w:rFonts w:ascii="Calibri Light" w:hAnsi="Calibri Light"/>
          <w:szCs w:val="24"/>
          <w:lang w:val="en-US"/>
        </w:rPr>
        <w:tab/>
        <w:t xml:space="preserve">The </w:t>
      </w:r>
      <w:r w:rsidR="001D6B74" w:rsidRPr="00437E23">
        <w:rPr>
          <w:rFonts w:ascii="Calibri Light" w:hAnsi="Calibri Light"/>
          <w:szCs w:val="24"/>
          <w:lang w:val="en-US"/>
        </w:rPr>
        <w:t xml:space="preserve">Lead Beneficiary </w:t>
      </w:r>
      <w:r w:rsidRPr="00437E23">
        <w:rPr>
          <w:rFonts w:ascii="Calibri Light" w:hAnsi="Calibri Light"/>
          <w:szCs w:val="24"/>
          <w:lang w:val="en-US"/>
        </w:rPr>
        <w:t>accept</w:t>
      </w:r>
      <w:r w:rsidR="00821746" w:rsidRPr="00437E23">
        <w:rPr>
          <w:rFonts w:ascii="Calibri Light" w:hAnsi="Calibri Light"/>
          <w:szCs w:val="24"/>
          <w:lang w:val="en-US"/>
        </w:rPr>
        <w:t>s</w:t>
      </w:r>
      <w:r w:rsidRPr="00437E23">
        <w:rPr>
          <w:rFonts w:ascii="Calibri Light" w:hAnsi="Calibri Light"/>
          <w:szCs w:val="24"/>
          <w:lang w:val="en-US"/>
        </w:rPr>
        <w:t xml:space="preserve"> the ENI grant and </w:t>
      </w:r>
      <w:r w:rsidR="005A0F1A" w:rsidRPr="00437E23">
        <w:rPr>
          <w:rFonts w:ascii="Calibri Light" w:hAnsi="Calibri Light"/>
          <w:szCs w:val="24"/>
          <w:lang w:val="en-US"/>
        </w:rPr>
        <w:t xml:space="preserve">assumes responsibility for ensuring the </w:t>
      </w:r>
      <w:r w:rsidR="00996895">
        <w:rPr>
          <w:rFonts w:ascii="Calibri Light" w:hAnsi="Calibri Light"/>
          <w:szCs w:val="24"/>
          <w:lang w:val="en-US"/>
        </w:rPr>
        <w:t xml:space="preserve">technical and financial </w:t>
      </w:r>
      <w:r w:rsidR="005A0F1A" w:rsidRPr="00437E23">
        <w:rPr>
          <w:rFonts w:ascii="Calibri Light" w:hAnsi="Calibri Light"/>
          <w:szCs w:val="24"/>
          <w:lang w:val="en-US"/>
        </w:rPr>
        <w:t xml:space="preserve">implementation of the entire </w:t>
      </w:r>
      <w:r w:rsidR="00821746" w:rsidRPr="00437E23">
        <w:rPr>
          <w:rFonts w:ascii="Calibri Light" w:hAnsi="Calibri Light"/>
          <w:szCs w:val="24"/>
          <w:lang w:val="en-US"/>
        </w:rPr>
        <w:t>project</w:t>
      </w:r>
      <w:r w:rsidRPr="00437E23">
        <w:rPr>
          <w:rFonts w:ascii="Calibri Light" w:hAnsi="Calibri Light"/>
          <w:szCs w:val="24"/>
          <w:lang w:val="en-US"/>
        </w:rPr>
        <w:t>.</w:t>
      </w:r>
      <w:r w:rsidR="000C36F7">
        <w:rPr>
          <w:rFonts w:ascii="Calibri Light" w:hAnsi="Calibri Light"/>
          <w:szCs w:val="24"/>
          <w:lang w:val="en-US"/>
        </w:rPr>
        <w:t xml:space="preserve"> </w:t>
      </w:r>
    </w:p>
    <w:p w:rsidR="000C36F7" w:rsidRDefault="000C36F7" w:rsidP="00555F22">
      <w:pPr>
        <w:spacing w:before="60" w:after="60"/>
        <w:ind w:left="567" w:hanging="567"/>
        <w:jc w:val="both"/>
        <w:rPr>
          <w:rFonts w:ascii="Calibri Light" w:hAnsi="Calibri Light"/>
          <w:szCs w:val="24"/>
          <w:lang w:val="en-US"/>
        </w:rPr>
      </w:pPr>
      <w:r>
        <w:rPr>
          <w:rFonts w:ascii="Calibri Light" w:hAnsi="Calibri Light"/>
          <w:szCs w:val="24"/>
          <w:lang w:val="en-US"/>
        </w:rPr>
        <w:t xml:space="preserve">1.5 </w:t>
      </w:r>
      <w:r>
        <w:rPr>
          <w:rFonts w:ascii="Calibri Light" w:hAnsi="Calibri Light"/>
          <w:szCs w:val="24"/>
          <w:lang w:val="en-US"/>
        </w:rPr>
        <w:tab/>
      </w:r>
      <w:r w:rsidRPr="00437E23">
        <w:rPr>
          <w:rFonts w:ascii="Calibri Light" w:hAnsi="Calibri Light"/>
          <w:szCs w:val="24"/>
          <w:lang w:val="en-US"/>
        </w:rPr>
        <w:t xml:space="preserve">The Lead Beneficiary shall implement the project </w:t>
      </w:r>
      <w:r>
        <w:rPr>
          <w:rFonts w:ascii="Calibri Light" w:hAnsi="Calibri Light"/>
          <w:szCs w:val="24"/>
          <w:lang w:val="en-US"/>
        </w:rPr>
        <w:t xml:space="preserve">jointly with the Beneficiaries </w:t>
      </w:r>
      <w:r w:rsidRPr="00437E23">
        <w:rPr>
          <w:rFonts w:ascii="Calibri Light" w:hAnsi="Calibri Light"/>
          <w:szCs w:val="24"/>
          <w:lang w:val="en-US"/>
        </w:rPr>
        <w:t xml:space="preserve">with </w:t>
      </w:r>
      <w:r w:rsidR="00996895">
        <w:rPr>
          <w:rFonts w:ascii="Calibri Light" w:hAnsi="Calibri Light"/>
          <w:szCs w:val="24"/>
          <w:lang w:val="en-US"/>
        </w:rPr>
        <w:t xml:space="preserve">the </w:t>
      </w:r>
      <w:r w:rsidRPr="00437E23">
        <w:rPr>
          <w:rFonts w:ascii="Calibri Light" w:hAnsi="Calibri Light"/>
          <w:szCs w:val="24"/>
          <w:lang w:val="en-US"/>
        </w:rPr>
        <w:t>requisite care, transparency and diligence, in line with the principle</w:t>
      </w:r>
      <w:r>
        <w:rPr>
          <w:rFonts w:ascii="Calibri Light" w:hAnsi="Calibri Light"/>
          <w:szCs w:val="24"/>
          <w:lang w:val="en-US"/>
        </w:rPr>
        <w:t>s</w:t>
      </w:r>
      <w:r w:rsidRPr="00437E23">
        <w:rPr>
          <w:rFonts w:ascii="Calibri Light" w:hAnsi="Calibri Light"/>
          <w:szCs w:val="24"/>
          <w:lang w:val="en-US"/>
        </w:rPr>
        <w:t xml:space="preserve"> of sound financial management</w:t>
      </w:r>
      <w:r w:rsidR="00CC6A31">
        <w:rPr>
          <w:rStyle w:val="FootnoteReference"/>
          <w:rFonts w:ascii="Calibri Light" w:hAnsi="Calibri Light"/>
          <w:szCs w:val="24"/>
          <w:lang w:val="en-US"/>
        </w:rPr>
        <w:footnoteReference w:id="1"/>
      </w:r>
      <w:r w:rsidRPr="00437E23">
        <w:rPr>
          <w:rFonts w:ascii="Calibri Light" w:hAnsi="Calibri Light"/>
          <w:szCs w:val="24"/>
          <w:lang w:val="en-US"/>
        </w:rPr>
        <w:t xml:space="preserve"> and with the best practices in the field</w:t>
      </w:r>
      <w:r w:rsidR="00996895">
        <w:rPr>
          <w:rFonts w:ascii="Calibri Light" w:hAnsi="Calibri Light"/>
          <w:szCs w:val="24"/>
          <w:lang w:val="en-US"/>
        </w:rPr>
        <w:t xml:space="preserve">. </w:t>
      </w:r>
      <w:r w:rsidRPr="00437E23">
        <w:rPr>
          <w:rFonts w:ascii="Calibri Light" w:hAnsi="Calibri Light"/>
          <w:szCs w:val="24"/>
          <w:lang w:val="en-US"/>
        </w:rPr>
        <w:t xml:space="preserve"> </w:t>
      </w:r>
      <w:r w:rsidR="00996895" w:rsidRPr="00437E23">
        <w:rPr>
          <w:rFonts w:ascii="Calibri Light" w:hAnsi="Calibri Light"/>
          <w:szCs w:val="24"/>
          <w:lang w:val="en-US"/>
        </w:rPr>
        <w:t xml:space="preserve">The Lead Beneficiary </w:t>
      </w:r>
      <w:r w:rsidR="00996895">
        <w:rPr>
          <w:rFonts w:ascii="Calibri Light" w:hAnsi="Calibri Light"/>
          <w:szCs w:val="24"/>
          <w:lang w:val="en-US"/>
        </w:rPr>
        <w:t>and the Beneficiaries shall</w:t>
      </w:r>
      <w:r w:rsidRPr="00437E23">
        <w:rPr>
          <w:rFonts w:ascii="Calibri Light" w:hAnsi="Calibri Light"/>
          <w:szCs w:val="24"/>
          <w:lang w:val="en-US"/>
        </w:rPr>
        <w:t xml:space="preserve"> mobilis</w:t>
      </w:r>
      <w:r w:rsidR="00996895">
        <w:rPr>
          <w:rFonts w:ascii="Calibri Light" w:hAnsi="Calibri Light"/>
          <w:szCs w:val="24"/>
          <w:lang w:val="en-US"/>
        </w:rPr>
        <w:t>e</w:t>
      </w:r>
      <w:r w:rsidRPr="00437E23">
        <w:rPr>
          <w:rFonts w:ascii="Calibri Light" w:hAnsi="Calibri Light"/>
          <w:szCs w:val="24"/>
          <w:lang w:val="en-US"/>
        </w:rPr>
        <w:t xml:space="preserve"> all the financial, human and material resources required for </w:t>
      </w:r>
      <w:r>
        <w:rPr>
          <w:rFonts w:ascii="Calibri Light" w:hAnsi="Calibri Light"/>
          <w:szCs w:val="24"/>
          <w:lang w:val="en-US"/>
        </w:rPr>
        <w:t xml:space="preserve">its </w:t>
      </w:r>
      <w:r w:rsidRPr="00437E23">
        <w:rPr>
          <w:rFonts w:ascii="Calibri Light" w:hAnsi="Calibri Light"/>
          <w:szCs w:val="24"/>
          <w:lang w:val="en-US"/>
        </w:rPr>
        <w:t>implementation.</w:t>
      </w:r>
    </w:p>
    <w:p w:rsidR="00996895" w:rsidRDefault="00996895" w:rsidP="0052378E">
      <w:pPr>
        <w:spacing w:before="60" w:after="60"/>
        <w:ind w:left="567"/>
        <w:jc w:val="both"/>
        <w:rPr>
          <w:rFonts w:ascii="Calibri Light" w:hAnsi="Calibri Light"/>
          <w:szCs w:val="24"/>
          <w:lang w:val="en-US"/>
        </w:rPr>
      </w:pPr>
      <w:r w:rsidRPr="00437E23">
        <w:rPr>
          <w:rFonts w:ascii="Calibri Light" w:hAnsi="Calibri Light"/>
          <w:szCs w:val="24"/>
          <w:lang w:val="en-US"/>
        </w:rPr>
        <w:t xml:space="preserve">The Lead Beneficiary and Beneficiaries shall implement all measures in order to </w:t>
      </w:r>
      <w:r w:rsidR="006F10B7">
        <w:rPr>
          <w:rFonts w:ascii="Calibri Light" w:hAnsi="Calibri Light"/>
          <w:szCs w:val="24"/>
          <w:lang w:val="en-US"/>
        </w:rPr>
        <w:t>achieve</w:t>
      </w:r>
      <w:r w:rsidR="006F10B7" w:rsidRPr="00437E23">
        <w:rPr>
          <w:rFonts w:ascii="Calibri Light" w:hAnsi="Calibri Light"/>
          <w:szCs w:val="24"/>
          <w:lang w:val="en-US"/>
        </w:rPr>
        <w:t xml:space="preserve"> the </w:t>
      </w:r>
      <w:r w:rsidR="006F10B7">
        <w:rPr>
          <w:rFonts w:ascii="Calibri Light" w:hAnsi="Calibri Light"/>
          <w:szCs w:val="24"/>
          <w:lang w:val="en-US"/>
        </w:rPr>
        <w:t>project</w:t>
      </w:r>
      <w:r w:rsidR="006F10B7" w:rsidRPr="00437E23">
        <w:rPr>
          <w:rFonts w:ascii="Calibri Light" w:hAnsi="Calibri Light"/>
          <w:szCs w:val="24"/>
          <w:lang w:val="en-US"/>
        </w:rPr>
        <w:t xml:space="preserve"> objectives and results</w:t>
      </w:r>
      <w:r w:rsidR="006F10B7">
        <w:rPr>
          <w:rFonts w:ascii="Calibri Light" w:hAnsi="Calibri Light"/>
          <w:szCs w:val="24"/>
          <w:lang w:val="en-US"/>
        </w:rPr>
        <w:t xml:space="preserve">, </w:t>
      </w:r>
      <w:r w:rsidR="00DC4FF9">
        <w:rPr>
          <w:rFonts w:ascii="Calibri Light" w:hAnsi="Calibri Light"/>
          <w:szCs w:val="24"/>
          <w:lang w:val="en-US"/>
        </w:rPr>
        <w:t xml:space="preserve">and to ensure </w:t>
      </w:r>
      <w:r w:rsidR="007C5776">
        <w:rPr>
          <w:rFonts w:ascii="Calibri Light" w:hAnsi="Calibri Light"/>
          <w:szCs w:val="24"/>
          <w:lang w:val="en-US"/>
        </w:rPr>
        <w:t>its</w:t>
      </w:r>
      <w:r w:rsidR="006F10B7">
        <w:rPr>
          <w:rFonts w:ascii="Calibri Light" w:hAnsi="Calibri Light"/>
          <w:szCs w:val="24"/>
          <w:lang w:val="en-US"/>
        </w:rPr>
        <w:t xml:space="preserve"> </w:t>
      </w:r>
      <w:r w:rsidRPr="00437E23">
        <w:rPr>
          <w:rFonts w:ascii="Calibri Light" w:hAnsi="Calibri Light"/>
          <w:szCs w:val="24"/>
          <w:lang w:val="en-US"/>
        </w:rPr>
        <w:t>relevance, efficiency, effectiveness, impact and sustainability, including, inter alia, the involvement of all the necessary stakeholders.</w:t>
      </w:r>
      <w:r w:rsidR="00261F1D">
        <w:rPr>
          <w:rFonts w:ascii="Calibri Light" w:hAnsi="Calibri Light"/>
          <w:szCs w:val="24"/>
          <w:lang w:val="en-US"/>
        </w:rPr>
        <w:t xml:space="preserve"> </w:t>
      </w:r>
    </w:p>
    <w:p w:rsidR="00CC6A31" w:rsidRPr="00CC6A31" w:rsidRDefault="00CC6A31" w:rsidP="00CC6A31">
      <w:pPr>
        <w:spacing w:before="60" w:after="60"/>
        <w:ind w:left="540" w:hanging="540"/>
        <w:jc w:val="both"/>
        <w:rPr>
          <w:rFonts w:ascii="Calibri Light" w:hAnsi="Calibri Light"/>
          <w:szCs w:val="24"/>
          <w:lang w:val="en-US"/>
        </w:rPr>
      </w:pPr>
      <w:r w:rsidRPr="00CC6A31">
        <w:rPr>
          <w:rFonts w:ascii="Calibri Light" w:hAnsi="Calibri Light"/>
          <w:szCs w:val="24"/>
          <w:lang w:val="en-US"/>
        </w:rPr>
        <w:lastRenderedPageBreak/>
        <w:t xml:space="preserve">1.6     In case the project </w:t>
      </w:r>
      <w:r w:rsidRPr="00CC6A31">
        <w:rPr>
          <w:rFonts w:ascii="Calibri Light" w:hAnsi="Calibri Light"/>
          <w:szCs w:val="24"/>
          <w:lang w:val="en-GB"/>
        </w:rPr>
        <w:t>is not finalized during the implementation period as defined by Article          2.3 and depending on the categhory of non-achieved indicators (eg. indicators contributing to the ones included in the Programme/indicators affecting the achievement of the projects’ objectives), the Lead Beneficiary and the Beneficiaries shall ensure funds from their own resources outside the project budget to finalize the project within a timeframe established between the Parties. The decision regarding the closure of the project will be taken in accordance with the relevant instructions/guidelines/manuals, which the Lead Beneficiary and Beneficiaries are obliged to observe.</w:t>
      </w:r>
    </w:p>
    <w:p w:rsidR="00CC6A31" w:rsidRPr="00437E23" w:rsidRDefault="00CC6A31" w:rsidP="0052378E">
      <w:pPr>
        <w:spacing w:before="60" w:after="60"/>
        <w:ind w:left="567"/>
        <w:jc w:val="both"/>
        <w:rPr>
          <w:rFonts w:ascii="Calibri Light" w:hAnsi="Calibri Light"/>
          <w:szCs w:val="24"/>
          <w:lang w:val="en-US"/>
        </w:rPr>
      </w:pPr>
    </w:p>
    <w:p w:rsidR="00132781" w:rsidRPr="00437E23" w:rsidRDefault="00132781" w:rsidP="0052378E">
      <w:pPr>
        <w:spacing w:before="60" w:after="60"/>
        <w:ind w:left="567" w:hanging="567"/>
        <w:jc w:val="both"/>
        <w:rPr>
          <w:rFonts w:ascii="Calibri Light" w:hAnsi="Calibri Light"/>
          <w:szCs w:val="24"/>
          <w:lang w:val="en-US"/>
        </w:rPr>
      </w:pPr>
      <w:r w:rsidRPr="00437E23">
        <w:rPr>
          <w:rFonts w:ascii="Calibri Light" w:hAnsi="Calibri Light"/>
          <w:szCs w:val="24"/>
          <w:lang w:val="en-US"/>
        </w:rPr>
        <w:t>1.</w:t>
      </w:r>
      <w:r w:rsidR="00CC6A31">
        <w:rPr>
          <w:rFonts w:ascii="Calibri Light" w:hAnsi="Calibri Light"/>
          <w:szCs w:val="24"/>
          <w:lang w:val="en-US"/>
        </w:rPr>
        <w:t>7</w:t>
      </w:r>
      <w:r w:rsidR="00CC6A31" w:rsidRPr="00437E23">
        <w:rPr>
          <w:rFonts w:ascii="Calibri Light" w:hAnsi="Calibri Light"/>
          <w:szCs w:val="24"/>
          <w:lang w:val="en-US"/>
        </w:rPr>
        <w:t xml:space="preserve"> </w:t>
      </w:r>
      <w:r w:rsidRPr="00437E23">
        <w:rPr>
          <w:rFonts w:ascii="Calibri Light" w:hAnsi="Calibri Light"/>
          <w:szCs w:val="24"/>
          <w:lang w:val="en-US"/>
        </w:rPr>
        <w:tab/>
        <w:t xml:space="preserve">The </w:t>
      </w:r>
      <w:r w:rsidR="00356A5E" w:rsidRPr="00437E23">
        <w:rPr>
          <w:rFonts w:ascii="Calibri Light" w:hAnsi="Calibri Light"/>
          <w:szCs w:val="24"/>
          <w:lang w:val="en-US"/>
        </w:rPr>
        <w:t xml:space="preserve">Lead </w:t>
      </w:r>
      <w:r w:rsidRPr="00437E23">
        <w:rPr>
          <w:rFonts w:ascii="Calibri Light" w:hAnsi="Calibri Light"/>
          <w:szCs w:val="24"/>
          <w:lang w:val="en-US"/>
        </w:rPr>
        <w:t>Beneficiary receives the ENI Grant from the MA and ensures it is managed anddist</w:t>
      </w:r>
      <w:r w:rsidR="006A1C0C" w:rsidRPr="00437E23">
        <w:rPr>
          <w:rFonts w:ascii="Calibri Light" w:hAnsi="Calibri Light"/>
          <w:szCs w:val="24"/>
          <w:lang w:val="en-US"/>
        </w:rPr>
        <w:t xml:space="preserve">ributed in accordance with the </w:t>
      </w:r>
      <w:r w:rsidR="00356A5E" w:rsidRPr="00437E23">
        <w:rPr>
          <w:rFonts w:ascii="Calibri Light" w:hAnsi="Calibri Light"/>
          <w:szCs w:val="24"/>
          <w:lang w:val="en-US"/>
        </w:rPr>
        <w:t>grant C</w:t>
      </w:r>
      <w:r w:rsidR="00A57595" w:rsidRPr="00437E23">
        <w:rPr>
          <w:rFonts w:ascii="Calibri Light" w:hAnsi="Calibri Light"/>
          <w:szCs w:val="24"/>
          <w:lang w:val="en-US"/>
        </w:rPr>
        <w:t>ontract and its annexes.</w:t>
      </w:r>
    </w:p>
    <w:p w:rsidR="00035CA0" w:rsidRPr="00437E23" w:rsidRDefault="00035CA0" w:rsidP="0052378E">
      <w:pPr>
        <w:spacing w:before="60" w:after="60"/>
        <w:ind w:left="567" w:hanging="567"/>
        <w:jc w:val="both"/>
        <w:rPr>
          <w:rFonts w:ascii="Calibri Light" w:hAnsi="Calibri Light"/>
          <w:szCs w:val="24"/>
          <w:lang w:val="en-US"/>
        </w:rPr>
      </w:pPr>
      <w:r w:rsidRPr="00437E23">
        <w:rPr>
          <w:rFonts w:ascii="Calibri Light" w:hAnsi="Calibri Light"/>
          <w:szCs w:val="24"/>
          <w:lang w:val="en-US"/>
        </w:rPr>
        <w:t>1.</w:t>
      </w:r>
      <w:r w:rsidR="00CC6A31">
        <w:rPr>
          <w:rFonts w:ascii="Calibri Light" w:hAnsi="Calibri Light"/>
          <w:szCs w:val="24"/>
          <w:lang w:val="en-US"/>
        </w:rPr>
        <w:t>8</w:t>
      </w:r>
      <w:r w:rsidRPr="00437E23">
        <w:rPr>
          <w:rFonts w:ascii="Calibri Light" w:hAnsi="Calibri Light"/>
          <w:szCs w:val="24"/>
          <w:lang w:val="en-US"/>
        </w:rPr>
        <w:tab/>
        <w:t>The Lead Beneficiary and the MA are the only parties (the “Parties”) to this Contract. The European Commission is not the Contracting Authority and it is not Party to this Contract being conferred only the rights and obligations explicitly mentioned in this Contract.</w:t>
      </w:r>
    </w:p>
    <w:p w:rsidR="00035CA0" w:rsidRPr="00437E23" w:rsidRDefault="00035CA0" w:rsidP="0052378E">
      <w:pPr>
        <w:spacing w:before="60" w:after="60"/>
        <w:ind w:left="567" w:hanging="567"/>
        <w:jc w:val="both"/>
        <w:rPr>
          <w:rFonts w:ascii="Calibri Light" w:hAnsi="Calibri Light"/>
          <w:szCs w:val="24"/>
          <w:lang w:val="en-US"/>
        </w:rPr>
      </w:pPr>
      <w:r w:rsidRPr="00437E23">
        <w:rPr>
          <w:rFonts w:ascii="Calibri Light" w:hAnsi="Calibri Light"/>
          <w:szCs w:val="24"/>
          <w:lang w:val="en-US"/>
        </w:rPr>
        <w:t>1.</w:t>
      </w:r>
      <w:r w:rsidR="00CC6A31">
        <w:rPr>
          <w:rFonts w:ascii="Calibri Light" w:hAnsi="Calibri Light"/>
          <w:szCs w:val="24"/>
          <w:lang w:val="en-US"/>
        </w:rPr>
        <w:t>9</w:t>
      </w:r>
      <w:r w:rsidRPr="00437E23">
        <w:rPr>
          <w:rFonts w:ascii="Calibri Light" w:hAnsi="Calibri Light"/>
          <w:szCs w:val="24"/>
          <w:lang w:val="en-US"/>
        </w:rPr>
        <w:tab/>
        <w:t xml:space="preserve">This Contract and the payments attached to it </w:t>
      </w:r>
      <w:r w:rsidR="007C5776">
        <w:rPr>
          <w:rFonts w:ascii="Calibri Light" w:hAnsi="Calibri Light"/>
          <w:szCs w:val="24"/>
          <w:lang w:val="en-US"/>
        </w:rPr>
        <w:t>shall</w:t>
      </w:r>
      <w:r w:rsidR="007C5776" w:rsidRPr="00437E23">
        <w:rPr>
          <w:rFonts w:ascii="Calibri Light" w:hAnsi="Calibri Light"/>
          <w:szCs w:val="24"/>
          <w:lang w:val="en-US"/>
        </w:rPr>
        <w:t xml:space="preserve"> </w:t>
      </w:r>
      <w:r w:rsidRPr="00437E23">
        <w:rPr>
          <w:rFonts w:ascii="Calibri Light" w:hAnsi="Calibri Light"/>
          <w:szCs w:val="24"/>
          <w:lang w:val="en-US"/>
        </w:rPr>
        <w:t>not be assigned to a third-party in any manner whatsoever.</w:t>
      </w:r>
      <w:r w:rsidR="002E1039">
        <w:rPr>
          <w:rFonts w:ascii="Calibri Light" w:hAnsi="Calibri Light"/>
          <w:szCs w:val="24"/>
          <w:lang w:val="en-US"/>
        </w:rPr>
        <w:t xml:space="preserve"> </w:t>
      </w:r>
    </w:p>
    <w:p w:rsidR="00035CA0" w:rsidRPr="00437E23" w:rsidRDefault="00035CA0" w:rsidP="0052378E">
      <w:pPr>
        <w:spacing w:before="60" w:after="60"/>
        <w:ind w:left="567" w:hanging="567"/>
        <w:jc w:val="both"/>
        <w:rPr>
          <w:rFonts w:ascii="Calibri Light" w:hAnsi="Calibri Light"/>
          <w:szCs w:val="24"/>
          <w:lang w:val="en-US"/>
        </w:rPr>
      </w:pPr>
      <w:r w:rsidRPr="00437E23">
        <w:rPr>
          <w:rFonts w:ascii="Calibri Light" w:hAnsi="Calibri Light"/>
          <w:szCs w:val="24"/>
          <w:lang w:val="en-US"/>
        </w:rPr>
        <w:t>1.</w:t>
      </w:r>
      <w:r w:rsidR="00CC6A31">
        <w:rPr>
          <w:rFonts w:ascii="Calibri Light" w:hAnsi="Calibri Light"/>
          <w:szCs w:val="24"/>
          <w:lang w:val="en-US"/>
        </w:rPr>
        <w:t>10</w:t>
      </w:r>
      <w:r w:rsidRPr="00437E23">
        <w:rPr>
          <w:rFonts w:ascii="Calibri Light" w:hAnsi="Calibri Light"/>
          <w:szCs w:val="24"/>
          <w:lang w:val="en-US"/>
        </w:rPr>
        <w:tab/>
        <w:t>Any personal data will be processed solely for the purposes of the performance, management</w:t>
      </w:r>
      <w:r w:rsidR="00CC6A31">
        <w:rPr>
          <w:rFonts w:ascii="Calibri Light" w:hAnsi="Calibri Light"/>
          <w:szCs w:val="24"/>
          <w:lang w:val="en-US"/>
        </w:rPr>
        <w:t>, control</w:t>
      </w:r>
      <w:r w:rsidRPr="00437E23">
        <w:rPr>
          <w:rFonts w:ascii="Calibri Light" w:hAnsi="Calibri Light"/>
          <w:szCs w:val="24"/>
          <w:lang w:val="en-US"/>
        </w:rPr>
        <w:t xml:space="preserve"> and monitoring of this Contract by the MA and may also be passed to the bodies charged with monitoring</w:t>
      </w:r>
      <w:r w:rsidR="00CB1AC0" w:rsidRPr="00437E23">
        <w:rPr>
          <w:rFonts w:ascii="Calibri Light" w:hAnsi="Calibri Light"/>
          <w:szCs w:val="24"/>
          <w:lang w:val="en-US"/>
        </w:rPr>
        <w:t>,</w:t>
      </w:r>
      <w:r w:rsidRPr="00437E23">
        <w:rPr>
          <w:rFonts w:ascii="Calibri Light" w:hAnsi="Calibri Light"/>
          <w:szCs w:val="24"/>
          <w:lang w:val="en-US"/>
        </w:rPr>
        <w:t xml:space="preserve"> inspection</w:t>
      </w:r>
      <w:r w:rsidR="00CB1AC0" w:rsidRPr="00437E23">
        <w:rPr>
          <w:rFonts w:ascii="Calibri Light" w:hAnsi="Calibri Light"/>
          <w:szCs w:val="24"/>
          <w:lang w:val="en-US"/>
        </w:rPr>
        <w:t xml:space="preserve"> or control</w:t>
      </w:r>
      <w:r w:rsidRPr="00437E23">
        <w:rPr>
          <w:rFonts w:ascii="Calibri Light" w:hAnsi="Calibri Light"/>
          <w:szCs w:val="24"/>
          <w:lang w:val="en-US"/>
        </w:rPr>
        <w:t xml:space="preserve"> tasks according to Article 33 of the Commission Implementing Regulation (EU) No 897/2014 of 18 August 2014 laying down specific provisions for the implementation of cross-border cooperation programmes financed under Regulation (EU) No 232/2014 of the European Parliament and the Council establishing a European Neighbourhood Instrument</w:t>
      </w:r>
      <w:r w:rsidR="00CC6A31" w:rsidRPr="00CC6A31">
        <w:rPr>
          <w:rFonts w:ascii="Calibri Light" w:hAnsi="Calibri Light"/>
          <w:szCs w:val="24"/>
          <w:lang w:val="en-US"/>
        </w:rPr>
        <w:t xml:space="preserve"> including all subsequent modifications and additions</w:t>
      </w:r>
      <w:r w:rsidRPr="00437E23">
        <w:rPr>
          <w:rFonts w:ascii="Calibri Light" w:hAnsi="Calibri Light"/>
          <w:szCs w:val="24"/>
          <w:lang w:val="en-US"/>
        </w:rPr>
        <w:t xml:space="preserve"> (“Regulation no 897/2014”) or any bodies/entities authorised by the MA. The Lead Beneficiary and the Beneficiaries will have the right of access to their personal data and the right to rectify any such data. If the Lead Beneficiary and the Beneficiaries have any queries concerning the processing of personal data, they shall address them to the MA.</w:t>
      </w:r>
    </w:p>
    <w:p w:rsidR="00035CA0" w:rsidRPr="00437E23" w:rsidRDefault="00035CA0" w:rsidP="0052378E">
      <w:pPr>
        <w:spacing w:before="60" w:after="60"/>
        <w:ind w:left="567" w:hanging="567"/>
        <w:jc w:val="both"/>
        <w:rPr>
          <w:rFonts w:ascii="Calibri Light" w:hAnsi="Calibri Light"/>
          <w:szCs w:val="24"/>
          <w:lang w:val="en-US"/>
        </w:rPr>
      </w:pPr>
      <w:r w:rsidRPr="00437E23">
        <w:rPr>
          <w:rFonts w:ascii="Calibri Light" w:hAnsi="Calibri Light"/>
          <w:szCs w:val="24"/>
          <w:lang w:val="en-US"/>
        </w:rPr>
        <w:t>1.</w:t>
      </w:r>
      <w:r w:rsidR="00CC6A31">
        <w:rPr>
          <w:rFonts w:ascii="Calibri Light" w:hAnsi="Calibri Light"/>
          <w:szCs w:val="24"/>
          <w:lang w:val="en-US"/>
        </w:rPr>
        <w:t>11</w:t>
      </w:r>
      <w:r w:rsidRPr="00437E23">
        <w:rPr>
          <w:rFonts w:ascii="Calibri Light" w:hAnsi="Calibri Light"/>
          <w:szCs w:val="24"/>
          <w:lang w:val="en-US"/>
        </w:rPr>
        <w:tab/>
        <w:t>The Lead Beneficiary and the Beneficiaries shall limit access and use of personal data to that strictly necessary for the performance, management and monitoring of this Contract and shall adopt all appropriate technical and organisational security measures necessary to preserve the strictest confidentiality and limit access to this data.</w:t>
      </w:r>
    </w:p>
    <w:p w:rsidR="00035CA0" w:rsidRPr="00437E23" w:rsidRDefault="00035CA0" w:rsidP="0052378E">
      <w:pPr>
        <w:spacing w:before="60" w:after="60"/>
        <w:ind w:left="567" w:hanging="567"/>
        <w:jc w:val="both"/>
        <w:rPr>
          <w:rFonts w:ascii="Calibri Light" w:hAnsi="Calibri Light"/>
          <w:szCs w:val="24"/>
          <w:lang w:val="en-US"/>
        </w:rPr>
      </w:pPr>
      <w:r w:rsidRPr="00437E23">
        <w:rPr>
          <w:rFonts w:ascii="Calibri Light" w:hAnsi="Calibri Light"/>
          <w:szCs w:val="24"/>
          <w:lang w:val="en-US"/>
        </w:rPr>
        <w:t>1.</w:t>
      </w:r>
      <w:r w:rsidR="00CC6A31" w:rsidRPr="00437E23">
        <w:rPr>
          <w:rFonts w:ascii="Calibri Light" w:hAnsi="Calibri Light"/>
          <w:szCs w:val="24"/>
          <w:lang w:val="en-US"/>
        </w:rPr>
        <w:t>1</w:t>
      </w:r>
      <w:r w:rsidR="00CC6A31">
        <w:rPr>
          <w:rFonts w:ascii="Calibri Light" w:hAnsi="Calibri Light"/>
          <w:szCs w:val="24"/>
          <w:lang w:val="en-US"/>
        </w:rPr>
        <w:t>2</w:t>
      </w:r>
      <w:r w:rsidRPr="00437E23">
        <w:rPr>
          <w:rFonts w:ascii="Calibri Light" w:hAnsi="Calibri Light"/>
          <w:szCs w:val="24"/>
          <w:lang w:val="en-US"/>
        </w:rPr>
        <w:tab/>
        <w:t xml:space="preserve">The Lead Beneficiary and the Beneficiaries understand and agree that the </w:t>
      </w:r>
      <w:r w:rsidR="007C5776">
        <w:rPr>
          <w:rFonts w:ascii="Calibri Light" w:hAnsi="Calibri Light"/>
          <w:szCs w:val="24"/>
          <w:lang w:val="en-US"/>
        </w:rPr>
        <w:t xml:space="preserve">MA </w:t>
      </w:r>
      <w:r w:rsidRPr="00437E23">
        <w:rPr>
          <w:rFonts w:ascii="Calibri Light" w:hAnsi="Calibri Light"/>
          <w:szCs w:val="24"/>
          <w:lang w:val="en-US"/>
        </w:rPr>
        <w:t>may delegate tasks related to monitoring of the project</w:t>
      </w:r>
      <w:r w:rsidR="00330E37" w:rsidRPr="00437E23">
        <w:rPr>
          <w:rFonts w:ascii="Calibri Light" w:hAnsi="Calibri Light"/>
          <w:szCs w:val="24"/>
          <w:lang w:val="en-US"/>
        </w:rPr>
        <w:t xml:space="preserve"> implementation</w:t>
      </w:r>
      <w:r w:rsidRPr="00437E23">
        <w:rPr>
          <w:rFonts w:ascii="Calibri Light" w:hAnsi="Calibri Light"/>
          <w:szCs w:val="24"/>
          <w:lang w:val="en-US"/>
        </w:rPr>
        <w:t xml:space="preserve"> to the Joint Technical Secretariat of the Programme (“the JTS”). The Lead Beneficiary and the Beneficiaries must answer all written requests from the </w:t>
      </w:r>
      <w:r w:rsidR="007C5776" w:rsidRPr="00437E23">
        <w:rPr>
          <w:rFonts w:ascii="Calibri Light" w:hAnsi="Calibri Light"/>
          <w:szCs w:val="24"/>
          <w:lang w:val="en-US"/>
        </w:rPr>
        <w:t>MA/JTS</w:t>
      </w:r>
      <w:r w:rsidRPr="00437E23">
        <w:rPr>
          <w:rFonts w:ascii="Calibri Light" w:hAnsi="Calibri Light"/>
          <w:szCs w:val="24"/>
          <w:lang w:val="en-US"/>
        </w:rPr>
        <w:t>, within the deadline stipulated in the respective request and must also support the MA/JTS in fulfilling their tasks, including on-site visits and other tasks related to the monitoring</w:t>
      </w:r>
      <w:r w:rsidR="00AB34EB">
        <w:rPr>
          <w:rFonts w:ascii="Calibri Light" w:hAnsi="Calibri Light"/>
          <w:szCs w:val="24"/>
          <w:lang w:val="en-US"/>
        </w:rPr>
        <w:t>, evaluation</w:t>
      </w:r>
      <w:r w:rsidRPr="00437E23">
        <w:rPr>
          <w:rFonts w:ascii="Calibri Light" w:hAnsi="Calibri Light"/>
          <w:szCs w:val="24"/>
          <w:lang w:val="en-US"/>
        </w:rPr>
        <w:t xml:space="preserve"> and implementation of the Programme and the project.</w:t>
      </w:r>
      <w:r w:rsidR="00B9476B">
        <w:rPr>
          <w:rFonts w:ascii="Calibri Light" w:hAnsi="Calibri Light"/>
          <w:szCs w:val="24"/>
          <w:lang w:val="en-US"/>
        </w:rPr>
        <w:t xml:space="preserve"> </w:t>
      </w:r>
    </w:p>
    <w:p w:rsidR="00035CA0" w:rsidRPr="00437E23" w:rsidRDefault="00035CA0" w:rsidP="0052378E">
      <w:pPr>
        <w:spacing w:before="60" w:after="60"/>
        <w:ind w:left="567" w:hanging="567"/>
        <w:jc w:val="both"/>
        <w:rPr>
          <w:rFonts w:ascii="Calibri Light" w:hAnsi="Calibri Light"/>
          <w:szCs w:val="24"/>
          <w:lang w:val="en-US"/>
        </w:rPr>
      </w:pPr>
      <w:r w:rsidRPr="00437E23">
        <w:rPr>
          <w:rFonts w:ascii="Calibri Light" w:hAnsi="Calibri Light"/>
          <w:szCs w:val="24"/>
          <w:lang w:val="en-US"/>
        </w:rPr>
        <w:t>1.</w:t>
      </w:r>
      <w:r w:rsidR="00CC6A31" w:rsidRPr="00437E23">
        <w:rPr>
          <w:rFonts w:ascii="Calibri Light" w:hAnsi="Calibri Light"/>
          <w:szCs w:val="24"/>
          <w:lang w:val="en-US"/>
        </w:rPr>
        <w:t>1</w:t>
      </w:r>
      <w:r w:rsidR="00CC6A31">
        <w:rPr>
          <w:rFonts w:ascii="Calibri Light" w:hAnsi="Calibri Light"/>
          <w:szCs w:val="24"/>
          <w:lang w:val="en-US"/>
        </w:rPr>
        <w:t>3</w:t>
      </w:r>
      <w:r w:rsidRPr="00437E23">
        <w:rPr>
          <w:rFonts w:ascii="Calibri Light" w:hAnsi="Calibri Light"/>
          <w:szCs w:val="24"/>
          <w:lang w:val="en-US"/>
        </w:rPr>
        <w:tab/>
        <w:t>The Lead Beneficiary and the Beneficiaries understand and agree that, for the sound implementation of the Contract</w:t>
      </w:r>
      <w:r w:rsidR="00132304">
        <w:rPr>
          <w:rFonts w:ascii="Calibri Light" w:hAnsi="Calibri Light"/>
          <w:szCs w:val="24"/>
          <w:lang w:val="en-US"/>
        </w:rPr>
        <w:t xml:space="preserve"> and of the Programme</w:t>
      </w:r>
      <w:r w:rsidRPr="00437E23">
        <w:rPr>
          <w:rFonts w:ascii="Calibri Light" w:hAnsi="Calibri Light"/>
          <w:szCs w:val="24"/>
          <w:lang w:val="en-US"/>
        </w:rPr>
        <w:t xml:space="preserve">, the </w:t>
      </w:r>
      <w:r w:rsidR="00DC7869">
        <w:rPr>
          <w:rFonts w:ascii="Calibri Light" w:hAnsi="Calibri Light"/>
          <w:szCs w:val="24"/>
          <w:lang w:val="en-US"/>
        </w:rPr>
        <w:t>MA</w:t>
      </w:r>
      <w:r w:rsidRPr="00437E23">
        <w:rPr>
          <w:rFonts w:ascii="Calibri Light" w:hAnsi="Calibri Light"/>
          <w:szCs w:val="24"/>
          <w:lang w:val="en-US"/>
        </w:rPr>
        <w:t xml:space="preserve">, either directly or through </w:t>
      </w:r>
      <w:r w:rsidRPr="00437E23">
        <w:rPr>
          <w:rFonts w:ascii="Calibri Light" w:hAnsi="Calibri Light"/>
          <w:szCs w:val="24"/>
          <w:lang w:val="en-US"/>
        </w:rPr>
        <w:lastRenderedPageBreak/>
        <w:t xml:space="preserve">the </w:t>
      </w:r>
      <w:r w:rsidR="00DC7869">
        <w:rPr>
          <w:rFonts w:ascii="Calibri Light" w:hAnsi="Calibri Light"/>
          <w:szCs w:val="24"/>
          <w:lang w:val="en-US"/>
        </w:rPr>
        <w:t>JTS</w:t>
      </w:r>
      <w:r w:rsidRPr="00437E23">
        <w:rPr>
          <w:rFonts w:ascii="Calibri Light" w:hAnsi="Calibri Light"/>
          <w:szCs w:val="24"/>
          <w:lang w:val="en-US"/>
        </w:rPr>
        <w:t>, may issue mandatory instructions</w:t>
      </w:r>
      <w:r w:rsidR="00383FF8" w:rsidRPr="00437E23">
        <w:rPr>
          <w:rFonts w:ascii="Calibri Light" w:hAnsi="Calibri Light"/>
          <w:color w:val="FF0000"/>
          <w:szCs w:val="24"/>
          <w:lang w:val="en-US"/>
        </w:rPr>
        <w:t xml:space="preserve">, </w:t>
      </w:r>
      <w:r w:rsidR="00383FF8" w:rsidRPr="009E6854">
        <w:rPr>
          <w:rFonts w:ascii="Calibri Light" w:hAnsi="Calibri Light"/>
          <w:szCs w:val="24"/>
          <w:lang w:val="en-US"/>
        </w:rPr>
        <w:t xml:space="preserve">guidelines, </w:t>
      </w:r>
      <w:r w:rsidR="0064679F" w:rsidRPr="009E6854">
        <w:rPr>
          <w:rFonts w:ascii="Calibri Light" w:hAnsi="Calibri Light"/>
          <w:szCs w:val="24"/>
          <w:lang w:val="en-US"/>
        </w:rPr>
        <w:t>and manuals</w:t>
      </w:r>
      <w:r w:rsidRPr="009E6854">
        <w:rPr>
          <w:rFonts w:ascii="Calibri Light" w:hAnsi="Calibri Light"/>
          <w:szCs w:val="24"/>
          <w:lang w:val="en-US"/>
        </w:rPr>
        <w:t xml:space="preserve"> </w:t>
      </w:r>
      <w:r w:rsidRPr="00437E23">
        <w:rPr>
          <w:rFonts w:ascii="Calibri Light" w:hAnsi="Calibri Light"/>
          <w:szCs w:val="24"/>
          <w:lang w:val="en-US"/>
        </w:rPr>
        <w:t>in line with the provisions of the Contract.</w:t>
      </w:r>
      <w:r w:rsidR="00DC7869">
        <w:rPr>
          <w:rFonts w:ascii="Calibri Light" w:hAnsi="Calibri Light"/>
          <w:szCs w:val="24"/>
          <w:lang w:val="en-US"/>
        </w:rPr>
        <w:t xml:space="preserve"> </w:t>
      </w:r>
    </w:p>
    <w:p w:rsidR="00035CA0" w:rsidRPr="00437E23" w:rsidRDefault="00035CA0" w:rsidP="0052378E">
      <w:pPr>
        <w:spacing w:before="60" w:after="60"/>
        <w:ind w:left="567" w:hanging="567"/>
        <w:jc w:val="both"/>
        <w:rPr>
          <w:rFonts w:ascii="Calibri Light" w:hAnsi="Calibri Light"/>
          <w:szCs w:val="24"/>
          <w:lang w:val="en-US"/>
        </w:rPr>
      </w:pPr>
      <w:r w:rsidRPr="00437E23">
        <w:rPr>
          <w:rFonts w:ascii="Calibri Light" w:hAnsi="Calibri Light"/>
          <w:szCs w:val="24"/>
          <w:lang w:val="en-US"/>
        </w:rPr>
        <w:t>1.</w:t>
      </w:r>
      <w:r w:rsidR="00CC6A31" w:rsidRPr="00437E23">
        <w:rPr>
          <w:rFonts w:ascii="Calibri Light" w:hAnsi="Calibri Light"/>
          <w:szCs w:val="24"/>
          <w:lang w:val="en-US"/>
        </w:rPr>
        <w:t>1</w:t>
      </w:r>
      <w:r w:rsidR="00CC6A31">
        <w:rPr>
          <w:rFonts w:ascii="Calibri Light" w:hAnsi="Calibri Light"/>
          <w:szCs w:val="24"/>
          <w:lang w:val="en-US"/>
        </w:rPr>
        <w:t>4</w:t>
      </w:r>
      <w:r w:rsidRPr="00437E23">
        <w:rPr>
          <w:rFonts w:ascii="Calibri Light" w:hAnsi="Calibri Light"/>
          <w:szCs w:val="24"/>
          <w:lang w:val="en-US"/>
        </w:rPr>
        <w:tab/>
        <w:t>The Lead Beneficiary and the Beneficiaries must use for the verification of expenditure the</w:t>
      </w:r>
      <w:r w:rsidR="0036443F">
        <w:rPr>
          <w:rFonts w:ascii="Calibri Light" w:hAnsi="Calibri Light"/>
          <w:szCs w:val="24"/>
          <w:lang w:val="en-US"/>
        </w:rPr>
        <w:t xml:space="preserve"> </w:t>
      </w:r>
      <w:r w:rsidRPr="00437E23">
        <w:rPr>
          <w:rFonts w:ascii="Calibri Light" w:hAnsi="Calibri Light"/>
          <w:szCs w:val="24"/>
          <w:lang w:val="en-US"/>
        </w:rPr>
        <w:t>control system established at national level.</w:t>
      </w:r>
    </w:p>
    <w:p w:rsidR="000D42D6" w:rsidRDefault="00035CA0" w:rsidP="0052378E">
      <w:pPr>
        <w:spacing w:before="60" w:after="60"/>
        <w:ind w:left="567" w:hanging="567"/>
        <w:jc w:val="both"/>
        <w:rPr>
          <w:rFonts w:ascii="Calibri Light" w:hAnsi="Calibri Light"/>
          <w:szCs w:val="24"/>
          <w:lang w:val="en-US"/>
        </w:rPr>
      </w:pPr>
      <w:r w:rsidRPr="00437E23">
        <w:rPr>
          <w:rFonts w:ascii="Calibri Light" w:hAnsi="Calibri Light"/>
          <w:szCs w:val="24"/>
          <w:lang w:val="en-US"/>
        </w:rPr>
        <w:t>1.</w:t>
      </w:r>
      <w:r w:rsidR="00CC6A31" w:rsidRPr="00437E23">
        <w:rPr>
          <w:rFonts w:ascii="Calibri Light" w:hAnsi="Calibri Light"/>
          <w:szCs w:val="24"/>
          <w:lang w:val="en-US"/>
        </w:rPr>
        <w:t>1</w:t>
      </w:r>
      <w:r w:rsidR="00CC6A31">
        <w:rPr>
          <w:rFonts w:ascii="Calibri Light" w:hAnsi="Calibri Light"/>
          <w:szCs w:val="24"/>
          <w:lang w:val="en-US"/>
        </w:rPr>
        <w:t>5</w:t>
      </w:r>
      <w:r w:rsidRPr="00437E23">
        <w:rPr>
          <w:rFonts w:ascii="Calibri Light" w:hAnsi="Calibri Light"/>
          <w:szCs w:val="24"/>
          <w:lang w:val="en-US"/>
        </w:rPr>
        <w:tab/>
      </w:r>
      <w:r w:rsidR="000D42D6" w:rsidRPr="00437E23">
        <w:rPr>
          <w:rFonts w:ascii="Calibri Light" w:hAnsi="Calibri Light"/>
          <w:szCs w:val="24"/>
          <w:lang w:val="en-US"/>
        </w:rPr>
        <w:t>The Lead Beneficiary and the Beneficiaries</w:t>
      </w:r>
      <w:r w:rsidR="000D42D6">
        <w:rPr>
          <w:rFonts w:ascii="Calibri Light" w:hAnsi="Calibri Light"/>
          <w:szCs w:val="24"/>
          <w:lang w:val="en-US"/>
        </w:rPr>
        <w:t xml:space="preserve"> shall ensure the necessary IT equipment and proper internet connection in order to communicate with the Programme in a pro</w:t>
      </w:r>
      <w:r w:rsidR="00133F98">
        <w:rPr>
          <w:rFonts w:ascii="Calibri Light" w:hAnsi="Calibri Light"/>
          <w:szCs w:val="24"/>
          <w:lang w:val="en-US"/>
        </w:rPr>
        <w:t>per</w:t>
      </w:r>
      <w:r w:rsidR="000D42D6">
        <w:rPr>
          <w:rFonts w:ascii="Calibri Light" w:hAnsi="Calibri Light"/>
          <w:szCs w:val="24"/>
          <w:lang w:val="en-US"/>
        </w:rPr>
        <w:t xml:space="preserve"> manner.  </w:t>
      </w:r>
    </w:p>
    <w:p w:rsidR="00035CA0" w:rsidRPr="00437E23" w:rsidRDefault="00035CA0" w:rsidP="0052378E">
      <w:pPr>
        <w:spacing w:before="60" w:after="60"/>
        <w:ind w:left="567"/>
        <w:jc w:val="both"/>
        <w:rPr>
          <w:rFonts w:ascii="Calibri Light" w:hAnsi="Calibri Light"/>
          <w:szCs w:val="24"/>
          <w:lang w:val="en-US"/>
        </w:rPr>
      </w:pPr>
      <w:r w:rsidRPr="00437E23">
        <w:rPr>
          <w:rFonts w:ascii="Calibri Light" w:hAnsi="Calibri Light"/>
          <w:szCs w:val="24"/>
          <w:lang w:val="en-US"/>
        </w:rPr>
        <w:t xml:space="preserve">The Lead Beneficiary and the Beneficiaries shall upload data in the electronic system of the Programme in accordance with the </w:t>
      </w:r>
      <w:r w:rsidR="000D42D6">
        <w:rPr>
          <w:rFonts w:ascii="Calibri Light" w:hAnsi="Calibri Light"/>
          <w:szCs w:val="24"/>
          <w:lang w:val="en-US"/>
        </w:rPr>
        <w:t xml:space="preserve">MA/ JTS </w:t>
      </w:r>
      <w:r w:rsidRPr="00437E23">
        <w:rPr>
          <w:rFonts w:ascii="Calibri Light" w:hAnsi="Calibri Light"/>
          <w:szCs w:val="24"/>
          <w:lang w:val="en-US"/>
        </w:rPr>
        <w:t>instructions.</w:t>
      </w:r>
      <w:r w:rsidR="00261F1D">
        <w:rPr>
          <w:rFonts w:ascii="Calibri Light" w:hAnsi="Calibri Light"/>
          <w:szCs w:val="24"/>
          <w:lang w:val="en-US"/>
        </w:rPr>
        <w:t xml:space="preserve"> </w:t>
      </w:r>
    </w:p>
    <w:p w:rsidR="00BD008E" w:rsidRDefault="00035CA0" w:rsidP="0052378E">
      <w:pPr>
        <w:spacing w:before="60" w:after="60"/>
        <w:ind w:left="567" w:hanging="567"/>
        <w:jc w:val="both"/>
        <w:rPr>
          <w:rFonts w:ascii="Calibri Light" w:hAnsi="Calibri Light"/>
          <w:szCs w:val="24"/>
          <w:lang w:val="en-US"/>
        </w:rPr>
      </w:pPr>
      <w:r w:rsidRPr="00437E23">
        <w:rPr>
          <w:rFonts w:ascii="Calibri Light" w:hAnsi="Calibri Light"/>
          <w:szCs w:val="24"/>
          <w:lang w:val="en-US"/>
        </w:rPr>
        <w:t>1.</w:t>
      </w:r>
      <w:r w:rsidR="00CC6A31" w:rsidRPr="00437E23">
        <w:rPr>
          <w:rFonts w:ascii="Calibri Light" w:hAnsi="Calibri Light"/>
          <w:szCs w:val="24"/>
          <w:lang w:val="en-US"/>
        </w:rPr>
        <w:t>1</w:t>
      </w:r>
      <w:r w:rsidR="00CC6A31">
        <w:rPr>
          <w:rFonts w:ascii="Calibri Light" w:hAnsi="Calibri Light"/>
          <w:szCs w:val="24"/>
          <w:lang w:val="en-US"/>
        </w:rPr>
        <w:t>6</w:t>
      </w:r>
      <w:r w:rsidRPr="00437E23">
        <w:rPr>
          <w:rFonts w:ascii="Calibri Light" w:hAnsi="Calibri Light"/>
          <w:szCs w:val="24"/>
          <w:lang w:val="en-US"/>
        </w:rPr>
        <w:tab/>
        <w:t>All references to days in this grant Contract are to calendar days, except when it is not specified otherwise.</w:t>
      </w:r>
    </w:p>
    <w:p w:rsidR="00035CA0" w:rsidRDefault="00035CA0" w:rsidP="0052378E">
      <w:pPr>
        <w:spacing w:before="60" w:after="60"/>
        <w:ind w:left="567" w:hanging="567"/>
        <w:jc w:val="both"/>
        <w:rPr>
          <w:rFonts w:ascii="Calibri Light" w:hAnsi="Calibri Light"/>
          <w:szCs w:val="24"/>
          <w:lang w:val="en-US"/>
        </w:rPr>
      </w:pPr>
      <w:r w:rsidRPr="00437E23">
        <w:rPr>
          <w:rFonts w:ascii="Calibri Light" w:hAnsi="Calibri Light"/>
          <w:szCs w:val="24"/>
          <w:lang w:val="en-US"/>
        </w:rPr>
        <w:t>1.</w:t>
      </w:r>
      <w:r w:rsidR="00CC6A31" w:rsidRPr="00437E23">
        <w:rPr>
          <w:rFonts w:ascii="Calibri Light" w:hAnsi="Calibri Light"/>
          <w:szCs w:val="24"/>
          <w:lang w:val="en-US"/>
        </w:rPr>
        <w:t>1</w:t>
      </w:r>
      <w:r w:rsidR="00CC6A31">
        <w:rPr>
          <w:rFonts w:ascii="Calibri Light" w:hAnsi="Calibri Light"/>
          <w:szCs w:val="24"/>
          <w:lang w:val="en-US"/>
        </w:rPr>
        <w:t>7</w:t>
      </w:r>
      <w:r w:rsidR="00CC6A31" w:rsidRPr="00437E23">
        <w:rPr>
          <w:rFonts w:ascii="Calibri Light" w:hAnsi="Calibri Light"/>
          <w:szCs w:val="24"/>
          <w:lang w:val="en-US"/>
        </w:rPr>
        <w:t xml:space="preserve"> </w:t>
      </w:r>
      <w:r w:rsidRPr="00437E23">
        <w:rPr>
          <w:rFonts w:ascii="Calibri Light" w:hAnsi="Calibri Light"/>
          <w:szCs w:val="24"/>
          <w:lang w:val="en-US"/>
        </w:rPr>
        <w:t xml:space="preserve">The Lead Beneficiary understands and agrees that the </w:t>
      </w:r>
      <w:r w:rsidR="00642155">
        <w:rPr>
          <w:rFonts w:ascii="Calibri Light" w:hAnsi="Calibri Light"/>
          <w:szCs w:val="24"/>
          <w:lang w:val="en-US"/>
        </w:rPr>
        <w:t>MA</w:t>
      </w:r>
      <w:r w:rsidRPr="00437E23">
        <w:rPr>
          <w:rFonts w:ascii="Calibri Light" w:hAnsi="Calibri Light"/>
          <w:szCs w:val="24"/>
          <w:lang w:val="en-US"/>
        </w:rPr>
        <w:t xml:space="preserve"> may set up a Steering Committee comprising</w:t>
      </w:r>
      <w:r w:rsidR="00642155">
        <w:rPr>
          <w:rFonts w:ascii="Calibri Light" w:hAnsi="Calibri Light"/>
          <w:szCs w:val="24"/>
          <w:lang w:val="en-US"/>
        </w:rPr>
        <w:t>, inter alia,</w:t>
      </w:r>
      <w:r w:rsidRPr="00437E23">
        <w:rPr>
          <w:rFonts w:ascii="Calibri Light" w:hAnsi="Calibri Light"/>
          <w:szCs w:val="24"/>
          <w:lang w:val="en-US"/>
        </w:rPr>
        <w:t xml:space="preserve"> members of the MA, JTS, National Authorities </w:t>
      </w:r>
      <w:r w:rsidR="00133F98">
        <w:rPr>
          <w:rFonts w:ascii="Calibri Light" w:hAnsi="Calibri Light"/>
          <w:szCs w:val="24"/>
          <w:lang w:val="en-US"/>
        </w:rPr>
        <w:t>and Beneficiaries</w:t>
      </w:r>
      <w:r w:rsidR="00261F1D">
        <w:rPr>
          <w:rFonts w:ascii="Calibri Light" w:hAnsi="Calibri Light"/>
          <w:szCs w:val="24"/>
          <w:lang w:val="en-US"/>
        </w:rPr>
        <w:t xml:space="preserve">. </w:t>
      </w:r>
      <w:r w:rsidRPr="00437E23">
        <w:rPr>
          <w:rFonts w:ascii="Calibri Light" w:hAnsi="Calibri Light"/>
          <w:szCs w:val="24"/>
          <w:lang w:val="en-US"/>
        </w:rPr>
        <w:t xml:space="preserve">The </w:t>
      </w:r>
      <w:r w:rsidR="00A14922" w:rsidRPr="00437E23">
        <w:rPr>
          <w:rFonts w:ascii="Calibri Light" w:hAnsi="Calibri Light"/>
          <w:szCs w:val="24"/>
          <w:lang w:val="en-US"/>
        </w:rPr>
        <w:t xml:space="preserve">Lead Beneficiary and </w:t>
      </w:r>
      <w:r w:rsidRPr="00437E23">
        <w:rPr>
          <w:rFonts w:ascii="Calibri Light" w:hAnsi="Calibri Light"/>
          <w:szCs w:val="24"/>
          <w:lang w:val="en-US"/>
        </w:rPr>
        <w:t xml:space="preserve">Beneficiaries understand and agree that the Steering Committee may issue recommendations for the sound implementation of the grant contract. Moreover, the Lead Beneficiary and Beneficiaries understand and agree to nominate </w:t>
      </w:r>
      <w:r w:rsidR="00AC2F16">
        <w:rPr>
          <w:rFonts w:ascii="Calibri Light" w:hAnsi="Calibri Light"/>
          <w:szCs w:val="24"/>
          <w:lang w:val="en-US"/>
        </w:rPr>
        <w:t xml:space="preserve">at least one </w:t>
      </w:r>
      <w:r w:rsidRPr="00437E23">
        <w:rPr>
          <w:rFonts w:ascii="Calibri Light" w:hAnsi="Calibri Light"/>
          <w:szCs w:val="24"/>
          <w:lang w:val="en-US"/>
        </w:rPr>
        <w:t xml:space="preserve">person to participate at the Steering Committee meetings </w:t>
      </w:r>
      <w:r w:rsidR="00642155">
        <w:rPr>
          <w:rFonts w:ascii="Calibri Light" w:hAnsi="Calibri Light"/>
          <w:szCs w:val="24"/>
          <w:lang w:val="en-US"/>
        </w:rPr>
        <w:t>upon</w:t>
      </w:r>
      <w:r w:rsidR="00642155" w:rsidRPr="00437E23">
        <w:rPr>
          <w:rFonts w:ascii="Calibri Light" w:hAnsi="Calibri Light"/>
          <w:szCs w:val="24"/>
          <w:lang w:val="en-US"/>
        </w:rPr>
        <w:t xml:space="preserve"> </w:t>
      </w:r>
      <w:r w:rsidRPr="00437E23">
        <w:rPr>
          <w:rFonts w:ascii="Calibri Light" w:hAnsi="Calibri Light"/>
          <w:szCs w:val="24"/>
          <w:lang w:val="en-US"/>
        </w:rPr>
        <w:t xml:space="preserve">the MA/JTS request. The MA/JTS will ensure that the Steering Committee recommendations are in line with the contract provisions </w:t>
      </w:r>
      <w:r w:rsidR="00330E37" w:rsidRPr="00437E23">
        <w:rPr>
          <w:rFonts w:ascii="Calibri Light" w:hAnsi="Calibri Light"/>
          <w:szCs w:val="24"/>
          <w:highlight w:val="yellow"/>
          <w:lang w:val="en-US"/>
        </w:rPr>
        <w:t>(provision</w:t>
      </w:r>
      <w:r w:rsidR="00330E37" w:rsidRPr="00437E23">
        <w:rPr>
          <w:rFonts w:ascii="Calibri Light" w:hAnsi="Calibri Light"/>
          <w:i/>
          <w:szCs w:val="24"/>
          <w:highlight w:val="yellow"/>
          <w:lang w:val="en-US"/>
        </w:rPr>
        <w:t xml:space="preserve"> available </w:t>
      </w:r>
      <w:r w:rsidRPr="00437E23">
        <w:rPr>
          <w:rFonts w:ascii="Calibri Light" w:hAnsi="Calibri Light"/>
          <w:i/>
          <w:szCs w:val="24"/>
          <w:highlight w:val="yellow"/>
          <w:lang w:val="en-US"/>
        </w:rPr>
        <w:t>only for LIPs, hard projects, and soft projects with an infrastructure component</w:t>
      </w:r>
      <w:r w:rsidRPr="00437E23">
        <w:rPr>
          <w:rFonts w:ascii="Calibri Light" w:hAnsi="Calibri Light"/>
          <w:szCs w:val="24"/>
          <w:highlight w:val="yellow"/>
          <w:lang w:val="en-US"/>
        </w:rPr>
        <w:t>).</w:t>
      </w:r>
    </w:p>
    <w:p w:rsidR="00133F98" w:rsidRPr="00437E23" w:rsidRDefault="002E290C" w:rsidP="0052378E">
      <w:pPr>
        <w:spacing w:before="60" w:after="60"/>
        <w:ind w:left="567" w:hanging="567"/>
        <w:jc w:val="both"/>
        <w:rPr>
          <w:rFonts w:ascii="Calibri Light" w:hAnsi="Calibri Light"/>
          <w:szCs w:val="24"/>
          <w:lang w:val="en-US"/>
        </w:rPr>
      </w:pPr>
      <w:r>
        <w:rPr>
          <w:rFonts w:ascii="Calibri Light" w:hAnsi="Calibri Light"/>
          <w:szCs w:val="24"/>
          <w:lang w:val="en-US"/>
        </w:rPr>
        <w:t>1.</w:t>
      </w:r>
      <w:r w:rsidR="00CC6A31">
        <w:rPr>
          <w:rFonts w:ascii="Calibri Light" w:hAnsi="Calibri Light"/>
          <w:szCs w:val="24"/>
          <w:lang w:val="en-US"/>
        </w:rPr>
        <w:t>18</w:t>
      </w:r>
      <w:r w:rsidR="00133F98" w:rsidRPr="009E6854">
        <w:rPr>
          <w:rFonts w:ascii="Calibri Light" w:hAnsi="Calibri Light"/>
          <w:szCs w:val="24"/>
          <w:lang w:val="en-US"/>
        </w:rPr>
        <w:tab/>
      </w:r>
      <w:r w:rsidR="00AD3EBB">
        <w:rPr>
          <w:rFonts w:ascii="Calibri Light" w:hAnsi="Calibri Light"/>
          <w:szCs w:val="24"/>
          <w:lang w:val="en-US"/>
        </w:rPr>
        <w:t>Substantial error means any breach of the contractual provisions which significantly affect</w:t>
      </w:r>
      <w:r w:rsidR="00BD008E">
        <w:rPr>
          <w:rFonts w:ascii="Calibri Light" w:hAnsi="Calibri Light"/>
          <w:szCs w:val="24"/>
          <w:lang w:val="en-US"/>
        </w:rPr>
        <w:t>s</w:t>
      </w:r>
      <w:r w:rsidR="00AD3EBB">
        <w:rPr>
          <w:rFonts w:ascii="Calibri Light" w:hAnsi="Calibri Light"/>
          <w:szCs w:val="24"/>
          <w:lang w:val="en-US"/>
        </w:rPr>
        <w:t xml:space="preserve"> its implementation</w:t>
      </w:r>
      <w:r w:rsidR="00262689">
        <w:rPr>
          <w:rFonts w:ascii="Calibri Light" w:hAnsi="Calibri Light"/>
          <w:szCs w:val="24"/>
          <w:lang w:val="en-US"/>
        </w:rPr>
        <w:t xml:space="preserve"> and may </w:t>
      </w:r>
      <w:r w:rsidR="00E14D3A">
        <w:rPr>
          <w:rFonts w:ascii="Calibri Light" w:hAnsi="Calibri Light"/>
          <w:szCs w:val="24"/>
          <w:lang w:val="en-US"/>
        </w:rPr>
        <w:t xml:space="preserve">determine the MA </w:t>
      </w:r>
      <w:r w:rsidR="00262689">
        <w:rPr>
          <w:rFonts w:ascii="Calibri Light" w:hAnsi="Calibri Light"/>
          <w:szCs w:val="24"/>
          <w:lang w:val="en-US"/>
        </w:rPr>
        <w:t xml:space="preserve">to </w:t>
      </w:r>
      <w:r w:rsidR="00E14D3A">
        <w:rPr>
          <w:rFonts w:ascii="Calibri Light" w:hAnsi="Calibri Light"/>
          <w:szCs w:val="24"/>
          <w:lang w:val="en-US"/>
        </w:rPr>
        <w:t xml:space="preserve">suspend the </w:t>
      </w:r>
      <w:r w:rsidR="00262689">
        <w:rPr>
          <w:rFonts w:ascii="Calibri Light" w:hAnsi="Calibri Light"/>
          <w:szCs w:val="24"/>
          <w:lang w:val="en-US"/>
        </w:rPr>
        <w:t xml:space="preserve">Contract, </w:t>
      </w:r>
      <w:r w:rsidR="00E14D3A">
        <w:rPr>
          <w:rFonts w:ascii="Calibri Light" w:hAnsi="Calibri Light"/>
          <w:szCs w:val="24"/>
          <w:lang w:val="en-US"/>
        </w:rPr>
        <w:t>payments or time-limit for a payment, or terminate the Contract</w:t>
      </w:r>
      <w:r w:rsidR="00AD3EBB">
        <w:rPr>
          <w:rFonts w:ascii="Calibri Light" w:hAnsi="Calibri Light"/>
          <w:szCs w:val="24"/>
          <w:lang w:val="en-US"/>
        </w:rPr>
        <w:t>. Substantial errors are mainly related, without being limited to, articles 1.5, 1.8, 1.12, 1.14</w:t>
      </w:r>
      <w:r w:rsidR="00262689">
        <w:rPr>
          <w:rFonts w:ascii="Calibri Light" w:hAnsi="Calibri Light"/>
          <w:szCs w:val="24"/>
          <w:lang w:val="en-US"/>
        </w:rPr>
        <w:t xml:space="preserve">, 4.3, 4.13, 5.2 to 5.6, 6.1, 9.1 to 9.4, 10.1 to 10.4, </w:t>
      </w:r>
      <w:r w:rsidR="00BD008E">
        <w:rPr>
          <w:rFonts w:ascii="Calibri Light" w:hAnsi="Calibri Light"/>
          <w:szCs w:val="24"/>
          <w:lang w:val="en-US"/>
        </w:rPr>
        <w:t>11</w:t>
      </w:r>
      <w:r w:rsidR="00262689">
        <w:rPr>
          <w:rFonts w:ascii="Calibri Light" w:hAnsi="Calibri Light"/>
          <w:szCs w:val="24"/>
          <w:lang w:val="en-US"/>
        </w:rPr>
        <w:t>.2 to 11.1</w:t>
      </w:r>
      <w:r w:rsidR="00BD008E">
        <w:rPr>
          <w:rFonts w:ascii="Calibri Light" w:hAnsi="Calibri Light"/>
          <w:szCs w:val="24"/>
          <w:lang w:val="en-US"/>
        </w:rPr>
        <w:t>0</w:t>
      </w:r>
      <w:r w:rsidR="00262689">
        <w:rPr>
          <w:rFonts w:ascii="Calibri Light" w:hAnsi="Calibri Light"/>
          <w:szCs w:val="24"/>
          <w:lang w:val="en-US"/>
        </w:rPr>
        <w:t xml:space="preserve">, 13.1 to 13.4, 14.1, 15.3 to 15.4, </w:t>
      </w:r>
      <w:r w:rsidR="00E14D3A">
        <w:rPr>
          <w:rFonts w:ascii="Calibri Light" w:hAnsi="Calibri Light"/>
          <w:szCs w:val="24"/>
          <w:lang w:val="en-US"/>
        </w:rPr>
        <w:t xml:space="preserve">and </w:t>
      </w:r>
      <w:r w:rsidR="00262689">
        <w:rPr>
          <w:rFonts w:ascii="Calibri Light" w:hAnsi="Calibri Light"/>
          <w:szCs w:val="24"/>
          <w:lang w:val="en-US"/>
        </w:rPr>
        <w:t>20.4.</w:t>
      </w:r>
    </w:p>
    <w:p w:rsidR="00FF784C" w:rsidRDefault="00FF784C" w:rsidP="0052378E">
      <w:pPr>
        <w:spacing w:before="60" w:after="60"/>
        <w:ind w:left="567" w:hanging="567"/>
        <w:jc w:val="both"/>
        <w:rPr>
          <w:rFonts w:ascii="Calibri Light" w:hAnsi="Calibri Light"/>
          <w:b/>
          <w:sz w:val="28"/>
          <w:szCs w:val="28"/>
          <w:lang w:val="en-US"/>
        </w:rPr>
      </w:pPr>
    </w:p>
    <w:p w:rsidR="00132781" w:rsidRPr="00437E23" w:rsidRDefault="00132781" w:rsidP="0052378E">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 xml:space="preserve">Article 2 - </w:t>
      </w:r>
      <w:r w:rsidR="00723B75" w:rsidRPr="00437E23">
        <w:rPr>
          <w:rFonts w:ascii="Calibri Light" w:hAnsi="Calibri Light"/>
          <w:b/>
          <w:sz w:val="28"/>
          <w:szCs w:val="28"/>
          <w:lang w:val="en-US"/>
        </w:rPr>
        <w:t>Duration of the grant contract</w:t>
      </w:r>
    </w:p>
    <w:p w:rsidR="001D6B74" w:rsidRPr="00437E23" w:rsidRDefault="00132781" w:rsidP="0052378E">
      <w:pPr>
        <w:spacing w:before="60" w:after="60"/>
        <w:ind w:left="567" w:hanging="567"/>
        <w:jc w:val="both"/>
        <w:rPr>
          <w:rFonts w:ascii="Calibri Light" w:hAnsi="Calibri Light"/>
          <w:szCs w:val="24"/>
          <w:lang w:val="en-US"/>
        </w:rPr>
      </w:pPr>
      <w:r w:rsidRPr="00437E23">
        <w:rPr>
          <w:rFonts w:ascii="Calibri Light" w:hAnsi="Calibri Light"/>
          <w:szCs w:val="24"/>
          <w:lang w:val="en-US"/>
        </w:rPr>
        <w:t>2.</w:t>
      </w:r>
      <w:r w:rsidR="00862181" w:rsidRPr="00437E23">
        <w:rPr>
          <w:rFonts w:ascii="Calibri Light" w:hAnsi="Calibri Light"/>
          <w:szCs w:val="24"/>
          <w:lang w:val="en-US"/>
        </w:rPr>
        <w:t>1</w:t>
      </w:r>
      <w:r w:rsidRPr="00437E23">
        <w:rPr>
          <w:rFonts w:ascii="Calibri Light" w:hAnsi="Calibri Light"/>
          <w:szCs w:val="24"/>
          <w:lang w:val="en-US"/>
        </w:rPr>
        <w:tab/>
      </w:r>
      <w:r w:rsidR="00BA1C69" w:rsidRPr="00437E23">
        <w:rPr>
          <w:rFonts w:ascii="Calibri Light" w:hAnsi="Calibri Light"/>
          <w:szCs w:val="24"/>
          <w:lang w:val="en-US"/>
        </w:rPr>
        <w:t xml:space="preserve">The </w:t>
      </w:r>
      <w:r w:rsidR="00063A5F" w:rsidRPr="00437E23">
        <w:rPr>
          <w:rFonts w:ascii="Calibri Light" w:hAnsi="Calibri Light"/>
          <w:szCs w:val="24"/>
          <w:lang w:val="en-US"/>
        </w:rPr>
        <w:t>C</w:t>
      </w:r>
      <w:r w:rsidR="00BA1C69" w:rsidRPr="00437E23">
        <w:rPr>
          <w:rFonts w:ascii="Calibri Light" w:hAnsi="Calibri Light"/>
          <w:szCs w:val="24"/>
          <w:lang w:val="en-US"/>
        </w:rPr>
        <w:t>ontract shall enter into force on the date when the last of the two Parties signs.</w:t>
      </w:r>
    </w:p>
    <w:p w:rsidR="00133F98" w:rsidRPr="00BD008E" w:rsidRDefault="001D6B74" w:rsidP="00BD008E">
      <w:pPr>
        <w:spacing w:before="60" w:after="60"/>
        <w:ind w:left="567" w:hanging="567"/>
        <w:jc w:val="both"/>
        <w:rPr>
          <w:rFonts w:ascii="Calibri Light" w:hAnsi="Calibri Light"/>
          <w:szCs w:val="24"/>
          <w:lang w:val="en-US"/>
        </w:rPr>
      </w:pPr>
      <w:r w:rsidRPr="00437E23">
        <w:rPr>
          <w:rFonts w:ascii="Calibri Light" w:hAnsi="Calibri Light"/>
          <w:szCs w:val="24"/>
          <w:lang w:val="en-US"/>
        </w:rPr>
        <w:t>2.2</w:t>
      </w:r>
      <w:r w:rsidRPr="00437E23">
        <w:rPr>
          <w:rFonts w:ascii="Calibri Light" w:hAnsi="Calibri Light"/>
          <w:szCs w:val="24"/>
          <w:lang w:val="en-US"/>
        </w:rPr>
        <w:tab/>
      </w:r>
      <w:r w:rsidR="00132781" w:rsidRPr="00437E23">
        <w:rPr>
          <w:rFonts w:ascii="Calibri Light" w:hAnsi="Calibri Light"/>
          <w:szCs w:val="24"/>
          <w:lang w:val="en-US"/>
        </w:rPr>
        <w:t xml:space="preserve">Implementation of the </w:t>
      </w:r>
      <w:r w:rsidRPr="00437E23">
        <w:rPr>
          <w:rFonts w:ascii="Calibri Light" w:hAnsi="Calibri Light"/>
          <w:szCs w:val="24"/>
          <w:lang w:val="en-US"/>
        </w:rPr>
        <w:t xml:space="preserve">project </w:t>
      </w:r>
      <w:r w:rsidR="00132781" w:rsidRPr="00437E23">
        <w:rPr>
          <w:rFonts w:ascii="Calibri Light" w:hAnsi="Calibri Light"/>
          <w:szCs w:val="24"/>
          <w:lang w:val="en-US"/>
        </w:rPr>
        <w:t>shall begin on</w:t>
      </w:r>
      <w:r w:rsidR="00642155">
        <w:rPr>
          <w:rFonts w:ascii="Calibri Light" w:hAnsi="Calibri Light"/>
          <w:szCs w:val="24"/>
          <w:lang w:val="en-US"/>
        </w:rPr>
        <w:t xml:space="preserve"> </w:t>
      </w:r>
      <w:r w:rsidR="00133F98" w:rsidRPr="00133F98">
        <w:rPr>
          <w:rFonts w:ascii="Calibri Light" w:hAnsi="Calibri Light"/>
          <w:szCs w:val="24"/>
          <w:lang w:val="en-US"/>
        </w:rPr>
        <w:t>the day following that on which the last of the two Parties signs</w:t>
      </w:r>
      <w:r w:rsidR="00133F98">
        <w:rPr>
          <w:rFonts w:ascii="Calibri Light" w:hAnsi="Calibri Light"/>
          <w:szCs w:val="24"/>
          <w:lang w:val="en-US"/>
        </w:rPr>
        <w:t>.</w:t>
      </w:r>
    </w:p>
    <w:p w:rsidR="00132781" w:rsidRPr="00437E23" w:rsidRDefault="00356A5E" w:rsidP="00BD008E">
      <w:pPr>
        <w:spacing w:before="60" w:after="60"/>
        <w:ind w:left="567" w:hanging="567"/>
        <w:jc w:val="both"/>
        <w:rPr>
          <w:rFonts w:ascii="Calibri Light" w:hAnsi="Calibri Light"/>
          <w:szCs w:val="24"/>
          <w:lang w:val="en-US"/>
        </w:rPr>
      </w:pPr>
      <w:r w:rsidRPr="00437E23">
        <w:rPr>
          <w:rFonts w:ascii="Calibri Light" w:hAnsi="Calibri Light"/>
          <w:szCs w:val="24"/>
          <w:lang w:val="en-US"/>
        </w:rPr>
        <w:t>2.</w:t>
      </w:r>
      <w:r w:rsidR="001D6B74" w:rsidRPr="00437E23">
        <w:rPr>
          <w:rFonts w:ascii="Calibri Light" w:hAnsi="Calibri Light"/>
          <w:szCs w:val="24"/>
          <w:lang w:val="en-US"/>
        </w:rPr>
        <w:t>3</w:t>
      </w:r>
      <w:r w:rsidR="00BD008E">
        <w:rPr>
          <w:rFonts w:ascii="Calibri Light" w:hAnsi="Calibri Light"/>
          <w:szCs w:val="24"/>
          <w:lang w:val="en-US"/>
        </w:rPr>
        <w:t xml:space="preserve"> </w:t>
      </w:r>
      <w:r w:rsidR="00BD008E">
        <w:rPr>
          <w:rFonts w:ascii="Calibri Light" w:hAnsi="Calibri Light"/>
          <w:szCs w:val="24"/>
          <w:lang w:val="en-US"/>
        </w:rPr>
        <w:tab/>
      </w:r>
      <w:r w:rsidR="00132781" w:rsidRPr="00437E23">
        <w:rPr>
          <w:rFonts w:ascii="Calibri Light" w:hAnsi="Calibri Light"/>
          <w:szCs w:val="24"/>
          <w:lang w:val="en-US"/>
        </w:rPr>
        <w:t xml:space="preserve">The </w:t>
      </w:r>
      <w:r w:rsidR="00656850" w:rsidRPr="00437E23">
        <w:rPr>
          <w:rFonts w:ascii="Calibri Light" w:hAnsi="Calibri Light"/>
          <w:szCs w:val="24"/>
          <w:lang w:val="en-US"/>
        </w:rPr>
        <w:t xml:space="preserve">project's </w:t>
      </w:r>
      <w:r w:rsidR="00132781" w:rsidRPr="00437E23">
        <w:rPr>
          <w:rFonts w:ascii="Calibri Light" w:hAnsi="Calibri Light"/>
          <w:szCs w:val="24"/>
          <w:lang w:val="en-US"/>
        </w:rPr>
        <w:t xml:space="preserve">implementation period, as laid down in Annex I, is </w:t>
      </w:r>
      <w:r w:rsidR="00132781" w:rsidRPr="00BD008E">
        <w:rPr>
          <w:rFonts w:ascii="Calibri Light" w:hAnsi="Calibri Light"/>
          <w:szCs w:val="24"/>
          <w:lang w:val="en-US"/>
        </w:rPr>
        <w:t>&lt;</w:t>
      </w:r>
      <w:r w:rsidR="00132781" w:rsidRPr="00BD008E">
        <w:rPr>
          <w:rFonts w:ascii="Calibri Light" w:hAnsi="Calibri Light"/>
          <w:szCs w:val="24"/>
          <w:highlight w:val="yellow"/>
          <w:lang w:val="en-US"/>
        </w:rPr>
        <w:t>number of months</w:t>
      </w:r>
      <w:r w:rsidR="00132781" w:rsidRPr="00BD008E">
        <w:rPr>
          <w:rFonts w:ascii="Calibri Light" w:hAnsi="Calibri Light"/>
          <w:szCs w:val="24"/>
          <w:lang w:val="en-US"/>
        </w:rPr>
        <w:t>&gt;</w:t>
      </w:r>
      <w:r w:rsidR="004B068D" w:rsidRPr="00BD008E">
        <w:rPr>
          <w:rFonts w:ascii="Calibri Light" w:hAnsi="Calibri Light"/>
          <w:szCs w:val="24"/>
          <w:lang w:val="en-US"/>
        </w:rPr>
        <w:t xml:space="preserve"> </w:t>
      </w:r>
      <w:r w:rsidR="004B068D" w:rsidRPr="00437E23">
        <w:rPr>
          <w:rFonts w:ascii="Calibri Light" w:hAnsi="Calibri Light"/>
          <w:szCs w:val="24"/>
          <w:lang w:val="en-US"/>
        </w:rPr>
        <w:t>months</w:t>
      </w:r>
      <w:r w:rsidR="00132781" w:rsidRPr="00437E23">
        <w:rPr>
          <w:rFonts w:ascii="Calibri Light" w:hAnsi="Calibri Light"/>
          <w:szCs w:val="24"/>
          <w:lang w:val="en-US"/>
        </w:rPr>
        <w:t>.</w:t>
      </w:r>
    </w:p>
    <w:p w:rsidR="00132781" w:rsidRPr="00437E23" w:rsidRDefault="00132781" w:rsidP="0052378E">
      <w:pPr>
        <w:spacing w:before="60" w:after="60"/>
        <w:ind w:left="567" w:hanging="567"/>
        <w:jc w:val="both"/>
        <w:rPr>
          <w:rFonts w:ascii="Calibri Light" w:hAnsi="Calibri Light"/>
          <w:szCs w:val="24"/>
          <w:lang w:val="en-US"/>
        </w:rPr>
      </w:pPr>
      <w:r w:rsidRPr="00437E23">
        <w:rPr>
          <w:rFonts w:ascii="Calibri Light" w:hAnsi="Calibri Light"/>
          <w:szCs w:val="24"/>
          <w:lang w:val="en-US"/>
        </w:rPr>
        <w:t>2.</w:t>
      </w:r>
      <w:r w:rsidR="001D6B74" w:rsidRPr="00437E23">
        <w:rPr>
          <w:rFonts w:ascii="Calibri Light" w:hAnsi="Calibri Light"/>
          <w:szCs w:val="24"/>
          <w:lang w:val="en-US"/>
        </w:rPr>
        <w:t>4</w:t>
      </w:r>
      <w:r w:rsidRPr="00437E23">
        <w:rPr>
          <w:rFonts w:ascii="Calibri Light" w:hAnsi="Calibri Light"/>
          <w:szCs w:val="24"/>
          <w:lang w:val="en-US"/>
        </w:rPr>
        <w:tab/>
      </w:r>
      <w:r w:rsidR="004B068D" w:rsidRPr="00437E23">
        <w:rPr>
          <w:rFonts w:ascii="Calibri Light" w:hAnsi="Calibri Light"/>
          <w:szCs w:val="24"/>
          <w:lang w:val="en-US"/>
        </w:rPr>
        <w:t>The execution period of this C</w:t>
      </w:r>
      <w:r w:rsidRPr="00437E23">
        <w:rPr>
          <w:rFonts w:ascii="Calibri Light" w:hAnsi="Calibri Light"/>
          <w:szCs w:val="24"/>
          <w:lang w:val="en-US"/>
        </w:rPr>
        <w:t xml:space="preserve">ontract will end at the moment when final payment is </w:t>
      </w:r>
      <w:r w:rsidR="008833AD">
        <w:rPr>
          <w:rFonts w:ascii="Calibri Light" w:hAnsi="Calibri Light"/>
          <w:szCs w:val="24"/>
          <w:lang w:val="en-US"/>
        </w:rPr>
        <w:t>made</w:t>
      </w:r>
      <w:r w:rsidR="008833AD" w:rsidRPr="00437E23">
        <w:rPr>
          <w:rFonts w:ascii="Calibri Light" w:hAnsi="Calibri Light"/>
          <w:szCs w:val="24"/>
          <w:lang w:val="en-US"/>
        </w:rPr>
        <w:t xml:space="preserve"> </w:t>
      </w:r>
      <w:r w:rsidRPr="00437E23">
        <w:rPr>
          <w:rFonts w:ascii="Calibri Light" w:hAnsi="Calibri Light"/>
          <w:szCs w:val="24"/>
          <w:lang w:val="en-US"/>
        </w:rPr>
        <w:t>by the MA and in any case at the latest 18 months as from the end of the implementation period as stipulated in art 2.</w:t>
      </w:r>
      <w:r w:rsidR="00656850" w:rsidRPr="00437E23">
        <w:rPr>
          <w:rFonts w:ascii="Calibri Light" w:hAnsi="Calibri Light"/>
          <w:szCs w:val="24"/>
          <w:lang w:val="en-US"/>
        </w:rPr>
        <w:t xml:space="preserve">3 </w:t>
      </w:r>
      <w:r w:rsidRPr="00437E23">
        <w:rPr>
          <w:rFonts w:ascii="Calibri Light" w:hAnsi="Calibri Light"/>
          <w:szCs w:val="24"/>
          <w:lang w:val="en-US"/>
        </w:rPr>
        <w:t>above</w:t>
      </w:r>
      <w:r w:rsidR="004B068D" w:rsidRPr="00437E23">
        <w:rPr>
          <w:rFonts w:ascii="Calibri Light" w:hAnsi="Calibri Light"/>
          <w:szCs w:val="24"/>
          <w:lang w:val="en-US"/>
        </w:rPr>
        <w:t xml:space="preserve">, unless postponed in accordance with Article </w:t>
      </w:r>
      <w:r w:rsidR="00A22A33" w:rsidRPr="00437E23">
        <w:rPr>
          <w:rFonts w:ascii="Calibri Light" w:hAnsi="Calibri Light"/>
          <w:szCs w:val="24"/>
          <w:lang w:val="en-US"/>
        </w:rPr>
        <w:t>4</w:t>
      </w:r>
      <w:r w:rsidR="004B068D" w:rsidRPr="00437E23">
        <w:rPr>
          <w:rFonts w:ascii="Calibri Light" w:hAnsi="Calibri Light"/>
          <w:szCs w:val="24"/>
          <w:lang w:val="en-US"/>
        </w:rPr>
        <w:t>.</w:t>
      </w:r>
      <w:r w:rsidR="00A22A33" w:rsidRPr="00437E23">
        <w:rPr>
          <w:rFonts w:ascii="Calibri Light" w:hAnsi="Calibri Light"/>
          <w:szCs w:val="24"/>
          <w:lang w:val="en-US"/>
        </w:rPr>
        <w:t>13</w:t>
      </w:r>
      <w:r w:rsidR="004B068D" w:rsidRPr="00437E23">
        <w:rPr>
          <w:rFonts w:ascii="Calibri Light" w:hAnsi="Calibri Light"/>
          <w:szCs w:val="24"/>
          <w:lang w:val="en-US"/>
        </w:rPr>
        <w:t xml:space="preserve"> of the Contract</w:t>
      </w:r>
      <w:r w:rsidRPr="00437E23">
        <w:rPr>
          <w:rFonts w:ascii="Calibri Light" w:hAnsi="Calibri Light"/>
          <w:szCs w:val="24"/>
          <w:lang w:val="en-US"/>
        </w:rPr>
        <w:t xml:space="preserve">. </w:t>
      </w:r>
    </w:p>
    <w:p w:rsidR="009E5108" w:rsidRPr="00437E23" w:rsidRDefault="008E3A1E" w:rsidP="0052378E">
      <w:pPr>
        <w:spacing w:before="60" w:after="60"/>
        <w:ind w:left="567" w:hanging="567"/>
        <w:jc w:val="both"/>
        <w:rPr>
          <w:rFonts w:ascii="Calibri Light" w:hAnsi="Calibri Light"/>
          <w:szCs w:val="24"/>
          <w:lang w:val="en-US"/>
        </w:rPr>
      </w:pPr>
      <w:r w:rsidRPr="00437E23">
        <w:rPr>
          <w:rFonts w:ascii="Calibri Light" w:hAnsi="Calibri Light"/>
          <w:szCs w:val="24"/>
          <w:lang w:val="en-US"/>
        </w:rPr>
        <w:t>2.</w:t>
      </w:r>
      <w:r w:rsidR="005A0F1A" w:rsidRPr="00437E23">
        <w:rPr>
          <w:rFonts w:ascii="Calibri Light" w:hAnsi="Calibri Light"/>
          <w:szCs w:val="24"/>
          <w:lang w:val="en-US"/>
        </w:rPr>
        <w:t>5</w:t>
      </w:r>
      <w:r w:rsidRPr="00437E23">
        <w:rPr>
          <w:rFonts w:ascii="Calibri Light" w:hAnsi="Calibri Light"/>
          <w:szCs w:val="24"/>
          <w:lang w:val="en-US"/>
        </w:rPr>
        <w:tab/>
        <w:t xml:space="preserve">The </w:t>
      </w:r>
      <w:r w:rsidR="009D4F51" w:rsidRPr="00437E23">
        <w:rPr>
          <w:rFonts w:ascii="Calibri Light" w:hAnsi="Calibri Light"/>
          <w:szCs w:val="24"/>
          <w:lang w:val="en-US"/>
        </w:rPr>
        <w:t>validity</w:t>
      </w:r>
      <w:r w:rsidRPr="00437E23">
        <w:rPr>
          <w:rFonts w:ascii="Calibri Light" w:hAnsi="Calibri Light"/>
          <w:szCs w:val="24"/>
          <w:lang w:val="en-US"/>
        </w:rPr>
        <w:t xml:space="preserve"> period of this Contract </w:t>
      </w:r>
      <w:r w:rsidR="00656850" w:rsidRPr="00437E23">
        <w:rPr>
          <w:rFonts w:ascii="Calibri Light" w:hAnsi="Calibri Light"/>
          <w:szCs w:val="24"/>
          <w:lang w:val="en-US"/>
        </w:rPr>
        <w:t>shall</w:t>
      </w:r>
      <w:r w:rsidRPr="00437E23">
        <w:rPr>
          <w:rFonts w:ascii="Calibri Light" w:hAnsi="Calibri Light"/>
          <w:szCs w:val="24"/>
          <w:lang w:val="en-US"/>
        </w:rPr>
        <w:t xml:space="preserve"> end five years </w:t>
      </w:r>
      <w:r w:rsidR="00A6211E" w:rsidRPr="00437E23">
        <w:rPr>
          <w:rFonts w:ascii="Calibri Light" w:hAnsi="Calibri Light"/>
          <w:szCs w:val="24"/>
          <w:lang w:val="en-US"/>
        </w:rPr>
        <w:t>from the date of payment of the balance for the programme</w:t>
      </w:r>
      <w:r w:rsidRPr="00437E23">
        <w:rPr>
          <w:rFonts w:ascii="Calibri Light" w:hAnsi="Calibri Light"/>
          <w:szCs w:val="24"/>
          <w:lang w:val="en-US"/>
        </w:rPr>
        <w:t>.</w:t>
      </w:r>
      <w:r w:rsidR="00A6211E" w:rsidRPr="00437E23">
        <w:rPr>
          <w:rFonts w:ascii="Calibri Light" w:hAnsi="Calibri Light"/>
          <w:szCs w:val="24"/>
          <w:lang w:val="en-US"/>
        </w:rPr>
        <w:t xml:space="preserve"> </w:t>
      </w:r>
      <w:r w:rsidR="00656850" w:rsidRPr="00437E23">
        <w:rPr>
          <w:rFonts w:ascii="Calibri Light" w:hAnsi="Calibri Light"/>
          <w:szCs w:val="24"/>
          <w:lang w:val="en-US"/>
        </w:rPr>
        <w:t>The MA shall inform the Lead Beneficiary about the date of payment of the balance for the programme.</w:t>
      </w:r>
    </w:p>
    <w:p w:rsidR="008E3A1E" w:rsidRPr="00437E23" w:rsidRDefault="009E5108" w:rsidP="0052378E">
      <w:pPr>
        <w:spacing w:before="60" w:after="60"/>
        <w:jc w:val="both"/>
        <w:rPr>
          <w:rFonts w:ascii="Calibri Light" w:hAnsi="Calibri Light"/>
          <w:szCs w:val="24"/>
          <w:lang w:val="en-US"/>
        </w:rPr>
      </w:pPr>
      <w:r w:rsidRPr="00437E23">
        <w:rPr>
          <w:rFonts w:ascii="Calibri Light" w:hAnsi="Calibri Light"/>
          <w:szCs w:val="24"/>
          <w:lang w:val="en-US"/>
        </w:rPr>
        <w:t xml:space="preserve"> </w:t>
      </w:r>
    </w:p>
    <w:p w:rsidR="00132781" w:rsidRPr="00437E23" w:rsidRDefault="00132781" w:rsidP="0052378E">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lastRenderedPageBreak/>
        <w:t xml:space="preserve">Article 3 - </w:t>
      </w:r>
      <w:r w:rsidR="00717E1D" w:rsidRPr="00437E23">
        <w:rPr>
          <w:rFonts w:ascii="Calibri Light" w:hAnsi="Calibri Light"/>
          <w:b/>
          <w:sz w:val="28"/>
          <w:szCs w:val="28"/>
          <w:lang w:val="en-US"/>
        </w:rPr>
        <w:t>Project budget</w:t>
      </w:r>
    </w:p>
    <w:p w:rsidR="00132781" w:rsidRPr="00437E23" w:rsidRDefault="00132781" w:rsidP="0052378E">
      <w:pPr>
        <w:spacing w:before="60" w:after="60"/>
        <w:ind w:left="567" w:hanging="567"/>
        <w:jc w:val="both"/>
        <w:rPr>
          <w:rFonts w:ascii="Calibri Light" w:hAnsi="Calibri Light"/>
          <w:szCs w:val="24"/>
          <w:lang w:val="en-US"/>
        </w:rPr>
      </w:pPr>
      <w:r w:rsidRPr="00437E23">
        <w:rPr>
          <w:rFonts w:ascii="Calibri Light" w:hAnsi="Calibri Light"/>
          <w:szCs w:val="24"/>
          <w:lang w:val="en-US"/>
        </w:rPr>
        <w:t>3.1</w:t>
      </w:r>
      <w:r w:rsidRPr="00437E23">
        <w:rPr>
          <w:rFonts w:ascii="Calibri Light" w:hAnsi="Calibri Light"/>
          <w:szCs w:val="24"/>
          <w:lang w:val="en-US"/>
        </w:rPr>
        <w:tab/>
        <w:t xml:space="preserve">The total eligible cost of the </w:t>
      </w:r>
      <w:r w:rsidR="00717E1D" w:rsidRPr="00437E23">
        <w:rPr>
          <w:rFonts w:ascii="Calibri Light" w:hAnsi="Calibri Light"/>
          <w:szCs w:val="24"/>
          <w:lang w:val="en-US"/>
        </w:rPr>
        <w:t xml:space="preserve">project </w:t>
      </w:r>
      <w:r w:rsidRPr="00437E23">
        <w:rPr>
          <w:rFonts w:ascii="Calibri Light" w:hAnsi="Calibri Light"/>
          <w:szCs w:val="24"/>
          <w:lang w:val="en-US"/>
        </w:rPr>
        <w:t xml:space="preserve">is estimated at &lt;... ........EURO </w:t>
      </w:r>
      <w:r w:rsidR="009950FD" w:rsidRPr="00437E23">
        <w:rPr>
          <w:rFonts w:ascii="Calibri Light" w:hAnsi="Calibri Light"/>
          <w:szCs w:val="24"/>
          <w:lang w:val="en-US"/>
        </w:rPr>
        <w:t>&gt;</w:t>
      </w:r>
      <w:r w:rsidR="002268EF" w:rsidRPr="00437E23">
        <w:rPr>
          <w:rFonts w:ascii="Calibri Light" w:hAnsi="Calibri Light"/>
          <w:szCs w:val="24"/>
          <w:lang w:val="en-US"/>
        </w:rPr>
        <w:t>, as set out in Annex II</w:t>
      </w:r>
      <w:r w:rsidRPr="00437E23">
        <w:rPr>
          <w:rFonts w:ascii="Calibri Light" w:hAnsi="Calibri Light"/>
          <w:szCs w:val="24"/>
          <w:lang w:val="en-US"/>
        </w:rPr>
        <w:t>.</w:t>
      </w:r>
    </w:p>
    <w:p w:rsidR="004B068D" w:rsidRPr="00437E23" w:rsidRDefault="00132781" w:rsidP="0052378E">
      <w:pPr>
        <w:spacing w:before="60" w:after="60"/>
        <w:ind w:left="567" w:hanging="567"/>
        <w:jc w:val="both"/>
        <w:rPr>
          <w:rFonts w:ascii="Calibri Light" w:hAnsi="Calibri Light"/>
          <w:szCs w:val="24"/>
          <w:lang w:val="en-US"/>
        </w:rPr>
      </w:pPr>
      <w:r w:rsidRPr="00437E23">
        <w:rPr>
          <w:rFonts w:ascii="Calibri Light" w:hAnsi="Calibri Light"/>
          <w:szCs w:val="24"/>
          <w:lang w:val="en-US"/>
        </w:rPr>
        <w:t>3.2</w:t>
      </w:r>
      <w:r w:rsidRPr="00437E23">
        <w:rPr>
          <w:rFonts w:ascii="Calibri Light" w:hAnsi="Calibri Light"/>
          <w:szCs w:val="24"/>
          <w:lang w:val="en-US"/>
        </w:rPr>
        <w:tab/>
        <w:t xml:space="preserve">The MA undertakes to finance a maximum of &lt;... .....EURO &gt;, equivalent to </w:t>
      </w:r>
      <w:r w:rsidR="004E447B" w:rsidRPr="00437E23">
        <w:rPr>
          <w:rFonts w:ascii="Calibri Light" w:hAnsi="Calibri Light"/>
          <w:szCs w:val="24"/>
          <w:lang w:val="en-US"/>
        </w:rPr>
        <w:t>&lt;</w:t>
      </w:r>
      <w:r w:rsidR="004E447B" w:rsidRPr="00437E23">
        <w:rPr>
          <w:rFonts w:ascii="Calibri Light" w:hAnsi="Calibri Light"/>
          <w:i/>
          <w:szCs w:val="24"/>
          <w:lang w:val="en-US"/>
        </w:rPr>
        <w:t xml:space="preserve">enter applicable percentage, maximum </w:t>
      </w:r>
      <w:r w:rsidR="009F66F3" w:rsidRPr="00822384">
        <w:rPr>
          <w:rFonts w:ascii="Calibri Light" w:hAnsi="Calibri Light"/>
          <w:i/>
          <w:szCs w:val="24"/>
          <w:lang w:val="en-US"/>
        </w:rPr>
        <w:t>90</w:t>
      </w:r>
      <w:r w:rsidR="004E447B" w:rsidRPr="00822384">
        <w:rPr>
          <w:rFonts w:ascii="Calibri Light" w:hAnsi="Calibri Light"/>
          <w:i/>
          <w:szCs w:val="24"/>
          <w:lang w:val="en-US"/>
        </w:rPr>
        <w:t>%</w:t>
      </w:r>
      <w:r w:rsidR="004E447B" w:rsidRPr="00437E23">
        <w:rPr>
          <w:rFonts w:ascii="Calibri Light" w:hAnsi="Calibri Light"/>
          <w:i/>
          <w:szCs w:val="24"/>
          <w:lang w:val="en-US"/>
        </w:rPr>
        <w:t xml:space="preserve"> </w:t>
      </w:r>
      <w:r w:rsidR="004E447B" w:rsidRPr="00437E23">
        <w:rPr>
          <w:rFonts w:ascii="Calibri Light" w:hAnsi="Calibri Light"/>
          <w:szCs w:val="24"/>
          <w:lang w:val="en-US"/>
        </w:rPr>
        <w:t>&gt;</w:t>
      </w:r>
      <w:r w:rsidRPr="00437E23">
        <w:rPr>
          <w:rFonts w:ascii="Calibri Light" w:hAnsi="Calibri Light"/>
          <w:szCs w:val="24"/>
          <w:lang w:val="en-US"/>
        </w:rPr>
        <w:t xml:space="preserve"> of the estimated total eligible cost of the </w:t>
      </w:r>
      <w:r w:rsidR="00717E1D" w:rsidRPr="00437E23">
        <w:rPr>
          <w:rFonts w:ascii="Calibri Light" w:hAnsi="Calibri Light"/>
          <w:szCs w:val="24"/>
          <w:lang w:val="en-US"/>
        </w:rPr>
        <w:t>project</w:t>
      </w:r>
      <w:r w:rsidRPr="00437E23">
        <w:rPr>
          <w:rFonts w:ascii="Calibri Light" w:hAnsi="Calibri Light"/>
          <w:szCs w:val="24"/>
          <w:lang w:val="en-US"/>
        </w:rPr>
        <w:t xml:space="preserve">; the final amount of the eligible costs shall be established in accordance with Articles </w:t>
      </w:r>
      <w:r w:rsidR="00063A5F" w:rsidRPr="00437E23">
        <w:rPr>
          <w:rFonts w:ascii="Calibri Light" w:hAnsi="Calibri Light"/>
          <w:szCs w:val="24"/>
          <w:lang w:val="en-US"/>
        </w:rPr>
        <w:t xml:space="preserve">8 </w:t>
      </w:r>
      <w:r w:rsidR="005E67A1" w:rsidRPr="00437E23">
        <w:rPr>
          <w:rFonts w:ascii="Calibri Light" w:hAnsi="Calibri Light"/>
          <w:szCs w:val="24"/>
          <w:lang w:val="en-US"/>
        </w:rPr>
        <w:t xml:space="preserve">and </w:t>
      </w:r>
      <w:r w:rsidR="00063A5F" w:rsidRPr="00437E23">
        <w:rPr>
          <w:rFonts w:ascii="Calibri Light" w:hAnsi="Calibri Light"/>
          <w:szCs w:val="24"/>
          <w:lang w:val="en-US"/>
        </w:rPr>
        <w:t>12</w:t>
      </w:r>
      <w:r w:rsidRPr="00437E23">
        <w:rPr>
          <w:rFonts w:ascii="Calibri Light" w:hAnsi="Calibri Light"/>
          <w:szCs w:val="24"/>
          <w:lang w:val="en-US"/>
        </w:rPr>
        <w:t>.</w:t>
      </w:r>
      <w:r w:rsidR="004B068D" w:rsidRPr="00437E23">
        <w:rPr>
          <w:rFonts w:ascii="Calibri Light" w:hAnsi="Calibri Light"/>
          <w:szCs w:val="24"/>
          <w:lang w:val="en-US"/>
        </w:rPr>
        <w:t xml:space="preserve"> </w:t>
      </w:r>
    </w:p>
    <w:p w:rsidR="004431F3" w:rsidRPr="00437E23" w:rsidRDefault="00132781" w:rsidP="0052378E">
      <w:pPr>
        <w:spacing w:before="60" w:after="60"/>
        <w:ind w:left="567" w:hanging="567"/>
        <w:jc w:val="both"/>
        <w:rPr>
          <w:rFonts w:ascii="Calibri Light" w:hAnsi="Calibri Light"/>
          <w:szCs w:val="24"/>
          <w:lang w:val="en-US"/>
        </w:rPr>
      </w:pPr>
      <w:r w:rsidRPr="00437E23">
        <w:rPr>
          <w:rFonts w:ascii="Calibri Light" w:hAnsi="Calibri Light"/>
          <w:szCs w:val="24"/>
          <w:lang w:val="en-US"/>
        </w:rPr>
        <w:t>3.3</w:t>
      </w:r>
      <w:r w:rsidRPr="00437E23">
        <w:rPr>
          <w:rFonts w:ascii="Calibri Light" w:hAnsi="Calibri Light"/>
          <w:szCs w:val="24"/>
          <w:lang w:val="en-US"/>
        </w:rPr>
        <w:tab/>
        <w:t xml:space="preserve">Pursuant to Article </w:t>
      </w:r>
      <w:r w:rsidR="00063A5F" w:rsidRPr="00437E23">
        <w:rPr>
          <w:rFonts w:ascii="Calibri Light" w:hAnsi="Calibri Light"/>
          <w:szCs w:val="24"/>
          <w:lang w:val="en-US"/>
        </w:rPr>
        <w:t>8</w:t>
      </w:r>
      <w:r w:rsidRPr="00437E23">
        <w:rPr>
          <w:rFonts w:ascii="Calibri Light" w:hAnsi="Calibri Light"/>
          <w:szCs w:val="24"/>
          <w:lang w:val="en-US"/>
        </w:rPr>
        <w:t>.</w:t>
      </w:r>
      <w:r w:rsidR="002043CB" w:rsidRPr="00437E23">
        <w:rPr>
          <w:rFonts w:ascii="Calibri Light" w:hAnsi="Calibri Light"/>
          <w:szCs w:val="24"/>
          <w:lang w:val="en-US"/>
        </w:rPr>
        <w:t>3</w:t>
      </w:r>
      <w:r w:rsidRPr="00437E23">
        <w:rPr>
          <w:rFonts w:ascii="Calibri Light" w:hAnsi="Calibri Light"/>
          <w:szCs w:val="24"/>
          <w:lang w:val="en-US"/>
        </w:rPr>
        <w:t xml:space="preserve">, &lt;…&gt;% </w:t>
      </w:r>
      <w:r w:rsidRPr="00437E23">
        <w:rPr>
          <w:rFonts w:ascii="Calibri Light" w:hAnsi="Calibri Light"/>
          <w:i/>
          <w:szCs w:val="24"/>
          <w:lang w:val="en-US"/>
        </w:rPr>
        <w:t>(maximum 7%)</w:t>
      </w:r>
      <w:r w:rsidR="006A52C3" w:rsidRPr="00437E23">
        <w:rPr>
          <w:rFonts w:ascii="Calibri Light" w:hAnsi="Calibri Light"/>
          <w:i/>
          <w:szCs w:val="24"/>
          <w:lang w:val="en-US"/>
        </w:rPr>
        <w:t xml:space="preserve"> </w:t>
      </w:r>
      <w:r w:rsidRPr="00437E23">
        <w:rPr>
          <w:rFonts w:ascii="Calibri Light" w:hAnsi="Calibri Light"/>
          <w:szCs w:val="24"/>
          <w:lang w:val="en-US"/>
        </w:rPr>
        <w:t xml:space="preserve">of the final amount of direct eligible costs of the </w:t>
      </w:r>
      <w:r w:rsidR="000802CD" w:rsidRPr="00437E23">
        <w:rPr>
          <w:rFonts w:ascii="Calibri Light" w:hAnsi="Calibri Light"/>
          <w:szCs w:val="24"/>
          <w:lang w:val="en-US"/>
        </w:rPr>
        <w:t xml:space="preserve">project </w:t>
      </w:r>
      <w:r w:rsidRPr="00437E23">
        <w:rPr>
          <w:rFonts w:ascii="Calibri Light" w:hAnsi="Calibri Light"/>
          <w:szCs w:val="24"/>
          <w:lang w:val="en-US"/>
        </w:rPr>
        <w:t xml:space="preserve">established in accordance with Articles </w:t>
      </w:r>
      <w:r w:rsidR="00063A5F" w:rsidRPr="00437E23">
        <w:rPr>
          <w:rFonts w:ascii="Calibri Light" w:hAnsi="Calibri Light"/>
          <w:szCs w:val="24"/>
          <w:lang w:val="en-US"/>
        </w:rPr>
        <w:t xml:space="preserve">8 </w:t>
      </w:r>
      <w:r w:rsidRPr="00437E23">
        <w:rPr>
          <w:rFonts w:ascii="Calibri Light" w:hAnsi="Calibri Light"/>
          <w:szCs w:val="24"/>
          <w:lang w:val="en-US"/>
        </w:rPr>
        <w:t xml:space="preserve">and </w:t>
      </w:r>
      <w:r w:rsidR="00063A5F" w:rsidRPr="00437E23">
        <w:rPr>
          <w:rFonts w:ascii="Calibri Light" w:hAnsi="Calibri Light"/>
          <w:szCs w:val="24"/>
          <w:lang w:val="en-US"/>
        </w:rPr>
        <w:t>12</w:t>
      </w:r>
      <w:r w:rsidRPr="00437E23">
        <w:rPr>
          <w:rFonts w:ascii="Calibri Light" w:hAnsi="Calibri Light"/>
          <w:szCs w:val="24"/>
          <w:lang w:val="en-US"/>
        </w:rPr>
        <w:t xml:space="preserve">, </w:t>
      </w:r>
      <w:r w:rsidR="007260E6" w:rsidRPr="00437E23">
        <w:rPr>
          <w:rFonts w:ascii="Calibri Light" w:hAnsi="Calibri Light"/>
          <w:szCs w:val="24"/>
          <w:lang w:val="en-US"/>
        </w:rPr>
        <w:t xml:space="preserve">excluding costs incurred in relation to the provision of infrastructure, </w:t>
      </w:r>
      <w:r w:rsidRPr="00437E23">
        <w:rPr>
          <w:rFonts w:ascii="Calibri Light" w:hAnsi="Calibri Light"/>
          <w:szCs w:val="24"/>
          <w:lang w:val="en-US"/>
        </w:rPr>
        <w:t>may be claimed as indirect costs</w:t>
      </w:r>
      <w:r w:rsidRPr="00437E23">
        <w:rPr>
          <w:rFonts w:ascii="Calibri Light" w:hAnsi="Calibri Light"/>
          <w:bCs/>
          <w:szCs w:val="24"/>
          <w:lang w:val="en-US"/>
        </w:rPr>
        <w:t xml:space="preserve"> without increasing the amount specified in article 3.2</w:t>
      </w:r>
      <w:r w:rsidR="006A52C3" w:rsidRPr="00437E23">
        <w:rPr>
          <w:rFonts w:ascii="Calibri Light" w:hAnsi="Calibri Light"/>
          <w:szCs w:val="24"/>
          <w:lang w:val="en-US"/>
        </w:rPr>
        <w:t>.</w:t>
      </w:r>
      <w:r w:rsidRPr="00437E23">
        <w:rPr>
          <w:rFonts w:ascii="Calibri Light" w:hAnsi="Calibri Light"/>
          <w:szCs w:val="24"/>
          <w:lang w:val="en-US"/>
        </w:rPr>
        <w:t xml:space="preserve"> </w:t>
      </w:r>
    </w:p>
    <w:p w:rsidR="00DC5B1E" w:rsidRPr="00437E23" w:rsidRDefault="004431F3" w:rsidP="002E290C">
      <w:pPr>
        <w:spacing w:before="60" w:after="60"/>
        <w:ind w:left="567" w:hanging="567"/>
        <w:jc w:val="both"/>
        <w:rPr>
          <w:rFonts w:ascii="Calibri Light" w:hAnsi="Calibri Light"/>
          <w:szCs w:val="24"/>
          <w:lang w:val="en-US"/>
        </w:rPr>
      </w:pPr>
      <w:r w:rsidRPr="00437E23">
        <w:rPr>
          <w:rFonts w:ascii="Calibri Light" w:hAnsi="Calibri Light"/>
          <w:szCs w:val="24"/>
          <w:lang w:val="en-US"/>
        </w:rPr>
        <w:t>3.4</w:t>
      </w:r>
      <w:r w:rsidRPr="00437E23">
        <w:rPr>
          <w:rFonts w:ascii="Calibri Light" w:hAnsi="Calibri Light"/>
          <w:szCs w:val="24"/>
          <w:lang w:val="en-US"/>
        </w:rPr>
        <w:tab/>
        <w:t xml:space="preserve">Pursuant to Article </w:t>
      </w:r>
      <w:r w:rsidR="00063A5F" w:rsidRPr="00437E23">
        <w:rPr>
          <w:rFonts w:ascii="Calibri Light" w:hAnsi="Calibri Light"/>
          <w:szCs w:val="24"/>
          <w:lang w:val="en-US"/>
        </w:rPr>
        <w:t>8</w:t>
      </w:r>
      <w:r w:rsidRPr="00437E23">
        <w:rPr>
          <w:rFonts w:ascii="Calibri Light" w:hAnsi="Calibri Light"/>
          <w:szCs w:val="24"/>
          <w:lang w:val="en-US"/>
        </w:rPr>
        <w:t>.</w:t>
      </w:r>
      <w:r w:rsidR="002043CB" w:rsidRPr="00437E23">
        <w:rPr>
          <w:rFonts w:ascii="Calibri Light" w:hAnsi="Calibri Light"/>
          <w:szCs w:val="24"/>
          <w:lang w:val="en-US"/>
        </w:rPr>
        <w:t>4</w:t>
      </w:r>
      <w:r w:rsidR="00B26BBD">
        <w:rPr>
          <w:rFonts w:ascii="Calibri Light" w:hAnsi="Calibri Light"/>
          <w:szCs w:val="24"/>
          <w:lang w:val="en-US"/>
        </w:rPr>
        <w:t>,</w:t>
      </w:r>
      <w:r w:rsidR="009B6999">
        <w:rPr>
          <w:rFonts w:ascii="Calibri Light" w:hAnsi="Calibri Light"/>
          <w:szCs w:val="24"/>
          <w:lang w:val="en-US"/>
        </w:rPr>
        <w:t xml:space="preserve"> </w:t>
      </w:r>
      <w:r w:rsidR="005A0B44" w:rsidRPr="00437E23">
        <w:rPr>
          <w:rFonts w:ascii="Calibri Light" w:hAnsi="Calibri Light"/>
          <w:szCs w:val="24"/>
          <w:lang w:val="en-US"/>
        </w:rPr>
        <w:t>a contingency reserve not exceeding &lt;…&gt;% (</w:t>
      </w:r>
      <w:r w:rsidR="005A0B44" w:rsidRPr="00437E23">
        <w:rPr>
          <w:rFonts w:ascii="Calibri Light" w:hAnsi="Calibri Light"/>
          <w:i/>
          <w:szCs w:val="24"/>
          <w:lang w:val="en-US"/>
        </w:rPr>
        <w:t xml:space="preserve">maximum </w:t>
      </w:r>
      <w:r w:rsidR="00717E1D" w:rsidRPr="00437E23">
        <w:rPr>
          <w:rFonts w:ascii="Calibri Light" w:hAnsi="Calibri Light"/>
          <w:i/>
          <w:szCs w:val="24"/>
          <w:lang w:val="en-US"/>
        </w:rPr>
        <w:t>10</w:t>
      </w:r>
      <w:r w:rsidR="005A0B44" w:rsidRPr="00437E23">
        <w:rPr>
          <w:rFonts w:ascii="Calibri Light" w:hAnsi="Calibri Light"/>
          <w:i/>
          <w:szCs w:val="24"/>
          <w:lang w:val="en-US"/>
        </w:rPr>
        <w:t>%</w:t>
      </w:r>
      <w:r w:rsidR="00656850" w:rsidRPr="00437E23">
        <w:rPr>
          <w:rFonts w:ascii="Calibri Light" w:hAnsi="Calibri Light"/>
          <w:i/>
          <w:szCs w:val="24"/>
          <w:lang w:val="en-US"/>
        </w:rPr>
        <w:t xml:space="preserve"> of the costs related to the provision of infrastructure</w:t>
      </w:r>
      <w:r w:rsidR="005A0B44" w:rsidRPr="00437E23">
        <w:rPr>
          <w:rFonts w:ascii="Calibri Light" w:hAnsi="Calibri Light"/>
          <w:szCs w:val="24"/>
          <w:lang w:val="en-US"/>
        </w:rPr>
        <w:t>), may be inclu</w:t>
      </w:r>
      <w:r w:rsidR="000802CD" w:rsidRPr="00437E23">
        <w:rPr>
          <w:rFonts w:ascii="Calibri Light" w:hAnsi="Calibri Light"/>
          <w:szCs w:val="24"/>
          <w:lang w:val="en-US"/>
        </w:rPr>
        <w:t>ded in the Budget for the project</w:t>
      </w:r>
      <w:r w:rsidR="005A0B44" w:rsidRPr="00437E23">
        <w:rPr>
          <w:rFonts w:ascii="Calibri Light" w:hAnsi="Calibri Light"/>
          <w:szCs w:val="24"/>
          <w:lang w:val="en-US"/>
        </w:rPr>
        <w:t xml:space="preserve">. It can be used only </w:t>
      </w:r>
      <w:r w:rsidR="00556C1F" w:rsidRPr="00556C1F">
        <w:rPr>
          <w:rFonts w:ascii="Calibri Light" w:hAnsi="Calibri Light"/>
          <w:szCs w:val="24"/>
          <w:lang w:val="en-US"/>
        </w:rPr>
        <w:t xml:space="preserve">for the respective infrastructure and </w:t>
      </w:r>
      <w:r w:rsidR="005A0B44" w:rsidRPr="00437E23">
        <w:rPr>
          <w:rFonts w:ascii="Calibri Light" w:hAnsi="Calibri Light"/>
          <w:szCs w:val="24"/>
          <w:lang w:val="en-US"/>
        </w:rPr>
        <w:t>with the prior written authorization of the MA.</w:t>
      </w:r>
      <w:r w:rsidR="00717E1D" w:rsidRPr="00437E23">
        <w:rPr>
          <w:rFonts w:ascii="Calibri Light" w:hAnsi="Calibri Light"/>
          <w:szCs w:val="24"/>
          <w:lang w:val="en-US"/>
        </w:rPr>
        <w:t xml:space="preserve"> </w:t>
      </w:r>
      <w:r w:rsidR="00717E1D" w:rsidRPr="00437E23">
        <w:rPr>
          <w:rFonts w:ascii="Calibri Light" w:hAnsi="Calibri Light"/>
          <w:szCs w:val="24"/>
          <w:highlight w:val="yellow"/>
          <w:lang w:val="en-US"/>
        </w:rPr>
        <w:t>(</w:t>
      </w:r>
      <w:r w:rsidR="00656850" w:rsidRPr="00437E23">
        <w:rPr>
          <w:rFonts w:ascii="Calibri Light" w:hAnsi="Calibri Light"/>
          <w:i/>
          <w:szCs w:val="24"/>
          <w:highlight w:val="yellow"/>
          <w:lang w:val="en-US"/>
        </w:rPr>
        <w:t>provision available</w:t>
      </w:r>
      <w:r w:rsidR="00656850" w:rsidRPr="00437E23">
        <w:rPr>
          <w:rFonts w:ascii="Calibri Light" w:hAnsi="Calibri Light"/>
          <w:szCs w:val="24"/>
          <w:highlight w:val="yellow"/>
          <w:lang w:val="en-US"/>
        </w:rPr>
        <w:t xml:space="preserve"> </w:t>
      </w:r>
      <w:r w:rsidR="00717E1D" w:rsidRPr="00437E23">
        <w:rPr>
          <w:rFonts w:ascii="Calibri Light" w:hAnsi="Calibri Light"/>
          <w:i/>
          <w:szCs w:val="24"/>
          <w:highlight w:val="yellow"/>
          <w:lang w:val="en-US"/>
        </w:rPr>
        <w:t>only for LIPs, hard projects and soft projects with an infrastructure component</w:t>
      </w:r>
      <w:r w:rsidR="00717E1D" w:rsidRPr="00437E23">
        <w:rPr>
          <w:rFonts w:ascii="Calibri Light" w:hAnsi="Calibri Light"/>
          <w:szCs w:val="24"/>
          <w:highlight w:val="yellow"/>
          <w:lang w:val="en-US"/>
        </w:rPr>
        <w:t>)</w:t>
      </w:r>
    </w:p>
    <w:p w:rsidR="001F0C25" w:rsidRPr="00437E23" w:rsidRDefault="001F0C25" w:rsidP="0052378E">
      <w:pPr>
        <w:spacing w:before="60" w:after="60"/>
        <w:ind w:left="567" w:hanging="567"/>
        <w:jc w:val="both"/>
        <w:rPr>
          <w:rFonts w:ascii="Calibri Light" w:hAnsi="Calibri Light"/>
          <w:szCs w:val="24"/>
          <w:lang w:val="en-US"/>
        </w:rPr>
      </w:pPr>
      <w:r w:rsidRPr="00437E23">
        <w:rPr>
          <w:rFonts w:ascii="Calibri Light" w:hAnsi="Calibri Light"/>
          <w:szCs w:val="24"/>
          <w:lang w:val="en-US"/>
        </w:rPr>
        <w:t>3.</w:t>
      </w:r>
      <w:r w:rsidR="002043CB" w:rsidRPr="00437E23">
        <w:rPr>
          <w:rFonts w:ascii="Calibri Light" w:hAnsi="Calibri Light"/>
          <w:szCs w:val="24"/>
          <w:lang w:val="en-US"/>
        </w:rPr>
        <w:t>5</w:t>
      </w:r>
      <w:r w:rsidR="007C6BE7" w:rsidRPr="00437E23">
        <w:rPr>
          <w:rFonts w:ascii="Calibri Light" w:hAnsi="Calibri Light"/>
          <w:szCs w:val="24"/>
          <w:lang w:val="en-US"/>
        </w:rPr>
        <w:t>¹</w:t>
      </w:r>
      <w:r w:rsidRPr="00437E23">
        <w:rPr>
          <w:rFonts w:ascii="Calibri Light" w:hAnsi="Calibri Light"/>
          <w:szCs w:val="24"/>
          <w:lang w:val="en-US"/>
        </w:rPr>
        <w:tab/>
        <w:t xml:space="preserve">Costs incurred prior to contract signature </w:t>
      </w:r>
      <w:r w:rsidR="00122DA3" w:rsidRPr="00437E23">
        <w:rPr>
          <w:rFonts w:ascii="Calibri Light" w:hAnsi="Calibri Light"/>
          <w:szCs w:val="24"/>
          <w:lang w:val="en-US"/>
        </w:rPr>
        <w:t>related to studies</w:t>
      </w:r>
      <w:r w:rsidR="005F564A">
        <w:rPr>
          <w:rFonts w:ascii="Calibri Light" w:hAnsi="Calibri Light"/>
          <w:szCs w:val="24"/>
          <w:lang w:val="en-US"/>
        </w:rPr>
        <w:t>,</w:t>
      </w:r>
      <w:r w:rsidR="00122DA3" w:rsidRPr="00437E23">
        <w:rPr>
          <w:rFonts w:ascii="Calibri Light" w:hAnsi="Calibri Light"/>
          <w:szCs w:val="24"/>
          <w:lang w:val="en-US"/>
        </w:rPr>
        <w:t xml:space="preserve"> </w:t>
      </w:r>
      <w:r w:rsidR="00AF7114">
        <w:rPr>
          <w:rFonts w:ascii="Calibri Light" w:hAnsi="Calibri Light"/>
          <w:szCs w:val="24"/>
          <w:lang w:val="en-US"/>
        </w:rPr>
        <w:t xml:space="preserve">technical </w:t>
      </w:r>
      <w:r w:rsidR="00122DA3" w:rsidRPr="00437E23">
        <w:rPr>
          <w:rFonts w:ascii="Calibri Light" w:hAnsi="Calibri Light"/>
          <w:szCs w:val="24"/>
          <w:lang w:val="en-US"/>
        </w:rPr>
        <w:t>documentation</w:t>
      </w:r>
      <w:r w:rsidR="005F564A">
        <w:rPr>
          <w:rFonts w:ascii="Calibri Light" w:hAnsi="Calibri Light"/>
          <w:szCs w:val="24"/>
          <w:lang w:val="en-US"/>
        </w:rPr>
        <w:t xml:space="preserve">, </w:t>
      </w:r>
      <w:r w:rsidR="005F564A" w:rsidRPr="00437E23">
        <w:rPr>
          <w:rFonts w:ascii="Calibri Light" w:hAnsi="Calibri Light"/>
          <w:szCs w:val="24"/>
          <w:lang w:val="en-GB"/>
        </w:rPr>
        <w:t>consents, approvals, authorizations and agreements</w:t>
      </w:r>
      <w:r w:rsidR="005F564A">
        <w:rPr>
          <w:rFonts w:ascii="Calibri Light" w:hAnsi="Calibri Light"/>
          <w:szCs w:val="24"/>
          <w:lang w:val="en-US"/>
        </w:rPr>
        <w:t xml:space="preserve"> </w:t>
      </w:r>
      <w:r w:rsidR="00EB086A">
        <w:rPr>
          <w:rFonts w:ascii="Calibri Light" w:hAnsi="Calibri Light"/>
          <w:szCs w:val="24"/>
          <w:lang w:val="en-US"/>
        </w:rPr>
        <w:t xml:space="preserve">which </w:t>
      </w:r>
      <w:r w:rsidRPr="00437E23">
        <w:rPr>
          <w:rFonts w:ascii="Calibri Light" w:hAnsi="Calibri Light"/>
          <w:szCs w:val="24"/>
          <w:lang w:val="en-US"/>
        </w:rPr>
        <w:t>contribut</w:t>
      </w:r>
      <w:r w:rsidR="00EB086A">
        <w:rPr>
          <w:rFonts w:ascii="Calibri Light" w:hAnsi="Calibri Light"/>
          <w:szCs w:val="24"/>
          <w:lang w:val="en-US"/>
        </w:rPr>
        <w:t>e</w:t>
      </w:r>
      <w:r w:rsidRPr="00437E23">
        <w:rPr>
          <w:rFonts w:ascii="Calibri Light" w:hAnsi="Calibri Light"/>
          <w:szCs w:val="24"/>
          <w:lang w:val="en-US"/>
        </w:rPr>
        <w:t xml:space="preserve"> to </w:t>
      </w:r>
      <w:r w:rsidR="000802CD" w:rsidRPr="00437E23">
        <w:rPr>
          <w:rFonts w:ascii="Calibri Light" w:hAnsi="Calibri Light"/>
          <w:szCs w:val="24"/>
          <w:lang w:val="en-US"/>
        </w:rPr>
        <w:t>project</w:t>
      </w:r>
      <w:r w:rsidR="00EB086A">
        <w:rPr>
          <w:rFonts w:ascii="Calibri Light" w:hAnsi="Calibri Light"/>
          <w:szCs w:val="24"/>
          <w:lang w:val="en-US"/>
        </w:rPr>
        <w:t xml:space="preserve"> preparation</w:t>
      </w:r>
      <w:r w:rsidRPr="00437E23">
        <w:rPr>
          <w:rFonts w:ascii="Calibri Light" w:hAnsi="Calibri Light"/>
          <w:szCs w:val="24"/>
          <w:lang w:val="en-US"/>
        </w:rPr>
        <w:t xml:space="preserve">, will amount at </w:t>
      </w:r>
      <w:r w:rsidR="005427F9">
        <w:rPr>
          <w:rFonts w:ascii="Calibri Light" w:hAnsi="Calibri Light"/>
          <w:szCs w:val="24"/>
          <w:lang w:val="en-US"/>
        </w:rPr>
        <w:t xml:space="preserve">maximum </w:t>
      </w:r>
      <w:r w:rsidRPr="00437E23">
        <w:rPr>
          <w:rFonts w:ascii="Calibri Light" w:hAnsi="Calibri Light"/>
          <w:i/>
          <w:szCs w:val="24"/>
          <w:lang w:val="en-US"/>
        </w:rPr>
        <w:t>&lt;…&gt;</w:t>
      </w:r>
      <w:r w:rsidR="00047C7A" w:rsidRPr="00437E23">
        <w:rPr>
          <w:rFonts w:ascii="Calibri Light" w:hAnsi="Calibri Light"/>
          <w:i/>
          <w:szCs w:val="24"/>
          <w:lang w:val="en-US"/>
        </w:rPr>
        <w:t xml:space="preserve"> </w:t>
      </w:r>
      <w:r w:rsidR="00AF7114">
        <w:rPr>
          <w:rFonts w:ascii="Calibri Light" w:hAnsi="Calibri Light"/>
          <w:szCs w:val="24"/>
          <w:lang w:val="en-US"/>
        </w:rPr>
        <w:t>EURO</w:t>
      </w:r>
      <w:r w:rsidRPr="00437E23">
        <w:rPr>
          <w:rFonts w:ascii="Calibri Light" w:hAnsi="Calibri Light"/>
          <w:szCs w:val="24"/>
          <w:lang w:val="en-US"/>
        </w:rPr>
        <w:t xml:space="preserve">, </w:t>
      </w:r>
      <w:r w:rsidRPr="00E40AC1">
        <w:rPr>
          <w:rFonts w:ascii="Calibri Light" w:hAnsi="Calibri Light"/>
          <w:szCs w:val="24"/>
          <w:lang w:val="en-US"/>
        </w:rPr>
        <w:t>calculated a</w:t>
      </w:r>
      <w:r w:rsidR="00AF7114" w:rsidRPr="00FE433D">
        <w:rPr>
          <w:rFonts w:ascii="Calibri Light" w:hAnsi="Calibri Light"/>
          <w:szCs w:val="24"/>
          <w:lang w:val="en-US"/>
        </w:rPr>
        <w:t>t</w:t>
      </w:r>
      <w:r w:rsidRPr="00FE433D">
        <w:rPr>
          <w:rFonts w:ascii="Calibri Light" w:hAnsi="Calibri Light"/>
          <w:szCs w:val="24"/>
          <w:lang w:val="en-US"/>
        </w:rPr>
        <w:t xml:space="preserve"> the rate published in InforEuro for the month </w:t>
      </w:r>
      <w:r w:rsidR="00E55795" w:rsidRPr="00FE433D">
        <w:rPr>
          <w:rFonts w:ascii="Calibri Light" w:hAnsi="Calibri Light"/>
          <w:szCs w:val="24"/>
          <w:lang w:val="en-US"/>
        </w:rPr>
        <w:t xml:space="preserve">during </w:t>
      </w:r>
      <w:r w:rsidR="00AF7114" w:rsidRPr="00FE433D">
        <w:rPr>
          <w:rFonts w:ascii="Calibri Light" w:hAnsi="Calibri Light"/>
          <w:szCs w:val="24"/>
          <w:lang w:val="en-US"/>
        </w:rPr>
        <w:t xml:space="preserve">which </w:t>
      </w:r>
      <w:r w:rsidR="00E55795" w:rsidRPr="00FE433D">
        <w:rPr>
          <w:rFonts w:ascii="Calibri Light" w:hAnsi="Calibri Light"/>
          <w:szCs w:val="24"/>
          <w:lang w:val="en-US"/>
        </w:rPr>
        <w:t>the expenditure is submitted for examination according to Article</w:t>
      </w:r>
      <w:r w:rsidR="00E315DF" w:rsidRPr="00FE433D">
        <w:rPr>
          <w:rFonts w:ascii="Calibri Light" w:hAnsi="Calibri Light"/>
          <w:szCs w:val="24"/>
          <w:lang w:val="en-US"/>
        </w:rPr>
        <w:t xml:space="preserve"> 4</w:t>
      </w:r>
      <w:r w:rsidR="00CE310F" w:rsidRPr="00E40AC1">
        <w:rPr>
          <w:rFonts w:ascii="Calibri Light" w:hAnsi="Calibri Light"/>
          <w:szCs w:val="24"/>
          <w:lang w:val="en-US"/>
        </w:rPr>
        <w:t>.</w:t>
      </w:r>
      <w:r w:rsidR="007C0904">
        <w:rPr>
          <w:rFonts w:ascii="Calibri Light" w:hAnsi="Calibri Light"/>
          <w:szCs w:val="24"/>
          <w:lang w:val="en-US"/>
        </w:rPr>
        <w:t xml:space="preserve"> The cost of technical documentation(s) should not go over </w:t>
      </w:r>
      <w:r w:rsidR="007C0904" w:rsidRPr="009E6854">
        <w:rPr>
          <w:rFonts w:ascii="Calibri Light" w:hAnsi="Calibri Light"/>
          <w:szCs w:val="24"/>
          <w:lang w:val="en-US"/>
        </w:rPr>
        <w:t>10% of the costs related to the provision of infrastructure</w:t>
      </w:r>
      <w:r w:rsidR="007C0904" w:rsidRPr="00E40AC1">
        <w:rPr>
          <w:rFonts w:ascii="Calibri Light" w:hAnsi="Calibri Light"/>
          <w:i/>
          <w:szCs w:val="24"/>
          <w:lang w:val="en-US"/>
        </w:rPr>
        <w:t xml:space="preserve"> </w:t>
      </w:r>
      <w:r w:rsidR="00BE38DF" w:rsidRPr="009E6854">
        <w:rPr>
          <w:rFonts w:ascii="Calibri Light" w:hAnsi="Calibri Light"/>
          <w:i/>
          <w:szCs w:val="24"/>
          <w:lang w:val="en-US"/>
        </w:rPr>
        <w:t>(</w:t>
      </w:r>
      <w:r w:rsidR="00CE310F" w:rsidRPr="00437E23">
        <w:rPr>
          <w:rFonts w:ascii="Calibri Light" w:hAnsi="Calibri Light"/>
          <w:i/>
          <w:szCs w:val="24"/>
          <w:highlight w:val="yellow"/>
          <w:lang w:val="en-US"/>
        </w:rPr>
        <w:t xml:space="preserve">provision available only </w:t>
      </w:r>
      <w:r w:rsidR="007C6BE7" w:rsidRPr="00437E23">
        <w:rPr>
          <w:rFonts w:ascii="Calibri Light" w:hAnsi="Calibri Light"/>
          <w:i/>
          <w:szCs w:val="24"/>
          <w:highlight w:val="yellow"/>
          <w:lang w:val="en-US"/>
        </w:rPr>
        <w:t xml:space="preserve">for </w:t>
      </w:r>
      <w:r w:rsidR="004B0850" w:rsidRPr="00437E23">
        <w:rPr>
          <w:rFonts w:ascii="Calibri Light" w:hAnsi="Calibri Light"/>
          <w:i/>
          <w:szCs w:val="24"/>
          <w:highlight w:val="yellow"/>
          <w:lang w:val="en-US"/>
        </w:rPr>
        <w:t>LIPs</w:t>
      </w:r>
      <w:r w:rsidR="009C64D2">
        <w:rPr>
          <w:rFonts w:ascii="Calibri Light" w:hAnsi="Calibri Light"/>
          <w:i/>
          <w:szCs w:val="24"/>
          <w:highlight w:val="yellow"/>
          <w:lang w:val="en-US"/>
        </w:rPr>
        <w:t>,</w:t>
      </w:r>
      <w:r w:rsidR="00047C7A" w:rsidRPr="00437E23">
        <w:rPr>
          <w:rFonts w:ascii="Calibri Light" w:hAnsi="Calibri Light"/>
          <w:i/>
          <w:szCs w:val="24"/>
          <w:highlight w:val="yellow"/>
          <w:lang w:val="en-US"/>
        </w:rPr>
        <w:t xml:space="preserve"> </w:t>
      </w:r>
      <w:r w:rsidR="004B0850" w:rsidRPr="00437E23">
        <w:rPr>
          <w:rFonts w:ascii="Calibri Light" w:hAnsi="Calibri Light"/>
          <w:i/>
          <w:szCs w:val="24"/>
          <w:highlight w:val="yellow"/>
          <w:lang w:val="en-US"/>
        </w:rPr>
        <w:t>hard projects</w:t>
      </w:r>
      <w:r w:rsidR="00181A73">
        <w:rPr>
          <w:rFonts w:ascii="Calibri Light" w:hAnsi="Calibri Light"/>
          <w:i/>
          <w:szCs w:val="24"/>
          <w:highlight w:val="yellow"/>
          <w:lang w:val="en-US"/>
        </w:rPr>
        <w:t xml:space="preserve"> and soft </w:t>
      </w:r>
      <w:r w:rsidR="009C64D2">
        <w:rPr>
          <w:rFonts w:ascii="Calibri Light" w:hAnsi="Calibri Light"/>
          <w:i/>
          <w:szCs w:val="24"/>
          <w:highlight w:val="yellow"/>
          <w:lang w:val="en-US"/>
        </w:rPr>
        <w:t xml:space="preserve">projects </w:t>
      </w:r>
      <w:r w:rsidR="00181A73">
        <w:rPr>
          <w:rFonts w:ascii="Calibri Light" w:hAnsi="Calibri Light"/>
          <w:i/>
          <w:szCs w:val="24"/>
          <w:highlight w:val="yellow"/>
          <w:lang w:val="en-US"/>
        </w:rPr>
        <w:t xml:space="preserve">with </w:t>
      </w:r>
      <w:r w:rsidR="009C64D2">
        <w:rPr>
          <w:rFonts w:ascii="Calibri Light" w:hAnsi="Calibri Light"/>
          <w:i/>
          <w:szCs w:val="24"/>
          <w:highlight w:val="yellow"/>
          <w:lang w:val="en-US"/>
        </w:rPr>
        <w:t xml:space="preserve">an </w:t>
      </w:r>
      <w:r w:rsidR="00181A73">
        <w:rPr>
          <w:rFonts w:ascii="Calibri Light" w:hAnsi="Calibri Light"/>
          <w:i/>
          <w:szCs w:val="24"/>
          <w:highlight w:val="yellow"/>
          <w:lang w:val="en-US"/>
        </w:rPr>
        <w:t>infra</w:t>
      </w:r>
      <w:r w:rsidR="009C64D2">
        <w:rPr>
          <w:rFonts w:ascii="Calibri Light" w:hAnsi="Calibri Light"/>
          <w:i/>
          <w:szCs w:val="24"/>
          <w:highlight w:val="yellow"/>
          <w:lang w:val="en-US"/>
        </w:rPr>
        <w:t>structure component</w:t>
      </w:r>
      <w:r w:rsidR="007C6BE7" w:rsidRPr="00437E23">
        <w:rPr>
          <w:rFonts w:ascii="Calibri Light" w:hAnsi="Calibri Light"/>
          <w:i/>
          <w:szCs w:val="24"/>
          <w:highlight w:val="yellow"/>
          <w:lang w:val="en-US"/>
        </w:rPr>
        <w:t>)</w:t>
      </w:r>
    </w:p>
    <w:p w:rsidR="007C6BE7" w:rsidRPr="00437E23" w:rsidRDefault="005A0B44" w:rsidP="0052378E">
      <w:pPr>
        <w:spacing w:before="60" w:after="60"/>
        <w:ind w:left="567" w:hanging="567"/>
        <w:jc w:val="both"/>
        <w:rPr>
          <w:rFonts w:ascii="Calibri Light" w:hAnsi="Calibri Light"/>
          <w:szCs w:val="24"/>
          <w:lang w:val="en-US"/>
        </w:rPr>
      </w:pPr>
      <w:r w:rsidRPr="00437E23">
        <w:rPr>
          <w:rFonts w:ascii="Calibri Light" w:hAnsi="Calibri Light"/>
          <w:szCs w:val="24"/>
          <w:lang w:val="en-US"/>
        </w:rPr>
        <w:t>3.</w:t>
      </w:r>
      <w:r w:rsidR="002043CB" w:rsidRPr="00437E23">
        <w:rPr>
          <w:rFonts w:ascii="Calibri Light" w:hAnsi="Calibri Light"/>
          <w:szCs w:val="24"/>
          <w:lang w:val="en-US"/>
        </w:rPr>
        <w:t>5</w:t>
      </w:r>
      <w:r w:rsidR="007C6BE7" w:rsidRPr="00437E23">
        <w:rPr>
          <w:rFonts w:ascii="Calibri Light" w:hAnsi="Calibri Light"/>
          <w:szCs w:val="24"/>
          <w:lang w:val="en-US"/>
        </w:rPr>
        <w:t>²</w:t>
      </w:r>
      <w:r w:rsidR="007C6BE7" w:rsidRPr="00437E23">
        <w:rPr>
          <w:rFonts w:ascii="Calibri Light" w:hAnsi="Calibri Light"/>
          <w:szCs w:val="24"/>
          <w:lang w:val="en-US"/>
        </w:rPr>
        <w:tab/>
        <w:t xml:space="preserve">Costs for </w:t>
      </w:r>
      <w:r w:rsidR="005F763D">
        <w:rPr>
          <w:rFonts w:ascii="Calibri Light" w:hAnsi="Calibri Light"/>
          <w:szCs w:val="24"/>
          <w:lang w:val="en-US"/>
        </w:rPr>
        <w:t>travel and subsistence of staff employed by the Lead Beneficiary or the Beneficiaries</w:t>
      </w:r>
      <w:r w:rsidR="00EB086A">
        <w:rPr>
          <w:rFonts w:ascii="Calibri Light" w:hAnsi="Calibri Light"/>
          <w:szCs w:val="24"/>
          <w:lang w:val="en-US"/>
        </w:rPr>
        <w:t>,</w:t>
      </w:r>
      <w:r w:rsidR="005F763D">
        <w:rPr>
          <w:rFonts w:ascii="Calibri Light" w:hAnsi="Calibri Light"/>
          <w:szCs w:val="24"/>
          <w:lang w:val="en-US"/>
        </w:rPr>
        <w:t xml:space="preserve"> </w:t>
      </w:r>
      <w:r w:rsidR="005F763D" w:rsidRPr="00437E23">
        <w:rPr>
          <w:rFonts w:ascii="Calibri Light" w:hAnsi="Calibri Light"/>
          <w:szCs w:val="24"/>
          <w:lang w:val="en-US"/>
        </w:rPr>
        <w:t xml:space="preserve">incurred </w:t>
      </w:r>
      <w:r w:rsidR="005F763D">
        <w:rPr>
          <w:rFonts w:ascii="Calibri Light" w:hAnsi="Calibri Light"/>
          <w:szCs w:val="24"/>
          <w:lang w:val="en-US"/>
        </w:rPr>
        <w:t xml:space="preserve">after the publication of the call for proposals </w:t>
      </w:r>
      <w:r w:rsidR="007C6BE7" w:rsidRPr="00437E23">
        <w:rPr>
          <w:rFonts w:ascii="Calibri Light" w:hAnsi="Calibri Light"/>
          <w:szCs w:val="24"/>
          <w:lang w:val="en-US"/>
        </w:rPr>
        <w:t xml:space="preserve">and </w:t>
      </w:r>
      <w:r w:rsidR="00EB086A">
        <w:rPr>
          <w:rFonts w:ascii="Calibri Light" w:hAnsi="Calibri Light"/>
          <w:szCs w:val="24"/>
          <w:lang w:val="en-US"/>
        </w:rPr>
        <w:t>prior to C</w:t>
      </w:r>
      <w:r w:rsidR="00976FC8">
        <w:rPr>
          <w:rFonts w:ascii="Calibri Light" w:hAnsi="Calibri Light"/>
          <w:szCs w:val="24"/>
          <w:lang w:val="en-US"/>
        </w:rPr>
        <w:t xml:space="preserve">ontract signature, which </w:t>
      </w:r>
      <w:r w:rsidR="007C6BE7" w:rsidRPr="00437E23">
        <w:rPr>
          <w:rFonts w:ascii="Calibri Light" w:hAnsi="Calibri Light"/>
          <w:szCs w:val="24"/>
          <w:lang w:val="en-US"/>
        </w:rPr>
        <w:t>contribut</w:t>
      </w:r>
      <w:r w:rsidR="005F763D">
        <w:rPr>
          <w:rFonts w:ascii="Calibri Light" w:hAnsi="Calibri Light"/>
          <w:szCs w:val="24"/>
          <w:lang w:val="en-US"/>
        </w:rPr>
        <w:t>ed</w:t>
      </w:r>
      <w:r w:rsidR="007C6BE7" w:rsidRPr="00437E23">
        <w:rPr>
          <w:rFonts w:ascii="Calibri Light" w:hAnsi="Calibri Light"/>
          <w:szCs w:val="24"/>
          <w:lang w:val="en-US"/>
        </w:rPr>
        <w:t xml:space="preserve"> to </w:t>
      </w:r>
      <w:r w:rsidR="000802CD" w:rsidRPr="00437E23">
        <w:rPr>
          <w:rFonts w:ascii="Calibri Light" w:hAnsi="Calibri Light"/>
          <w:szCs w:val="24"/>
          <w:lang w:val="en-US"/>
        </w:rPr>
        <w:t>project</w:t>
      </w:r>
      <w:r w:rsidR="00EB086A">
        <w:rPr>
          <w:rFonts w:ascii="Calibri Light" w:hAnsi="Calibri Light"/>
          <w:szCs w:val="24"/>
          <w:lang w:val="en-US"/>
        </w:rPr>
        <w:t xml:space="preserve"> preparation</w:t>
      </w:r>
      <w:r w:rsidR="007C6BE7" w:rsidRPr="00437E23">
        <w:rPr>
          <w:rFonts w:ascii="Calibri Light" w:hAnsi="Calibri Light"/>
          <w:szCs w:val="24"/>
          <w:lang w:val="en-US"/>
        </w:rPr>
        <w:t>, will amount at maximum &lt;</w:t>
      </w:r>
      <w:r w:rsidR="007C6BE7" w:rsidRPr="00437E23">
        <w:rPr>
          <w:rFonts w:ascii="Calibri Light" w:hAnsi="Calibri Light"/>
          <w:i/>
          <w:szCs w:val="24"/>
          <w:lang w:val="en-US"/>
        </w:rPr>
        <w:t>…</w:t>
      </w:r>
      <w:r w:rsidR="007C6BE7" w:rsidRPr="00437E23">
        <w:rPr>
          <w:rFonts w:ascii="Calibri Light" w:hAnsi="Calibri Light"/>
          <w:szCs w:val="24"/>
          <w:lang w:val="en-US"/>
        </w:rPr>
        <w:t>&gt;</w:t>
      </w:r>
      <w:r w:rsidR="00047C7A" w:rsidRPr="00437E23">
        <w:rPr>
          <w:rFonts w:ascii="Calibri Light" w:hAnsi="Calibri Light"/>
          <w:szCs w:val="24"/>
          <w:lang w:val="en-US"/>
        </w:rPr>
        <w:t xml:space="preserve"> </w:t>
      </w:r>
      <w:r w:rsidR="00EB086A">
        <w:rPr>
          <w:rFonts w:ascii="Calibri Light" w:hAnsi="Calibri Light"/>
          <w:szCs w:val="24"/>
          <w:lang w:val="en-US"/>
        </w:rPr>
        <w:t>EUR</w:t>
      </w:r>
      <w:r w:rsidR="007C6BE7" w:rsidRPr="00437E23">
        <w:rPr>
          <w:rFonts w:ascii="Calibri Light" w:hAnsi="Calibri Light"/>
          <w:szCs w:val="24"/>
          <w:lang w:val="en-US"/>
        </w:rPr>
        <w:t xml:space="preserve">, calculated </w:t>
      </w:r>
      <w:r w:rsidR="005F763D">
        <w:rPr>
          <w:rFonts w:ascii="Calibri Light" w:hAnsi="Calibri Light"/>
          <w:szCs w:val="24"/>
          <w:lang w:val="en-US"/>
        </w:rPr>
        <w:t>at</w:t>
      </w:r>
      <w:r w:rsidR="005F763D" w:rsidRPr="00437E23">
        <w:rPr>
          <w:rFonts w:ascii="Calibri Light" w:hAnsi="Calibri Light"/>
          <w:szCs w:val="24"/>
          <w:lang w:val="en-US"/>
        </w:rPr>
        <w:t xml:space="preserve"> </w:t>
      </w:r>
      <w:r w:rsidR="007C6BE7" w:rsidRPr="00437E23">
        <w:rPr>
          <w:rFonts w:ascii="Calibri Light" w:hAnsi="Calibri Light"/>
          <w:szCs w:val="24"/>
          <w:lang w:val="en-US"/>
        </w:rPr>
        <w:t xml:space="preserve">the rate published in InforEuro for the month </w:t>
      </w:r>
      <w:r w:rsidR="00E55795" w:rsidRPr="00437E23">
        <w:rPr>
          <w:rFonts w:ascii="Calibri Light" w:hAnsi="Calibri Light"/>
          <w:szCs w:val="24"/>
          <w:lang w:val="en-US"/>
        </w:rPr>
        <w:t xml:space="preserve">during </w:t>
      </w:r>
      <w:r w:rsidR="007E61AD">
        <w:rPr>
          <w:rFonts w:ascii="Calibri Light" w:hAnsi="Calibri Light"/>
          <w:szCs w:val="24"/>
          <w:lang w:val="en-US"/>
        </w:rPr>
        <w:t xml:space="preserve">which </w:t>
      </w:r>
      <w:r w:rsidR="00E55795" w:rsidRPr="00437E23">
        <w:rPr>
          <w:rFonts w:ascii="Calibri Light" w:hAnsi="Calibri Light"/>
          <w:szCs w:val="24"/>
          <w:lang w:val="en-US"/>
        </w:rPr>
        <w:t>the expenditure is submitted for examination according to Article</w:t>
      </w:r>
      <w:r w:rsidR="00E315DF" w:rsidRPr="00437E23">
        <w:rPr>
          <w:rFonts w:ascii="Calibri Light" w:hAnsi="Calibri Light"/>
          <w:szCs w:val="24"/>
          <w:lang w:val="en-US"/>
        </w:rPr>
        <w:t xml:space="preserve"> 4</w:t>
      </w:r>
      <w:r w:rsidR="00CE310F" w:rsidRPr="00437E23">
        <w:rPr>
          <w:rFonts w:ascii="Calibri Light" w:hAnsi="Calibri Light"/>
          <w:szCs w:val="24"/>
          <w:lang w:val="en-US"/>
        </w:rPr>
        <w:t>.</w:t>
      </w:r>
      <w:r w:rsidR="00E55795" w:rsidRPr="00437E23">
        <w:rPr>
          <w:rFonts w:ascii="Calibri Light" w:hAnsi="Calibri Light"/>
          <w:szCs w:val="24"/>
          <w:lang w:val="en-US"/>
        </w:rPr>
        <w:t xml:space="preserve"> </w:t>
      </w:r>
      <w:r w:rsidR="007C6BE7" w:rsidRPr="00437E23">
        <w:rPr>
          <w:rFonts w:ascii="Calibri Light" w:hAnsi="Calibri Light"/>
          <w:szCs w:val="24"/>
          <w:highlight w:val="yellow"/>
          <w:lang w:val="en-US"/>
        </w:rPr>
        <w:t>(</w:t>
      </w:r>
      <w:r w:rsidR="00CE310F" w:rsidRPr="00437E23">
        <w:rPr>
          <w:rFonts w:ascii="Calibri Light" w:hAnsi="Calibri Light"/>
          <w:i/>
          <w:szCs w:val="24"/>
          <w:highlight w:val="yellow"/>
          <w:lang w:val="en-US"/>
        </w:rPr>
        <w:t>provision available only</w:t>
      </w:r>
      <w:r w:rsidR="00CE310F" w:rsidRPr="00437E23">
        <w:rPr>
          <w:rFonts w:ascii="Calibri Light" w:hAnsi="Calibri Light"/>
          <w:szCs w:val="24"/>
          <w:highlight w:val="yellow"/>
          <w:lang w:val="en-US"/>
        </w:rPr>
        <w:t xml:space="preserve"> </w:t>
      </w:r>
      <w:r w:rsidR="007C6BE7" w:rsidRPr="00437E23">
        <w:rPr>
          <w:rFonts w:ascii="Calibri Light" w:hAnsi="Calibri Light"/>
          <w:i/>
          <w:szCs w:val="24"/>
          <w:highlight w:val="yellow"/>
          <w:lang w:val="en-US"/>
        </w:rPr>
        <w:t xml:space="preserve">for </w:t>
      </w:r>
      <w:r w:rsidR="00047C7A" w:rsidRPr="00437E23">
        <w:rPr>
          <w:rFonts w:ascii="Calibri Light" w:hAnsi="Calibri Light"/>
          <w:i/>
          <w:szCs w:val="24"/>
          <w:highlight w:val="yellow"/>
          <w:lang w:val="en-US"/>
        </w:rPr>
        <w:t>hard projects, soft</w:t>
      </w:r>
      <w:r w:rsidR="00047C7A" w:rsidRPr="00CC6A31">
        <w:rPr>
          <w:rFonts w:ascii="Calibri Light" w:hAnsi="Calibri Light"/>
          <w:szCs w:val="24"/>
          <w:lang w:val="en-US"/>
        </w:rPr>
        <w:t xml:space="preserve"> </w:t>
      </w:r>
      <w:r w:rsidR="00047C7A" w:rsidRPr="00437E23">
        <w:rPr>
          <w:rFonts w:ascii="Calibri Light" w:hAnsi="Calibri Light"/>
          <w:i/>
          <w:szCs w:val="24"/>
          <w:highlight w:val="yellow"/>
          <w:lang w:val="en-US"/>
        </w:rPr>
        <w:t xml:space="preserve">projects with an infrastructure component  and </w:t>
      </w:r>
      <w:r w:rsidR="007C6BE7" w:rsidRPr="00437E23">
        <w:rPr>
          <w:rFonts w:ascii="Calibri Light" w:hAnsi="Calibri Light"/>
          <w:i/>
          <w:szCs w:val="24"/>
          <w:highlight w:val="yellow"/>
          <w:lang w:val="en-US"/>
        </w:rPr>
        <w:t>soft projects</w:t>
      </w:r>
      <w:r w:rsidR="007C6BE7" w:rsidRPr="00437E23">
        <w:rPr>
          <w:rFonts w:ascii="Calibri Light" w:hAnsi="Calibri Light"/>
          <w:szCs w:val="24"/>
          <w:highlight w:val="yellow"/>
          <w:lang w:val="en-US"/>
        </w:rPr>
        <w:t>)</w:t>
      </w:r>
    </w:p>
    <w:p w:rsidR="00E55795" w:rsidRPr="00437E23" w:rsidRDefault="00E55795" w:rsidP="0052378E">
      <w:pPr>
        <w:spacing w:before="60" w:after="60"/>
        <w:ind w:left="567" w:hanging="567"/>
        <w:jc w:val="both"/>
        <w:rPr>
          <w:rFonts w:ascii="Calibri Light" w:hAnsi="Calibri Light"/>
          <w:szCs w:val="24"/>
          <w:lang w:val="en-US"/>
        </w:rPr>
      </w:pPr>
      <w:r w:rsidRPr="00437E23">
        <w:rPr>
          <w:rFonts w:ascii="Calibri Light" w:hAnsi="Calibri Light"/>
          <w:szCs w:val="24"/>
          <w:lang w:val="en-US"/>
        </w:rPr>
        <w:t>3.</w:t>
      </w:r>
      <w:r w:rsidR="002043CB" w:rsidRPr="00437E23">
        <w:rPr>
          <w:rFonts w:ascii="Calibri Light" w:hAnsi="Calibri Light"/>
          <w:szCs w:val="24"/>
          <w:lang w:val="en-US"/>
        </w:rPr>
        <w:t>6</w:t>
      </w:r>
      <w:r w:rsidRPr="00437E23">
        <w:rPr>
          <w:rFonts w:ascii="Calibri Light" w:hAnsi="Calibri Light"/>
          <w:szCs w:val="24"/>
          <w:lang w:val="en-US"/>
        </w:rPr>
        <w:tab/>
        <w:t xml:space="preserve">Costs </w:t>
      </w:r>
      <w:r w:rsidR="00EB086A">
        <w:rPr>
          <w:rFonts w:ascii="Calibri Light" w:hAnsi="Calibri Light"/>
          <w:szCs w:val="24"/>
          <w:lang w:val="en-US"/>
        </w:rPr>
        <w:t>specified at Articles 3.5</w:t>
      </w:r>
      <w:r w:rsidR="00EB086A">
        <w:rPr>
          <w:rFonts w:ascii="Calibri Light" w:hAnsi="Calibri Light"/>
          <w:szCs w:val="24"/>
          <w:vertAlign w:val="superscript"/>
          <w:lang w:val="en-US"/>
        </w:rPr>
        <w:t xml:space="preserve">1 </w:t>
      </w:r>
      <w:r w:rsidR="00EB086A">
        <w:rPr>
          <w:rFonts w:ascii="Calibri Light" w:hAnsi="Calibri Light"/>
          <w:szCs w:val="24"/>
          <w:lang w:val="en-US"/>
        </w:rPr>
        <w:t>and</w:t>
      </w:r>
      <w:r w:rsidR="0043290E">
        <w:rPr>
          <w:rFonts w:ascii="Calibri Light" w:hAnsi="Calibri Light"/>
          <w:szCs w:val="24"/>
          <w:lang w:val="en-US"/>
        </w:rPr>
        <w:t>/or</w:t>
      </w:r>
      <w:r w:rsidR="00EB086A">
        <w:rPr>
          <w:rFonts w:ascii="Calibri Light" w:hAnsi="Calibri Light"/>
          <w:szCs w:val="24"/>
          <w:lang w:val="en-US"/>
        </w:rPr>
        <w:t xml:space="preserve"> 3.5</w:t>
      </w:r>
      <w:r w:rsidR="00EB086A" w:rsidRPr="00B26BBD">
        <w:rPr>
          <w:rFonts w:ascii="Calibri Light" w:hAnsi="Calibri Light"/>
          <w:szCs w:val="24"/>
          <w:vertAlign w:val="superscript"/>
          <w:lang w:val="en-US"/>
        </w:rPr>
        <w:t>2</w:t>
      </w:r>
      <w:r w:rsidRPr="00437E23">
        <w:rPr>
          <w:rFonts w:ascii="Calibri Light" w:hAnsi="Calibri Light"/>
          <w:szCs w:val="24"/>
          <w:lang w:val="en-US"/>
        </w:rPr>
        <w:t xml:space="preserve"> </w:t>
      </w:r>
      <w:r w:rsidR="00EB086A">
        <w:rPr>
          <w:rFonts w:ascii="Calibri Light" w:hAnsi="Calibri Light"/>
          <w:szCs w:val="24"/>
          <w:lang w:val="en-US"/>
        </w:rPr>
        <w:t>(</w:t>
      </w:r>
      <w:r w:rsidR="00EB086A">
        <w:rPr>
          <w:rFonts w:ascii="Calibri Light" w:hAnsi="Calibri Light"/>
          <w:i/>
          <w:szCs w:val="24"/>
          <w:lang w:val="en-US"/>
        </w:rPr>
        <w:t xml:space="preserve">as applicable) </w:t>
      </w:r>
      <w:r w:rsidRPr="00437E23">
        <w:rPr>
          <w:rFonts w:ascii="Calibri Light" w:hAnsi="Calibri Light"/>
          <w:szCs w:val="24"/>
          <w:lang w:val="en-US"/>
        </w:rPr>
        <w:t xml:space="preserve">will be included in the </w:t>
      </w:r>
      <w:r w:rsidR="00EB086A">
        <w:rPr>
          <w:rFonts w:ascii="Calibri Light" w:hAnsi="Calibri Light"/>
          <w:szCs w:val="24"/>
          <w:lang w:val="en-US"/>
        </w:rPr>
        <w:t xml:space="preserve">financial </w:t>
      </w:r>
      <w:r w:rsidRPr="00437E23">
        <w:rPr>
          <w:rFonts w:ascii="Calibri Light" w:hAnsi="Calibri Light"/>
          <w:szCs w:val="24"/>
          <w:lang w:val="en-US"/>
        </w:rPr>
        <w:t>reports and in the payment requests according to Articles 8 and 12 of the Contract</w:t>
      </w:r>
      <w:r w:rsidR="00EB086A">
        <w:rPr>
          <w:rFonts w:ascii="Calibri Light" w:hAnsi="Calibri Light"/>
          <w:szCs w:val="24"/>
          <w:lang w:val="en-US"/>
        </w:rPr>
        <w:t>, and verified as provided in Article 4</w:t>
      </w:r>
      <w:r w:rsidRPr="00437E23">
        <w:rPr>
          <w:rFonts w:ascii="Calibri Light" w:hAnsi="Calibri Light"/>
          <w:szCs w:val="24"/>
          <w:lang w:val="en-US"/>
        </w:rPr>
        <w:t>.</w:t>
      </w:r>
    </w:p>
    <w:p w:rsidR="002E290C" w:rsidRDefault="004E447B" w:rsidP="00CC6A31">
      <w:pPr>
        <w:spacing w:before="60" w:after="60"/>
        <w:ind w:left="567" w:hanging="567"/>
        <w:jc w:val="both"/>
        <w:rPr>
          <w:rFonts w:ascii="Calibri Light" w:hAnsi="Calibri Light"/>
          <w:b/>
          <w:sz w:val="28"/>
          <w:szCs w:val="28"/>
          <w:lang w:val="en-US"/>
        </w:rPr>
      </w:pPr>
      <w:r w:rsidRPr="00437E23">
        <w:rPr>
          <w:rFonts w:ascii="Calibri Light" w:hAnsi="Calibri Light"/>
          <w:szCs w:val="24"/>
          <w:lang w:val="en-US"/>
        </w:rPr>
        <w:t>3.</w:t>
      </w:r>
      <w:r w:rsidR="002043CB" w:rsidRPr="00437E23">
        <w:rPr>
          <w:rFonts w:ascii="Calibri Light" w:hAnsi="Calibri Light"/>
          <w:szCs w:val="24"/>
          <w:lang w:val="en-US"/>
        </w:rPr>
        <w:t>7</w:t>
      </w:r>
      <w:r w:rsidRPr="00437E23">
        <w:rPr>
          <w:rFonts w:ascii="Calibri Light" w:hAnsi="Calibri Light"/>
          <w:szCs w:val="24"/>
          <w:lang w:val="en-US"/>
        </w:rPr>
        <w:tab/>
      </w:r>
      <w:r w:rsidR="00656249" w:rsidRPr="00D40F7D">
        <w:rPr>
          <w:rFonts w:ascii="Calibri Light" w:hAnsi="Calibri Light"/>
          <w:szCs w:val="24"/>
          <w:lang w:val="en-US"/>
        </w:rPr>
        <w:t xml:space="preserve">The total </w:t>
      </w:r>
      <w:r w:rsidR="00BD008E" w:rsidRPr="00D40F7D">
        <w:rPr>
          <w:rFonts w:ascii="Calibri Light" w:hAnsi="Calibri Light"/>
          <w:szCs w:val="24"/>
          <w:lang w:val="en-US"/>
        </w:rPr>
        <w:t>budget</w:t>
      </w:r>
      <w:r w:rsidR="00656249" w:rsidRPr="00D40F7D">
        <w:rPr>
          <w:rFonts w:ascii="Calibri Light" w:hAnsi="Calibri Light"/>
          <w:szCs w:val="24"/>
          <w:lang w:val="en-US"/>
        </w:rPr>
        <w:t xml:space="preserve"> used by Beneficiaries</w:t>
      </w:r>
      <w:r w:rsidR="007E61AD" w:rsidRPr="00D40F7D">
        <w:rPr>
          <w:rFonts w:ascii="Calibri Light" w:hAnsi="Calibri Light"/>
          <w:szCs w:val="24"/>
          <w:lang w:val="en-US"/>
        </w:rPr>
        <w:t>,</w:t>
      </w:r>
      <w:r w:rsidR="00656249" w:rsidRPr="00D40F7D">
        <w:rPr>
          <w:rFonts w:ascii="Calibri Light" w:hAnsi="Calibri Light"/>
          <w:szCs w:val="24"/>
          <w:lang w:val="en-US"/>
        </w:rPr>
        <w:t xml:space="preserve"> other than the Lead Beneficiary</w:t>
      </w:r>
      <w:r w:rsidR="007E61AD" w:rsidRPr="00D40F7D">
        <w:rPr>
          <w:rFonts w:ascii="Calibri Light" w:hAnsi="Calibri Light"/>
          <w:szCs w:val="24"/>
          <w:lang w:val="en-US"/>
        </w:rPr>
        <w:t>,</w:t>
      </w:r>
      <w:r w:rsidR="00656249" w:rsidRPr="00D40F7D">
        <w:rPr>
          <w:rFonts w:ascii="Calibri Light" w:hAnsi="Calibri Light"/>
          <w:szCs w:val="24"/>
          <w:lang w:val="en-US"/>
        </w:rPr>
        <w:t xml:space="preserve"> located outside the </w:t>
      </w:r>
      <w:r w:rsidR="00F7512F" w:rsidRPr="00D40F7D">
        <w:rPr>
          <w:rFonts w:ascii="Calibri Light" w:hAnsi="Calibri Light"/>
          <w:szCs w:val="24"/>
          <w:lang w:val="en-US"/>
        </w:rPr>
        <w:t xml:space="preserve">core regions of the </w:t>
      </w:r>
      <w:r w:rsidR="00656249" w:rsidRPr="00D40F7D">
        <w:rPr>
          <w:rFonts w:ascii="Calibri Light" w:hAnsi="Calibri Light"/>
          <w:szCs w:val="24"/>
          <w:lang w:val="en-US"/>
        </w:rPr>
        <w:t>Programme</w:t>
      </w:r>
      <w:r w:rsidR="00EB086A" w:rsidRPr="00D40F7D">
        <w:rPr>
          <w:rFonts w:ascii="Calibri Light" w:hAnsi="Calibri Light"/>
          <w:szCs w:val="24"/>
          <w:lang w:val="en-US"/>
        </w:rPr>
        <w:t>,</w:t>
      </w:r>
      <w:r w:rsidR="00656249" w:rsidRPr="00D40F7D">
        <w:rPr>
          <w:rFonts w:ascii="Calibri Light" w:hAnsi="Calibri Light"/>
          <w:szCs w:val="24"/>
          <w:lang w:val="en-US"/>
        </w:rPr>
        <w:t xml:space="preserve"> as well as for activities implemented outside the </w:t>
      </w:r>
      <w:r w:rsidR="00F7512F" w:rsidRPr="00D40F7D">
        <w:rPr>
          <w:rFonts w:ascii="Calibri Light" w:hAnsi="Calibri Light"/>
          <w:szCs w:val="24"/>
          <w:lang w:val="en-US"/>
        </w:rPr>
        <w:t xml:space="preserve">core regions of the </w:t>
      </w:r>
      <w:r w:rsidR="00656249" w:rsidRPr="00D40F7D">
        <w:rPr>
          <w:rFonts w:ascii="Calibri Light" w:hAnsi="Calibri Light"/>
          <w:szCs w:val="24"/>
          <w:lang w:val="en-US"/>
        </w:rPr>
        <w:t xml:space="preserve">programme by any Beneficiary, including the Lead Beneficiary, may not exceed </w:t>
      </w:r>
      <w:r w:rsidR="00B26BBD" w:rsidRPr="00925841">
        <w:rPr>
          <w:rFonts w:ascii="Calibri Light" w:hAnsi="Calibri Light"/>
          <w:szCs w:val="24"/>
          <w:lang w:val="en-US"/>
        </w:rPr>
        <w:t xml:space="preserve">10% of the </w:t>
      </w:r>
      <w:r w:rsidR="00BB292B" w:rsidRPr="00925841">
        <w:rPr>
          <w:rFonts w:ascii="Calibri Light" w:hAnsi="Calibri Light"/>
          <w:szCs w:val="24"/>
          <w:lang w:val="en-US"/>
        </w:rPr>
        <w:t>budget</w:t>
      </w:r>
      <w:r w:rsidR="00B26BBD" w:rsidRPr="00925841">
        <w:rPr>
          <w:rFonts w:ascii="Calibri Light" w:hAnsi="Calibri Light"/>
          <w:szCs w:val="24"/>
          <w:lang w:val="en-US"/>
        </w:rPr>
        <w:t xml:space="preserve"> as established according to Articles 8 and 12.</w:t>
      </w:r>
      <w:r w:rsidR="00656249" w:rsidRPr="00925841">
        <w:rPr>
          <w:rFonts w:ascii="Calibri Light" w:hAnsi="Calibri Light"/>
          <w:szCs w:val="24"/>
          <w:lang w:val="en-US"/>
        </w:rPr>
        <w:t xml:space="preserve"> </w:t>
      </w:r>
    </w:p>
    <w:p w:rsidR="00132781" w:rsidRPr="00437E23" w:rsidRDefault="00132781" w:rsidP="0052378E">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 xml:space="preserve">Article 4 - </w:t>
      </w:r>
      <w:r w:rsidR="000404FD" w:rsidRPr="00437E23">
        <w:rPr>
          <w:rFonts w:ascii="Calibri Light" w:hAnsi="Calibri Light"/>
          <w:b/>
          <w:sz w:val="28"/>
          <w:szCs w:val="28"/>
          <w:lang w:val="en-US"/>
        </w:rPr>
        <w:t>P</w:t>
      </w:r>
      <w:r w:rsidRPr="00437E23">
        <w:rPr>
          <w:rFonts w:ascii="Calibri Light" w:hAnsi="Calibri Light"/>
          <w:b/>
          <w:sz w:val="28"/>
          <w:szCs w:val="28"/>
          <w:lang w:val="en-US"/>
        </w:rPr>
        <w:t>ayment arrangements</w:t>
      </w:r>
    </w:p>
    <w:p w:rsidR="00132781" w:rsidRPr="00523937" w:rsidRDefault="00132781" w:rsidP="0052378E">
      <w:pPr>
        <w:spacing w:before="60" w:after="60"/>
        <w:ind w:left="567" w:hanging="567"/>
        <w:jc w:val="both"/>
        <w:rPr>
          <w:rFonts w:ascii="Calibri Light" w:hAnsi="Calibri Light"/>
          <w:szCs w:val="24"/>
          <w:lang w:val="en-US"/>
        </w:rPr>
      </w:pPr>
      <w:r w:rsidRPr="00523937">
        <w:rPr>
          <w:rFonts w:ascii="Calibri Light" w:hAnsi="Calibri Light"/>
          <w:szCs w:val="24"/>
          <w:lang w:val="en-US"/>
        </w:rPr>
        <w:t>4.</w:t>
      </w:r>
      <w:r w:rsidR="007C6BE7" w:rsidRPr="00523937">
        <w:rPr>
          <w:rFonts w:ascii="Calibri Light" w:hAnsi="Calibri Light"/>
          <w:szCs w:val="24"/>
          <w:lang w:val="en-US"/>
        </w:rPr>
        <w:t>1</w:t>
      </w:r>
      <w:r w:rsidRPr="00523937">
        <w:rPr>
          <w:rFonts w:ascii="Calibri Light" w:hAnsi="Calibri Light"/>
          <w:szCs w:val="24"/>
          <w:lang w:val="en-US"/>
        </w:rPr>
        <w:tab/>
        <w:t xml:space="preserve">Payment will be made </w:t>
      </w:r>
      <w:r w:rsidR="0098169F" w:rsidRPr="00523937">
        <w:rPr>
          <w:rFonts w:ascii="Calibri Light" w:hAnsi="Calibri Light"/>
          <w:szCs w:val="24"/>
          <w:lang w:val="en-US"/>
        </w:rPr>
        <w:t>by the MA as follows</w:t>
      </w:r>
      <w:r w:rsidRPr="00523937">
        <w:rPr>
          <w:rFonts w:ascii="Calibri Light" w:hAnsi="Calibri Light"/>
          <w:szCs w:val="24"/>
          <w:lang w:val="en-US"/>
        </w:rPr>
        <w:t>:</w:t>
      </w:r>
    </w:p>
    <w:p w:rsidR="00132781" w:rsidRPr="009C64D2" w:rsidRDefault="00132781" w:rsidP="0052378E">
      <w:pPr>
        <w:spacing w:before="60" w:after="60"/>
        <w:ind w:left="567"/>
        <w:jc w:val="both"/>
        <w:rPr>
          <w:rFonts w:ascii="Calibri Light" w:hAnsi="Calibri Light"/>
          <w:b/>
          <w:szCs w:val="24"/>
          <w:lang w:val="en-US"/>
        </w:rPr>
      </w:pPr>
      <w:r w:rsidRPr="009C64D2">
        <w:rPr>
          <w:rFonts w:ascii="Calibri Light" w:hAnsi="Calibri Light"/>
          <w:b/>
          <w:szCs w:val="24"/>
          <w:u w:val="single"/>
          <w:lang w:val="en-US"/>
        </w:rPr>
        <w:t>[Option 1 (</w:t>
      </w:r>
      <w:r w:rsidR="000802CD" w:rsidRPr="009C64D2">
        <w:rPr>
          <w:rFonts w:ascii="Calibri Light" w:hAnsi="Calibri Light"/>
          <w:b/>
          <w:szCs w:val="24"/>
          <w:u w:val="single"/>
          <w:lang w:val="en-US"/>
        </w:rPr>
        <w:t xml:space="preserve">projects </w:t>
      </w:r>
      <w:r w:rsidRPr="009C64D2">
        <w:rPr>
          <w:rFonts w:ascii="Calibri Light" w:hAnsi="Calibri Light"/>
          <w:b/>
          <w:szCs w:val="24"/>
          <w:u w:val="single"/>
          <w:lang w:val="en-US"/>
        </w:rPr>
        <w:t xml:space="preserve">up to </w:t>
      </w:r>
      <w:r w:rsidR="00B26BBD" w:rsidRPr="009C64D2">
        <w:rPr>
          <w:rFonts w:ascii="Calibri Light" w:hAnsi="Calibri Light"/>
          <w:b/>
          <w:szCs w:val="24"/>
          <w:u w:val="single"/>
          <w:lang w:val="en-US"/>
        </w:rPr>
        <w:t>1</w:t>
      </w:r>
      <w:r w:rsidR="00523937" w:rsidRPr="009C64D2">
        <w:rPr>
          <w:rFonts w:ascii="Calibri Light" w:hAnsi="Calibri Light"/>
          <w:b/>
          <w:szCs w:val="24"/>
          <w:u w:val="single"/>
          <w:lang w:val="en-US"/>
        </w:rPr>
        <w:t>00</w:t>
      </w:r>
      <w:r w:rsidRPr="009C64D2">
        <w:rPr>
          <w:rFonts w:ascii="Calibri Light" w:hAnsi="Calibri Light"/>
          <w:b/>
          <w:szCs w:val="24"/>
          <w:u w:val="single"/>
          <w:lang w:val="en-US"/>
        </w:rPr>
        <w:t xml:space="preserve">.000 </w:t>
      </w:r>
      <w:r w:rsidR="00523937" w:rsidRPr="009C64D2">
        <w:rPr>
          <w:rFonts w:ascii="Calibri Light" w:hAnsi="Calibri Light"/>
          <w:b/>
          <w:szCs w:val="24"/>
          <w:u w:val="single"/>
          <w:lang w:val="en-US"/>
        </w:rPr>
        <w:t xml:space="preserve">OR </w:t>
      </w:r>
      <w:r w:rsidRPr="009C64D2">
        <w:rPr>
          <w:rFonts w:ascii="Calibri Light" w:hAnsi="Calibri Light"/>
          <w:b/>
          <w:szCs w:val="24"/>
          <w:u w:val="single"/>
          <w:lang w:val="en-US"/>
        </w:rPr>
        <w:t>up to 12 months)</w:t>
      </w:r>
    </w:p>
    <w:p w:rsidR="00132781" w:rsidRPr="00523937" w:rsidRDefault="00132781" w:rsidP="003E59C3">
      <w:pPr>
        <w:pStyle w:val="ListParagraph"/>
        <w:numPr>
          <w:ilvl w:val="0"/>
          <w:numId w:val="22"/>
        </w:numPr>
        <w:spacing w:before="60" w:after="60"/>
        <w:jc w:val="both"/>
        <w:rPr>
          <w:rFonts w:ascii="Calibri Light" w:hAnsi="Calibri Light"/>
          <w:szCs w:val="24"/>
          <w:lang w:val="en-US"/>
        </w:rPr>
      </w:pPr>
      <w:r w:rsidRPr="009C64D2">
        <w:rPr>
          <w:rFonts w:ascii="Calibri Light" w:hAnsi="Calibri Light"/>
          <w:szCs w:val="24"/>
          <w:lang w:val="en-US"/>
        </w:rPr>
        <w:t xml:space="preserve">Pre-financing </w:t>
      </w:r>
      <w:r w:rsidR="00B17A2D" w:rsidRPr="009C64D2">
        <w:rPr>
          <w:rFonts w:ascii="Calibri Light" w:hAnsi="Calibri Light"/>
          <w:szCs w:val="24"/>
          <w:lang w:val="en-US"/>
        </w:rPr>
        <w:t>instalment</w:t>
      </w:r>
      <w:r w:rsidRPr="009C64D2">
        <w:rPr>
          <w:rFonts w:ascii="Calibri Light" w:hAnsi="Calibri Light"/>
          <w:szCs w:val="24"/>
          <w:lang w:val="en-US"/>
        </w:rPr>
        <w:t>: &lt;... ........EURO &gt;</w:t>
      </w:r>
      <w:r w:rsidR="00FE2157" w:rsidRPr="009C64D2">
        <w:rPr>
          <w:rFonts w:ascii="Calibri Light" w:hAnsi="Calibri Light"/>
          <w:szCs w:val="24"/>
          <w:lang w:val="en-US"/>
        </w:rPr>
        <w:t xml:space="preserve"> </w:t>
      </w:r>
      <w:r w:rsidRPr="009C64D2">
        <w:rPr>
          <w:rFonts w:ascii="Calibri Light" w:hAnsi="Calibri Light"/>
          <w:szCs w:val="24"/>
          <w:lang w:val="en-US"/>
        </w:rPr>
        <w:t>(</w:t>
      </w:r>
      <w:r w:rsidR="00523937" w:rsidRPr="009C64D2">
        <w:rPr>
          <w:rFonts w:ascii="Calibri Light" w:hAnsi="Calibri Light"/>
          <w:szCs w:val="24"/>
          <w:lang w:val="en-US"/>
        </w:rPr>
        <w:t>70</w:t>
      </w:r>
      <w:r w:rsidRPr="009C64D2">
        <w:rPr>
          <w:rFonts w:ascii="Calibri Light" w:hAnsi="Calibri Light"/>
          <w:szCs w:val="24"/>
          <w:lang w:val="en-US"/>
        </w:rPr>
        <w:t>%</w:t>
      </w:r>
      <w:r w:rsidRPr="00523937">
        <w:rPr>
          <w:rFonts w:ascii="Calibri Light" w:hAnsi="Calibri Light"/>
          <w:szCs w:val="24"/>
          <w:lang w:val="en-US"/>
        </w:rPr>
        <w:t xml:space="preserve"> of the ENI Grant foreseen for the implementation of th</w:t>
      </w:r>
      <w:r w:rsidR="00C341A2" w:rsidRPr="00523937">
        <w:rPr>
          <w:rFonts w:ascii="Calibri Light" w:hAnsi="Calibri Light"/>
          <w:szCs w:val="24"/>
          <w:lang w:val="en-US"/>
        </w:rPr>
        <w:t xml:space="preserve">e </w:t>
      </w:r>
      <w:r w:rsidR="00B17A2D" w:rsidRPr="00523937">
        <w:rPr>
          <w:rFonts w:ascii="Calibri Light" w:hAnsi="Calibri Light"/>
          <w:szCs w:val="24"/>
          <w:lang w:val="en-US"/>
        </w:rPr>
        <w:t xml:space="preserve">project </w:t>
      </w:r>
      <w:r w:rsidR="00C341A2" w:rsidRPr="00523937">
        <w:rPr>
          <w:rFonts w:ascii="Calibri Light" w:hAnsi="Calibri Light"/>
          <w:szCs w:val="24"/>
          <w:lang w:val="en-US"/>
        </w:rPr>
        <w:t>as set out in Annex II</w:t>
      </w:r>
      <w:r w:rsidRPr="00523937">
        <w:rPr>
          <w:rFonts w:ascii="Calibri Light" w:hAnsi="Calibri Light"/>
          <w:szCs w:val="24"/>
          <w:lang w:val="en-US"/>
        </w:rPr>
        <w:t>)</w:t>
      </w:r>
    </w:p>
    <w:p w:rsidR="00132781" w:rsidRPr="00523937" w:rsidRDefault="00B17A2D" w:rsidP="003E59C3">
      <w:pPr>
        <w:pStyle w:val="ListParagraph"/>
        <w:numPr>
          <w:ilvl w:val="0"/>
          <w:numId w:val="22"/>
        </w:numPr>
        <w:spacing w:before="60" w:after="60"/>
        <w:jc w:val="both"/>
        <w:rPr>
          <w:rFonts w:ascii="Calibri Light" w:hAnsi="Calibri Light"/>
          <w:szCs w:val="24"/>
          <w:lang w:val="en-US"/>
        </w:rPr>
      </w:pPr>
      <w:r w:rsidRPr="00523937">
        <w:rPr>
          <w:rFonts w:ascii="Calibri Light" w:hAnsi="Calibri Light"/>
          <w:szCs w:val="24"/>
          <w:lang w:val="en-US"/>
        </w:rPr>
        <w:lastRenderedPageBreak/>
        <w:t>Final balance</w:t>
      </w:r>
      <w:r w:rsidR="000B14BE">
        <w:rPr>
          <w:rFonts w:ascii="Calibri Light" w:hAnsi="Calibri Light"/>
          <w:szCs w:val="24"/>
          <w:lang w:val="en-US"/>
        </w:rPr>
        <w:t xml:space="preserve"> (after the approval of the final report): </w:t>
      </w:r>
      <w:r w:rsidR="00132781" w:rsidRPr="00523937">
        <w:rPr>
          <w:rFonts w:ascii="Calibri Light" w:hAnsi="Calibri Light"/>
          <w:szCs w:val="24"/>
          <w:lang w:val="en-US"/>
        </w:rPr>
        <w:t>&lt;... ........EURO &gt; (</w:t>
      </w:r>
      <w:r w:rsidR="00132781" w:rsidRPr="009C64D2">
        <w:rPr>
          <w:rFonts w:ascii="Calibri Light" w:hAnsi="Calibri Light"/>
          <w:szCs w:val="24"/>
          <w:lang w:val="en-US"/>
        </w:rPr>
        <w:t xml:space="preserve">maximum </w:t>
      </w:r>
      <w:r w:rsidR="00523937" w:rsidRPr="009C64D2">
        <w:rPr>
          <w:rFonts w:ascii="Calibri Light" w:hAnsi="Calibri Light"/>
          <w:szCs w:val="24"/>
          <w:lang w:val="en-US"/>
        </w:rPr>
        <w:t>30</w:t>
      </w:r>
      <w:r w:rsidR="00132781" w:rsidRPr="009C64D2">
        <w:rPr>
          <w:rFonts w:ascii="Calibri Light" w:hAnsi="Calibri Light"/>
          <w:szCs w:val="24"/>
          <w:lang w:val="en-US"/>
        </w:rPr>
        <w:t>%</w:t>
      </w:r>
      <w:r w:rsidR="00132781" w:rsidRPr="00523937">
        <w:rPr>
          <w:rFonts w:ascii="Calibri Light" w:hAnsi="Calibri Light"/>
          <w:szCs w:val="24"/>
          <w:lang w:val="en-US"/>
        </w:rPr>
        <w:t xml:space="preserve"> or the balance of the ENI Grant foreseen </w:t>
      </w:r>
      <w:r w:rsidR="00AE7D3A">
        <w:rPr>
          <w:rFonts w:ascii="Calibri Light" w:hAnsi="Calibri Light"/>
          <w:szCs w:val="24"/>
          <w:lang w:val="en-US"/>
        </w:rPr>
        <w:t>a</w:t>
      </w:r>
      <w:r w:rsidR="00562F4E">
        <w:rPr>
          <w:rFonts w:ascii="Calibri Light" w:hAnsi="Calibri Light"/>
          <w:szCs w:val="24"/>
          <w:lang w:val="en-US"/>
        </w:rPr>
        <w:t>t</w:t>
      </w:r>
      <w:r w:rsidR="00AE7D3A">
        <w:rPr>
          <w:rFonts w:ascii="Calibri Light" w:hAnsi="Calibri Light"/>
          <w:szCs w:val="24"/>
          <w:lang w:val="en-US"/>
        </w:rPr>
        <w:t xml:space="preserve"> Article 3.2 of the Contract</w:t>
      </w:r>
      <w:r w:rsidR="00132781" w:rsidRPr="00523937">
        <w:rPr>
          <w:rFonts w:ascii="Calibri Light" w:hAnsi="Calibri Light"/>
          <w:szCs w:val="24"/>
          <w:lang w:val="en-US"/>
        </w:rPr>
        <w:t>)</w:t>
      </w:r>
    </w:p>
    <w:p w:rsidR="00132781" w:rsidRPr="009C64D2" w:rsidRDefault="001F09B7" w:rsidP="0052378E">
      <w:pPr>
        <w:spacing w:before="60" w:after="60"/>
        <w:ind w:left="567"/>
        <w:jc w:val="both"/>
        <w:rPr>
          <w:rFonts w:ascii="Calibri Light" w:hAnsi="Calibri Light"/>
          <w:b/>
          <w:szCs w:val="24"/>
          <w:lang w:val="en-US"/>
        </w:rPr>
      </w:pPr>
      <w:r w:rsidRPr="009C64D2">
        <w:rPr>
          <w:rFonts w:ascii="Calibri Light" w:hAnsi="Calibri Light"/>
          <w:b/>
          <w:szCs w:val="24"/>
          <w:u w:val="single"/>
          <w:lang w:val="en-US"/>
        </w:rPr>
        <w:t>[Option 2 (</w:t>
      </w:r>
      <w:r w:rsidR="000802CD" w:rsidRPr="009C64D2">
        <w:rPr>
          <w:rFonts w:ascii="Calibri Light" w:hAnsi="Calibri Light"/>
          <w:b/>
          <w:szCs w:val="24"/>
          <w:u w:val="single"/>
          <w:lang w:val="en-US"/>
        </w:rPr>
        <w:t xml:space="preserve">projects </w:t>
      </w:r>
      <w:r w:rsidRPr="009C64D2">
        <w:rPr>
          <w:rFonts w:ascii="Calibri Light" w:hAnsi="Calibri Light"/>
          <w:b/>
          <w:szCs w:val="24"/>
          <w:u w:val="single"/>
          <w:lang w:val="en-US"/>
        </w:rPr>
        <w:t xml:space="preserve">over </w:t>
      </w:r>
      <w:r w:rsidR="00B26BBD" w:rsidRPr="009C64D2">
        <w:rPr>
          <w:rFonts w:ascii="Calibri Light" w:hAnsi="Calibri Light"/>
          <w:b/>
          <w:szCs w:val="24"/>
          <w:u w:val="single"/>
          <w:lang w:val="en-US"/>
        </w:rPr>
        <w:t>1</w:t>
      </w:r>
      <w:r w:rsidR="00523937" w:rsidRPr="009C64D2">
        <w:rPr>
          <w:rFonts w:ascii="Calibri Light" w:hAnsi="Calibri Light"/>
          <w:b/>
          <w:szCs w:val="24"/>
          <w:u w:val="single"/>
          <w:lang w:val="en-US"/>
        </w:rPr>
        <w:t>00</w:t>
      </w:r>
      <w:r w:rsidR="00132781" w:rsidRPr="009C64D2">
        <w:rPr>
          <w:rFonts w:ascii="Calibri Light" w:hAnsi="Calibri Light"/>
          <w:b/>
          <w:szCs w:val="24"/>
          <w:u w:val="single"/>
          <w:lang w:val="en-US"/>
        </w:rPr>
        <w:t xml:space="preserve">.000 and </w:t>
      </w:r>
      <w:r w:rsidR="00523937" w:rsidRPr="009C64D2">
        <w:rPr>
          <w:rFonts w:ascii="Calibri Light" w:hAnsi="Calibri Light"/>
          <w:b/>
          <w:szCs w:val="24"/>
          <w:u w:val="single"/>
          <w:lang w:val="en-US"/>
        </w:rPr>
        <w:t>more than 12 months</w:t>
      </w:r>
      <w:r w:rsidR="00132781" w:rsidRPr="009C64D2">
        <w:rPr>
          <w:rFonts w:ascii="Calibri Light" w:hAnsi="Calibri Light"/>
          <w:b/>
          <w:szCs w:val="24"/>
          <w:u w:val="single"/>
          <w:lang w:val="en-US"/>
        </w:rPr>
        <w:t>)</w:t>
      </w:r>
    </w:p>
    <w:p w:rsidR="00132781" w:rsidRPr="00523937" w:rsidRDefault="00B17A2D" w:rsidP="003E59C3">
      <w:pPr>
        <w:pStyle w:val="ListParagraph"/>
        <w:numPr>
          <w:ilvl w:val="0"/>
          <w:numId w:val="21"/>
        </w:numPr>
        <w:tabs>
          <w:tab w:val="left" w:pos="4536"/>
        </w:tabs>
        <w:spacing w:before="60" w:after="60"/>
        <w:jc w:val="both"/>
        <w:rPr>
          <w:rFonts w:ascii="Calibri Light" w:hAnsi="Calibri Light"/>
          <w:szCs w:val="24"/>
          <w:lang w:val="en-US"/>
        </w:rPr>
      </w:pPr>
      <w:r w:rsidRPr="00523937">
        <w:rPr>
          <w:rFonts w:ascii="Calibri Light" w:hAnsi="Calibri Light"/>
          <w:szCs w:val="24"/>
          <w:lang w:val="en-US"/>
        </w:rPr>
        <w:t>P</w:t>
      </w:r>
      <w:r w:rsidR="00C341A2" w:rsidRPr="00523937">
        <w:rPr>
          <w:rFonts w:ascii="Calibri Light" w:hAnsi="Calibri Light"/>
          <w:szCs w:val="24"/>
          <w:lang w:val="en-US"/>
        </w:rPr>
        <w:t xml:space="preserve">re-financing </w:t>
      </w:r>
      <w:r w:rsidRPr="00523937">
        <w:rPr>
          <w:rFonts w:ascii="Calibri Light" w:hAnsi="Calibri Light"/>
          <w:szCs w:val="24"/>
          <w:lang w:val="en-US"/>
        </w:rPr>
        <w:t xml:space="preserve">instalment: </w:t>
      </w:r>
      <w:r w:rsidR="00C341A2" w:rsidRPr="00523937">
        <w:rPr>
          <w:rFonts w:ascii="Calibri Light" w:hAnsi="Calibri Light"/>
          <w:szCs w:val="24"/>
          <w:lang w:val="en-US"/>
        </w:rPr>
        <w:t>&lt;... ........EURO</w:t>
      </w:r>
      <w:r w:rsidR="00886628" w:rsidRPr="00523937">
        <w:rPr>
          <w:rFonts w:ascii="Calibri Light" w:hAnsi="Calibri Light"/>
          <w:szCs w:val="24"/>
          <w:lang w:val="en-US"/>
        </w:rPr>
        <w:t xml:space="preserve">&gt; </w:t>
      </w:r>
      <w:r w:rsidR="001041A2" w:rsidRPr="009C64D2">
        <w:rPr>
          <w:rFonts w:ascii="Calibri Light" w:hAnsi="Calibri Light"/>
          <w:szCs w:val="24"/>
          <w:lang w:val="en-US"/>
        </w:rPr>
        <w:t>(</w:t>
      </w:r>
      <w:r w:rsidRPr="009C64D2">
        <w:rPr>
          <w:rFonts w:ascii="Calibri Light" w:hAnsi="Calibri Light"/>
          <w:szCs w:val="24"/>
          <w:lang w:val="en-US"/>
        </w:rPr>
        <w:t>8</w:t>
      </w:r>
      <w:r w:rsidR="004E447B" w:rsidRPr="009C64D2">
        <w:rPr>
          <w:rFonts w:ascii="Calibri Light" w:hAnsi="Calibri Light"/>
          <w:szCs w:val="24"/>
          <w:lang w:val="en-US"/>
        </w:rPr>
        <w:t>0</w:t>
      </w:r>
      <w:r w:rsidR="00886628" w:rsidRPr="009C64D2">
        <w:rPr>
          <w:rFonts w:ascii="Calibri Light" w:hAnsi="Calibri Light"/>
          <w:szCs w:val="24"/>
          <w:lang w:val="en-US"/>
        </w:rPr>
        <w:t>%</w:t>
      </w:r>
      <w:r w:rsidR="00886628" w:rsidRPr="00523937">
        <w:rPr>
          <w:rFonts w:ascii="Calibri Light" w:hAnsi="Calibri Light"/>
          <w:szCs w:val="24"/>
          <w:lang w:val="en-US"/>
        </w:rPr>
        <w:t xml:space="preserve"> </w:t>
      </w:r>
      <w:r w:rsidR="00132781" w:rsidRPr="00523937">
        <w:rPr>
          <w:rFonts w:ascii="Calibri Light" w:hAnsi="Calibri Light"/>
          <w:szCs w:val="24"/>
          <w:lang w:val="en-US"/>
        </w:rPr>
        <w:t xml:space="preserve">of the ENI Grant foreseen for the </w:t>
      </w:r>
      <w:r w:rsidRPr="00523937">
        <w:rPr>
          <w:rFonts w:ascii="Calibri Light" w:hAnsi="Calibri Light"/>
          <w:szCs w:val="24"/>
          <w:lang w:val="en-US"/>
        </w:rPr>
        <w:t xml:space="preserve">first 12 months of implementation </w:t>
      </w:r>
      <w:r w:rsidR="00132781" w:rsidRPr="00523937">
        <w:rPr>
          <w:rFonts w:ascii="Calibri Light" w:hAnsi="Calibri Light"/>
          <w:szCs w:val="24"/>
          <w:lang w:val="en-US"/>
        </w:rPr>
        <w:t>of th</w:t>
      </w:r>
      <w:r w:rsidR="00C341A2" w:rsidRPr="00523937">
        <w:rPr>
          <w:rFonts w:ascii="Calibri Light" w:hAnsi="Calibri Light"/>
          <w:szCs w:val="24"/>
          <w:lang w:val="en-US"/>
        </w:rPr>
        <w:t xml:space="preserve">e </w:t>
      </w:r>
      <w:r w:rsidR="000802CD" w:rsidRPr="00523937">
        <w:rPr>
          <w:rFonts w:ascii="Calibri Light" w:hAnsi="Calibri Light"/>
          <w:szCs w:val="24"/>
          <w:lang w:val="en-US"/>
        </w:rPr>
        <w:t xml:space="preserve">project </w:t>
      </w:r>
      <w:r w:rsidR="00C341A2" w:rsidRPr="00523937">
        <w:rPr>
          <w:rFonts w:ascii="Calibri Light" w:hAnsi="Calibri Light"/>
          <w:szCs w:val="24"/>
          <w:lang w:val="en-US"/>
        </w:rPr>
        <w:t>as set out in Annex II</w:t>
      </w:r>
      <w:r w:rsidR="00132781" w:rsidRPr="00523937">
        <w:rPr>
          <w:rFonts w:ascii="Calibri Light" w:hAnsi="Calibri Light"/>
          <w:szCs w:val="24"/>
          <w:lang w:val="en-US"/>
        </w:rPr>
        <w:t>)</w:t>
      </w:r>
      <w:r w:rsidR="00523937">
        <w:rPr>
          <w:rFonts w:ascii="Calibri Light" w:hAnsi="Calibri Light"/>
          <w:szCs w:val="24"/>
          <w:lang w:val="en-US"/>
        </w:rPr>
        <w:t>. The grant for the first 12 months will be calculated by applying the percentage set out in Article 3.2 to the total budget estimated for the first 12 months.</w:t>
      </w:r>
    </w:p>
    <w:p w:rsidR="00132781" w:rsidRPr="00523937" w:rsidRDefault="00B17A2D" w:rsidP="003E59C3">
      <w:pPr>
        <w:pStyle w:val="ListParagraph"/>
        <w:numPr>
          <w:ilvl w:val="0"/>
          <w:numId w:val="21"/>
        </w:numPr>
        <w:tabs>
          <w:tab w:val="left" w:pos="4536"/>
        </w:tabs>
        <w:spacing w:before="60" w:after="60"/>
        <w:jc w:val="both"/>
        <w:rPr>
          <w:rFonts w:ascii="Calibri Light" w:hAnsi="Calibri Light"/>
          <w:szCs w:val="24"/>
          <w:lang w:val="en-US"/>
        </w:rPr>
      </w:pPr>
      <w:r w:rsidRPr="00523937">
        <w:rPr>
          <w:rFonts w:ascii="Calibri Light" w:hAnsi="Calibri Light"/>
          <w:szCs w:val="24"/>
          <w:lang w:val="en-US"/>
        </w:rPr>
        <w:t>Interim</w:t>
      </w:r>
      <w:r w:rsidR="00132781" w:rsidRPr="00523937">
        <w:rPr>
          <w:rFonts w:ascii="Calibri Light" w:hAnsi="Calibri Light"/>
          <w:szCs w:val="24"/>
          <w:lang w:val="en-US"/>
        </w:rPr>
        <w:t xml:space="preserve"> instalment:</w:t>
      </w:r>
      <w:r w:rsidR="00B26BBD">
        <w:rPr>
          <w:rFonts w:ascii="Calibri Light" w:hAnsi="Calibri Light"/>
          <w:szCs w:val="24"/>
          <w:lang w:val="en-US"/>
        </w:rPr>
        <w:t xml:space="preserve"> </w:t>
      </w:r>
      <w:r w:rsidR="00132781" w:rsidRPr="00523937">
        <w:rPr>
          <w:rFonts w:ascii="Calibri Light" w:hAnsi="Calibri Light"/>
          <w:szCs w:val="24"/>
          <w:lang w:val="en-US"/>
        </w:rPr>
        <w:t>&lt;</w:t>
      </w:r>
      <w:r w:rsidR="00C341A2" w:rsidRPr="00523937">
        <w:rPr>
          <w:rFonts w:ascii="Calibri Light" w:hAnsi="Calibri Light"/>
          <w:szCs w:val="24"/>
          <w:lang w:val="en-US"/>
        </w:rPr>
        <w:t>... ........EURO</w:t>
      </w:r>
      <w:r w:rsidR="00132781" w:rsidRPr="00523937">
        <w:rPr>
          <w:rFonts w:ascii="Calibri Light" w:hAnsi="Calibri Light"/>
          <w:szCs w:val="24"/>
          <w:lang w:val="en-US"/>
        </w:rPr>
        <w:t>&gt; (</w:t>
      </w:r>
      <w:r w:rsidR="00BC161A" w:rsidRPr="00523937">
        <w:rPr>
          <w:rFonts w:ascii="Calibri Light" w:hAnsi="Calibri Light"/>
          <w:szCs w:val="24"/>
          <w:lang w:val="en-US"/>
        </w:rPr>
        <w:t>subject to provisions of Article</w:t>
      </w:r>
      <w:r w:rsidR="005A723B" w:rsidRPr="00523937">
        <w:rPr>
          <w:rFonts w:ascii="Calibri Light" w:hAnsi="Calibri Light"/>
          <w:szCs w:val="24"/>
          <w:lang w:val="en-US"/>
        </w:rPr>
        <w:t xml:space="preserve"> 5.</w:t>
      </w:r>
      <w:r w:rsidR="0064679F" w:rsidRPr="00523937">
        <w:rPr>
          <w:rFonts w:ascii="Calibri Light" w:hAnsi="Calibri Light"/>
          <w:szCs w:val="24"/>
          <w:lang w:val="en-US"/>
        </w:rPr>
        <w:t>5</w:t>
      </w:r>
      <w:r w:rsidR="00132781" w:rsidRPr="00523937">
        <w:rPr>
          <w:rFonts w:ascii="Calibri Light" w:hAnsi="Calibri Light"/>
          <w:szCs w:val="24"/>
          <w:lang w:val="en-US"/>
        </w:rPr>
        <w:t>)</w:t>
      </w:r>
    </w:p>
    <w:p w:rsidR="00A22A33" w:rsidRPr="000B14BE" w:rsidRDefault="00B17A2D" w:rsidP="003E59C3">
      <w:pPr>
        <w:pStyle w:val="ListParagraph"/>
        <w:numPr>
          <w:ilvl w:val="0"/>
          <w:numId w:val="21"/>
        </w:numPr>
        <w:spacing w:before="60" w:after="60"/>
        <w:jc w:val="both"/>
        <w:rPr>
          <w:rFonts w:ascii="Calibri Light" w:hAnsi="Calibri Light"/>
          <w:szCs w:val="24"/>
          <w:lang w:val="en-US"/>
        </w:rPr>
      </w:pPr>
      <w:r w:rsidRPr="00523937">
        <w:rPr>
          <w:rFonts w:ascii="Calibri Light" w:hAnsi="Calibri Light"/>
          <w:szCs w:val="24"/>
          <w:lang w:val="en-US"/>
        </w:rPr>
        <w:t>F</w:t>
      </w:r>
      <w:r w:rsidR="00132781" w:rsidRPr="00523937">
        <w:rPr>
          <w:rFonts w:ascii="Calibri Light" w:hAnsi="Calibri Light"/>
          <w:szCs w:val="24"/>
          <w:lang w:val="en-US"/>
        </w:rPr>
        <w:t xml:space="preserve">inal </w:t>
      </w:r>
      <w:r w:rsidR="00A22A33" w:rsidRPr="00523937">
        <w:rPr>
          <w:rFonts w:ascii="Calibri Light" w:hAnsi="Calibri Light"/>
          <w:szCs w:val="24"/>
          <w:lang w:val="en-US"/>
        </w:rPr>
        <w:t>balance</w:t>
      </w:r>
      <w:r w:rsidR="00BC161A" w:rsidRPr="00523937">
        <w:rPr>
          <w:rFonts w:ascii="Calibri Light" w:hAnsi="Calibri Light"/>
          <w:szCs w:val="24"/>
          <w:lang w:val="en-US"/>
        </w:rPr>
        <w:t>:</w:t>
      </w:r>
      <w:r w:rsidR="00132781" w:rsidRPr="00523937">
        <w:rPr>
          <w:rFonts w:ascii="Calibri Light" w:hAnsi="Calibri Light"/>
          <w:szCs w:val="24"/>
          <w:lang w:val="en-US"/>
        </w:rPr>
        <w:t xml:space="preserve"> </w:t>
      </w:r>
      <w:r w:rsidR="00BC161A" w:rsidRPr="00523937">
        <w:rPr>
          <w:rFonts w:ascii="Calibri Light" w:hAnsi="Calibri Light"/>
          <w:szCs w:val="24"/>
          <w:lang w:val="en-US"/>
        </w:rPr>
        <w:t xml:space="preserve">&lt;... ........EURO &gt; </w:t>
      </w:r>
      <w:r w:rsidR="00132781" w:rsidRPr="00523937">
        <w:rPr>
          <w:rFonts w:ascii="Calibri Light" w:hAnsi="Calibri Light"/>
          <w:szCs w:val="24"/>
          <w:lang w:val="en-US"/>
        </w:rPr>
        <w:t>(</w:t>
      </w:r>
      <w:r w:rsidR="00132781" w:rsidRPr="009C64D2">
        <w:rPr>
          <w:rFonts w:ascii="Calibri Light" w:hAnsi="Calibri Light"/>
          <w:szCs w:val="24"/>
          <w:lang w:val="en-US"/>
        </w:rPr>
        <w:t xml:space="preserve">maximum </w:t>
      </w:r>
      <w:r w:rsidR="00655C68" w:rsidRPr="009C64D2">
        <w:rPr>
          <w:rFonts w:ascii="Calibri Light" w:hAnsi="Calibri Light"/>
          <w:szCs w:val="24"/>
          <w:lang w:val="en-US"/>
        </w:rPr>
        <w:t>10</w:t>
      </w:r>
      <w:r w:rsidR="00132781" w:rsidRPr="009C64D2">
        <w:rPr>
          <w:rFonts w:ascii="Calibri Light" w:hAnsi="Calibri Light"/>
          <w:szCs w:val="24"/>
          <w:lang w:val="en-US"/>
        </w:rPr>
        <w:t>% or</w:t>
      </w:r>
      <w:r w:rsidR="00132781" w:rsidRPr="00523937">
        <w:rPr>
          <w:rFonts w:ascii="Calibri Light" w:hAnsi="Calibri Light"/>
          <w:szCs w:val="24"/>
          <w:lang w:val="en-US"/>
        </w:rPr>
        <w:t xml:space="preserve"> the balance of the ENI Grant foreseen </w:t>
      </w:r>
      <w:r w:rsidR="00562F4E">
        <w:rPr>
          <w:rFonts w:ascii="Calibri Light" w:hAnsi="Calibri Light"/>
          <w:szCs w:val="24"/>
          <w:lang w:val="en-US"/>
        </w:rPr>
        <w:t>at Article 3.2 of the Contract</w:t>
      </w:r>
      <w:r w:rsidR="00BC161A" w:rsidRPr="00523937">
        <w:rPr>
          <w:rFonts w:ascii="Calibri Light" w:hAnsi="Calibri Light"/>
          <w:szCs w:val="24"/>
          <w:lang w:val="en-US"/>
        </w:rPr>
        <w:t>, subject to provisions of Article</w:t>
      </w:r>
      <w:r w:rsidR="005A723B" w:rsidRPr="00523937">
        <w:rPr>
          <w:rFonts w:ascii="Calibri Light" w:hAnsi="Calibri Light"/>
          <w:szCs w:val="24"/>
          <w:lang w:val="en-US"/>
        </w:rPr>
        <w:t xml:space="preserve"> 5.</w:t>
      </w:r>
      <w:r w:rsidR="0064679F" w:rsidRPr="00523937">
        <w:rPr>
          <w:rFonts w:ascii="Calibri Light" w:hAnsi="Calibri Light"/>
          <w:szCs w:val="24"/>
          <w:lang w:val="en-US"/>
        </w:rPr>
        <w:t>5</w:t>
      </w:r>
      <w:r w:rsidR="005A723B" w:rsidRPr="00523937">
        <w:rPr>
          <w:rFonts w:ascii="Calibri Light" w:hAnsi="Calibri Light"/>
          <w:szCs w:val="24"/>
          <w:lang w:val="en-US"/>
        </w:rPr>
        <w:t xml:space="preserve">) </w:t>
      </w:r>
    </w:p>
    <w:p w:rsidR="00CF5B7D" w:rsidRDefault="00A22A33" w:rsidP="003E59C3">
      <w:pPr>
        <w:pStyle w:val="ListParagraph"/>
        <w:numPr>
          <w:ilvl w:val="0"/>
          <w:numId w:val="1"/>
        </w:numPr>
        <w:spacing w:before="60" w:after="60"/>
        <w:ind w:left="567" w:hanging="567"/>
        <w:contextualSpacing w:val="0"/>
        <w:jc w:val="both"/>
        <w:rPr>
          <w:rFonts w:ascii="Calibri Light" w:hAnsi="Calibri Light"/>
          <w:szCs w:val="24"/>
          <w:lang w:val="en-GB"/>
        </w:rPr>
      </w:pPr>
      <w:r w:rsidRPr="00377152">
        <w:rPr>
          <w:rFonts w:ascii="Calibri Light" w:hAnsi="Calibri Light"/>
          <w:szCs w:val="24"/>
          <w:lang w:val="en-GB"/>
        </w:rPr>
        <w:t>The total sum of prefinancing and interim payments may not exceed 90% of the amount referred to in Article 3.2.</w:t>
      </w:r>
    </w:p>
    <w:p w:rsidR="005F564A" w:rsidRPr="002E290C" w:rsidRDefault="00A22A33" w:rsidP="003E59C3">
      <w:pPr>
        <w:pStyle w:val="ListParagraph"/>
        <w:numPr>
          <w:ilvl w:val="0"/>
          <w:numId w:val="1"/>
        </w:numPr>
        <w:spacing w:before="60" w:after="60"/>
        <w:ind w:left="567" w:hanging="567"/>
        <w:contextualSpacing w:val="0"/>
        <w:jc w:val="both"/>
        <w:rPr>
          <w:rFonts w:ascii="Calibri Light" w:hAnsi="Calibri Light"/>
          <w:szCs w:val="24"/>
          <w:lang w:val="en-GB"/>
        </w:rPr>
      </w:pPr>
      <w:r w:rsidRPr="00CF5B7D">
        <w:rPr>
          <w:rFonts w:ascii="Calibri Light" w:hAnsi="Calibri Light"/>
          <w:szCs w:val="24"/>
          <w:lang w:val="en-GB"/>
        </w:rPr>
        <w:t>In case of projects including infrastructure</w:t>
      </w:r>
      <w:r w:rsidR="0043498F">
        <w:rPr>
          <w:rFonts w:ascii="Calibri Light" w:hAnsi="Calibri Light"/>
          <w:szCs w:val="24"/>
          <w:lang w:val="en-GB"/>
        </w:rPr>
        <w:t xml:space="preserve"> and going over 12 months</w:t>
      </w:r>
      <w:r w:rsidRPr="00CF5B7D">
        <w:rPr>
          <w:rFonts w:ascii="Calibri Light" w:hAnsi="Calibri Light"/>
          <w:szCs w:val="24"/>
          <w:lang w:val="en-GB"/>
        </w:rPr>
        <w:t xml:space="preserve">, the Lead Beneficiary must submit within 6 months from the </w:t>
      </w:r>
      <w:r w:rsidR="00DF7F2A">
        <w:rPr>
          <w:rFonts w:ascii="Calibri Light" w:hAnsi="Calibri Light"/>
          <w:szCs w:val="24"/>
          <w:lang w:val="en-GB"/>
        </w:rPr>
        <w:t>start date of implementation</w:t>
      </w:r>
      <w:r w:rsidRPr="00CF5B7D">
        <w:rPr>
          <w:rFonts w:ascii="Calibri Light" w:hAnsi="Calibri Light"/>
          <w:szCs w:val="24"/>
          <w:lang w:val="en-GB"/>
        </w:rPr>
        <w:t>, but no later than submission of the interim</w:t>
      </w:r>
      <w:r w:rsidR="00DF7F2A">
        <w:rPr>
          <w:rFonts w:ascii="Calibri Light" w:hAnsi="Calibri Light"/>
          <w:szCs w:val="24"/>
          <w:lang w:val="en-GB"/>
        </w:rPr>
        <w:t xml:space="preserve"> </w:t>
      </w:r>
      <w:r w:rsidRPr="00CF5B7D">
        <w:rPr>
          <w:rFonts w:ascii="Calibri Light" w:hAnsi="Calibri Light"/>
          <w:szCs w:val="24"/>
          <w:lang w:val="en-GB"/>
        </w:rPr>
        <w:t>payment request, the feasibility study</w:t>
      </w:r>
      <w:r w:rsidR="00994232" w:rsidRPr="00CF5B7D">
        <w:rPr>
          <w:rFonts w:ascii="Calibri Light" w:hAnsi="Calibri Light"/>
          <w:szCs w:val="24"/>
          <w:lang w:val="en-GB"/>
        </w:rPr>
        <w:t>(ies)</w:t>
      </w:r>
      <w:r w:rsidR="005F564A" w:rsidRPr="00CF5B7D">
        <w:rPr>
          <w:rFonts w:ascii="Calibri Light" w:hAnsi="Calibri Light"/>
          <w:szCs w:val="24"/>
          <w:lang w:val="en-GB"/>
        </w:rPr>
        <w:t xml:space="preserve"> or equivalent</w:t>
      </w:r>
      <w:r w:rsidRPr="00CF5B7D">
        <w:rPr>
          <w:rFonts w:ascii="Calibri Light" w:hAnsi="Calibri Light"/>
          <w:szCs w:val="24"/>
          <w:lang w:val="en-GB"/>
        </w:rPr>
        <w:t>, the building permit</w:t>
      </w:r>
      <w:r w:rsidR="00994232" w:rsidRPr="00CF5B7D">
        <w:rPr>
          <w:rFonts w:ascii="Calibri Light" w:hAnsi="Calibri Light"/>
          <w:szCs w:val="24"/>
          <w:lang w:val="en-GB"/>
        </w:rPr>
        <w:t>(s)</w:t>
      </w:r>
      <w:r w:rsidRPr="00CF5B7D">
        <w:rPr>
          <w:rFonts w:ascii="Calibri Light" w:hAnsi="Calibri Light"/>
          <w:szCs w:val="24"/>
          <w:lang w:val="en-GB"/>
        </w:rPr>
        <w:t xml:space="preserve"> and any other execution details, consents, approvals, authorizations and agreements, </w:t>
      </w:r>
      <w:r w:rsidR="00F70B5C">
        <w:rPr>
          <w:rFonts w:ascii="Calibri Light" w:hAnsi="Calibri Light"/>
          <w:szCs w:val="24"/>
          <w:lang w:val="en-GB"/>
        </w:rPr>
        <w:t xml:space="preserve">in English translation, as photocopies certified “According to the original”, </w:t>
      </w:r>
      <w:r w:rsidRPr="00CF5B7D">
        <w:rPr>
          <w:rFonts w:ascii="Calibri Light" w:hAnsi="Calibri Light"/>
          <w:szCs w:val="24"/>
          <w:lang w:val="en-GB"/>
        </w:rPr>
        <w:t>if requested by the national laws of the respective country</w:t>
      </w:r>
      <w:r w:rsidR="00615ABA" w:rsidRPr="00CF5B7D">
        <w:rPr>
          <w:rFonts w:ascii="Calibri Light" w:hAnsi="Calibri Light"/>
          <w:szCs w:val="24"/>
          <w:lang w:val="en-GB"/>
        </w:rPr>
        <w:t xml:space="preserve"> and mandatory to begin execution of </w:t>
      </w:r>
      <w:r w:rsidR="00AD3EBB">
        <w:rPr>
          <w:rFonts w:ascii="Calibri Light" w:hAnsi="Calibri Light"/>
          <w:szCs w:val="24"/>
          <w:lang w:val="en-GB"/>
        </w:rPr>
        <w:t>the</w:t>
      </w:r>
      <w:r w:rsidR="00615ABA" w:rsidRPr="00CF5B7D">
        <w:rPr>
          <w:rFonts w:ascii="Calibri Light" w:hAnsi="Calibri Light"/>
          <w:szCs w:val="24"/>
          <w:lang w:val="en-GB"/>
        </w:rPr>
        <w:t xml:space="preserve"> infrastructure</w:t>
      </w:r>
      <w:r w:rsidR="00377152" w:rsidRPr="00CF5B7D">
        <w:rPr>
          <w:rFonts w:ascii="Calibri Light" w:hAnsi="Calibri Light"/>
          <w:szCs w:val="24"/>
          <w:lang w:val="en-GB"/>
        </w:rPr>
        <w:t xml:space="preserve">. </w:t>
      </w:r>
      <w:r w:rsidR="00CE310F" w:rsidRPr="002E290C">
        <w:rPr>
          <w:rFonts w:ascii="Calibri Light" w:hAnsi="Calibri Light"/>
          <w:szCs w:val="24"/>
          <w:lang w:val="en-GB"/>
        </w:rPr>
        <w:t>(</w:t>
      </w:r>
      <w:r w:rsidR="00CE54B9" w:rsidRPr="002E290C">
        <w:rPr>
          <w:rFonts w:ascii="Calibri Light" w:hAnsi="Calibri Light"/>
          <w:i/>
          <w:szCs w:val="24"/>
          <w:highlight w:val="yellow"/>
          <w:lang w:val="en-GB"/>
        </w:rPr>
        <w:t xml:space="preserve">provision available only for soft projects with an infrastructure </w:t>
      </w:r>
      <w:r w:rsidR="00CE54B9" w:rsidRPr="003924E8">
        <w:rPr>
          <w:rFonts w:ascii="Calibri Light" w:hAnsi="Calibri Light"/>
          <w:i/>
          <w:szCs w:val="24"/>
          <w:highlight w:val="yellow"/>
          <w:lang w:val="en-GB"/>
        </w:rPr>
        <w:t>component</w:t>
      </w:r>
      <w:r w:rsidR="008D2E83" w:rsidRPr="00CC6A31">
        <w:rPr>
          <w:rFonts w:ascii="Calibri Light" w:hAnsi="Calibri Light"/>
          <w:i/>
          <w:szCs w:val="24"/>
          <w:highlight w:val="yellow"/>
          <w:lang w:val="en-GB"/>
        </w:rPr>
        <w:t xml:space="preserve"> and L</w:t>
      </w:r>
      <w:r w:rsidR="00CC6A31">
        <w:rPr>
          <w:rFonts w:ascii="Calibri Light" w:hAnsi="Calibri Light"/>
          <w:i/>
          <w:szCs w:val="24"/>
          <w:lang w:val="en-GB"/>
        </w:rPr>
        <w:t>IPs-where the case may be</w:t>
      </w:r>
      <w:r w:rsidR="00CE310F" w:rsidRPr="002E290C">
        <w:rPr>
          <w:rFonts w:ascii="Calibri Light" w:hAnsi="Calibri Light"/>
          <w:szCs w:val="24"/>
          <w:lang w:val="en-GB"/>
        </w:rPr>
        <w:t>)</w:t>
      </w:r>
    </w:p>
    <w:p w:rsidR="00A22A33" w:rsidRPr="00377152" w:rsidRDefault="00A22A33" w:rsidP="0052378E">
      <w:pPr>
        <w:pStyle w:val="ListParagraph"/>
        <w:spacing w:before="60" w:after="60"/>
        <w:ind w:left="567"/>
        <w:contextualSpacing w:val="0"/>
        <w:jc w:val="both"/>
        <w:rPr>
          <w:rFonts w:ascii="Calibri Light" w:hAnsi="Calibri Light"/>
          <w:szCs w:val="24"/>
          <w:lang w:val="en-GB"/>
        </w:rPr>
      </w:pPr>
      <w:r w:rsidRPr="005F564A">
        <w:rPr>
          <w:rFonts w:ascii="Calibri Light" w:hAnsi="Calibri Light"/>
          <w:szCs w:val="24"/>
          <w:lang w:val="en-GB"/>
        </w:rPr>
        <w:t>In the absence of the documents mentioned in Article 4.3, the payment of the interim instalment will not be made and the Contract may be terminated in accordance with Article 17</w:t>
      </w:r>
      <w:r w:rsidRPr="00377152">
        <w:rPr>
          <w:rFonts w:ascii="Calibri Light" w:hAnsi="Calibri Light"/>
          <w:szCs w:val="24"/>
          <w:lang w:val="en-GB"/>
        </w:rPr>
        <w:t>.</w:t>
      </w:r>
      <w:r w:rsidR="00925841">
        <w:rPr>
          <w:rFonts w:ascii="Calibri Light" w:hAnsi="Calibri Light"/>
          <w:szCs w:val="24"/>
          <w:lang w:val="en-GB"/>
        </w:rPr>
        <w:t xml:space="preserve"> </w:t>
      </w:r>
      <w:r w:rsidR="00CE54B9" w:rsidRPr="00377152">
        <w:rPr>
          <w:rFonts w:ascii="Calibri Light" w:hAnsi="Calibri Light"/>
          <w:szCs w:val="24"/>
          <w:lang w:val="en-GB"/>
        </w:rPr>
        <w:t xml:space="preserve">( </w:t>
      </w:r>
      <w:r w:rsidR="00CE54B9" w:rsidRPr="00377152">
        <w:rPr>
          <w:rFonts w:ascii="Calibri Light" w:hAnsi="Calibri Light"/>
          <w:i/>
          <w:szCs w:val="24"/>
          <w:highlight w:val="yellow"/>
          <w:lang w:val="en-GB"/>
        </w:rPr>
        <w:t xml:space="preserve">provision available only for soft projects with an infrastructure </w:t>
      </w:r>
      <w:r w:rsidR="008D2E83" w:rsidRPr="00AB317B">
        <w:rPr>
          <w:rFonts w:ascii="Calibri Light" w:hAnsi="Calibri Light"/>
          <w:i/>
          <w:szCs w:val="24"/>
          <w:highlight w:val="yellow"/>
          <w:lang w:val="en-GB"/>
        </w:rPr>
        <w:t>component and LIP</w:t>
      </w:r>
      <w:r w:rsidR="00CC6A31">
        <w:rPr>
          <w:rFonts w:ascii="Calibri Light" w:hAnsi="Calibri Light"/>
          <w:i/>
          <w:szCs w:val="24"/>
          <w:highlight w:val="yellow"/>
          <w:lang w:val="en-GB"/>
        </w:rPr>
        <w:t>s where the case may be</w:t>
      </w:r>
      <w:r w:rsidR="00CE54B9" w:rsidRPr="00377152">
        <w:rPr>
          <w:rFonts w:ascii="Calibri Light" w:hAnsi="Calibri Light"/>
          <w:szCs w:val="24"/>
          <w:lang w:val="en-GB"/>
        </w:rPr>
        <w:t>)</w:t>
      </w:r>
    </w:p>
    <w:p w:rsidR="00A22A33" w:rsidRPr="00437E23" w:rsidRDefault="00A22A33" w:rsidP="003E59C3">
      <w:pPr>
        <w:pStyle w:val="ListParagraph"/>
        <w:numPr>
          <w:ilvl w:val="0"/>
          <w:numId w:val="1"/>
        </w:numPr>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 xml:space="preserve">The Lead Beneficiary shall transfer the corresponding amounts of the Grant to the Beneficiaries without delay as from the date of receipt of the instalment of Grant, </w:t>
      </w:r>
      <w:r w:rsidRPr="00F21040">
        <w:rPr>
          <w:rFonts w:ascii="Calibri Light" w:hAnsi="Calibri Light"/>
          <w:szCs w:val="24"/>
          <w:lang w:val="en-GB"/>
        </w:rPr>
        <w:t>proportionally to each Beneficiary’s contribution to the project,</w:t>
      </w:r>
      <w:r w:rsidRPr="00437E23">
        <w:rPr>
          <w:rFonts w:ascii="Calibri Light" w:hAnsi="Calibri Light"/>
          <w:szCs w:val="24"/>
          <w:lang w:val="en-GB"/>
        </w:rPr>
        <w:t xml:space="preserve"> in accordance with the provisions of the </w:t>
      </w:r>
      <w:r w:rsidR="00542D4D">
        <w:rPr>
          <w:rFonts w:ascii="Calibri Light" w:hAnsi="Calibri Light"/>
          <w:szCs w:val="24"/>
          <w:lang w:val="en-GB"/>
        </w:rPr>
        <w:t xml:space="preserve">Contract and the </w:t>
      </w:r>
      <w:r w:rsidRPr="00437E23">
        <w:rPr>
          <w:rFonts w:ascii="Calibri Light" w:hAnsi="Calibri Light"/>
          <w:szCs w:val="24"/>
          <w:lang w:val="en-GB"/>
        </w:rPr>
        <w:t xml:space="preserve">Partnership Agreement, without making any deduction, retention or further specific charge, and shall submit the proof of transfer to </w:t>
      </w:r>
      <w:r w:rsidR="00542D4D">
        <w:rPr>
          <w:rFonts w:ascii="Calibri Light" w:hAnsi="Calibri Light"/>
          <w:szCs w:val="24"/>
          <w:lang w:val="en-GB"/>
        </w:rPr>
        <w:t xml:space="preserve">the </w:t>
      </w:r>
      <w:r w:rsidRPr="00437E23">
        <w:rPr>
          <w:rFonts w:ascii="Calibri Light" w:hAnsi="Calibri Light"/>
          <w:szCs w:val="24"/>
          <w:lang w:val="en-GB"/>
        </w:rPr>
        <w:t>MA within 7 days</w:t>
      </w:r>
      <w:r w:rsidR="00DF7F2A">
        <w:rPr>
          <w:rFonts w:ascii="Calibri Light" w:hAnsi="Calibri Light"/>
          <w:szCs w:val="24"/>
          <w:lang w:val="en-GB"/>
        </w:rPr>
        <w:t xml:space="preserve"> from the date of the transfer</w:t>
      </w:r>
      <w:r w:rsidRPr="00437E23">
        <w:rPr>
          <w:rFonts w:ascii="Calibri Light" w:hAnsi="Calibri Light"/>
          <w:szCs w:val="24"/>
          <w:lang w:val="en-GB"/>
        </w:rPr>
        <w:t xml:space="preserve">. </w:t>
      </w:r>
    </w:p>
    <w:p w:rsidR="00A22A33" w:rsidRPr="00437E23" w:rsidRDefault="00A22A33" w:rsidP="003E59C3">
      <w:pPr>
        <w:pStyle w:val="ListParagraph"/>
        <w:numPr>
          <w:ilvl w:val="0"/>
          <w:numId w:val="1"/>
        </w:numPr>
        <w:spacing w:before="60" w:after="60"/>
        <w:ind w:left="567" w:hanging="567"/>
        <w:contextualSpacing w:val="0"/>
        <w:jc w:val="both"/>
        <w:rPr>
          <w:rFonts w:ascii="Calibri Light" w:hAnsi="Calibri Light"/>
          <w:bCs/>
          <w:szCs w:val="24"/>
          <w:lang w:val="en-GB"/>
        </w:rPr>
      </w:pPr>
      <w:r w:rsidRPr="00437E23">
        <w:rPr>
          <w:rFonts w:ascii="Calibri Light" w:hAnsi="Calibri Light"/>
          <w:bCs/>
          <w:szCs w:val="24"/>
          <w:lang w:val="en-GB"/>
        </w:rPr>
        <w:t xml:space="preserve">No </w:t>
      </w:r>
      <w:r w:rsidRPr="00437E23">
        <w:rPr>
          <w:rFonts w:ascii="Calibri Light" w:hAnsi="Calibri Light"/>
          <w:szCs w:val="24"/>
          <w:lang w:val="en-GB"/>
        </w:rPr>
        <w:t>amount</w:t>
      </w:r>
      <w:r w:rsidRPr="00437E23">
        <w:rPr>
          <w:rFonts w:ascii="Calibri Light" w:hAnsi="Calibri Light"/>
          <w:bCs/>
          <w:szCs w:val="24"/>
          <w:lang w:val="en-GB"/>
        </w:rPr>
        <w:t xml:space="preserve"> shall be deducted or withheld by the MA, unless supported by the signed Contract, and no specific charge or other charge with equivalent effect shall be levied reducing these payments.</w:t>
      </w:r>
    </w:p>
    <w:p w:rsidR="00A22A33" w:rsidRDefault="00A22A33" w:rsidP="003E59C3">
      <w:pPr>
        <w:pStyle w:val="ListParagraph"/>
        <w:numPr>
          <w:ilvl w:val="0"/>
          <w:numId w:val="1"/>
        </w:numPr>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If exceptional circumstances occur, the MA may retain the payment to the Lead Beneficiary or request the Lead Beneficiary to retain the payment</w:t>
      </w:r>
      <w:r w:rsidR="00542D4D">
        <w:rPr>
          <w:rFonts w:ascii="Calibri Light" w:hAnsi="Calibri Light"/>
          <w:szCs w:val="24"/>
          <w:lang w:val="en-GB"/>
        </w:rPr>
        <w:t>s</w:t>
      </w:r>
      <w:r w:rsidRPr="00437E23">
        <w:rPr>
          <w:rFonts w:ascii="Calibri Light" w:hAnsi="Calibri Light"/>
          <w:szCs w:val="24"/>
          <w:lang w:val="en-GB"/>
        </w:rPr>
        <w:t xml:space="preserve"> to the Beneficiaries.</w:t>
      </w:r>
    </w:p>
    <w:p w:rsidR="00461D1E" w:rsidRPr="00437E23" w:rsidRDefault="00461D1E" w:rsidP="003E59C3">
      <w:pPr>
        <w:pStyle w:val="ListParagraph"/>
        <w:numPr>
          <w:ilvl w:val="0"/>
          <w:numId w:val="1"/>
        </w:numPr>
        <w:spacing w:before="60" w:after="60"/>
        <w:ind w:left="567" w:hanging="567"/>
        <w:contextualSpacing w:val="0"/>
        <w:jc w:val="both"/>
        <w:rPr>
          <w:rFonts w:ascii="Calibri Light" w:hAnsi="Calibri Light"/>
          <w:szCs w:val="24"/>
          <w:lang w:val="en-GB"/>
        </w:rPr>
      </w:pPr>
      <w:r>
        <w:rPr>
          <w:rFonts w:ascii="Calibri Light" w:hAnsi="Calibri Light"/>
          <w:szCs w:val="24"/>
          <w:lang w:val="en-US"/>
        </w:rPr>
        <w:t xml:space="preserve">If </w:t>
      </w:r>
      <w:r w:rsidRPr="00461D1E">
        <w:rPr>
          <w:rFonts w:ascii="Calibri Light" w:hAnsi="Calibri Light"/>
          <w:szCs w:val="24"/>
          <w:lang w:val="en-US"/>
        </w:rPr>
        <w:t>the Lead Beneficiary considers that the transfer should not be done to one or more Beneficiaries, either because the EU funds could be jeopardized, or because the contract was/is breached by the Beneficiary/Beneficiaries concerned, it shall consult the MA accordingly</w:t>
      </w:r>
      <w:r>
        <w:rPr>
          <w:rFonts w:ascii="Calibri Light" w:hAnsi="Calibri Light"/>
          <w:szCs w:val="24"/>
          <w:lang w:val="en-US"/>
        </w:rPr>
        <w:t>.</w:t>
      </w:r>
    </w:p>
    <w:p w:rsidR="00A22A33" w:rsidRPr="00437E23" w:rsidRDefault="00A22A33" w:rsidP="003E59C3">
      <w:pPr>
        <w:pStyle w:val="ListParagraph"/>
        <w:numPr>
          <w:ilvl w:val="0"/>
          <w:numId w:val="1"/>
        </w:numPr>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The MA shall make each payment under the condition of availability of funds.</w:t>
      </w:r>
    </w:p>
    <w:p w:rsidR="000B14BE" w:rsidRDefault="000B14BE" w:rsidP="00B67C51">
      <w:pPr>
        <w:spacing w:before="60" w:after="60"/>
        <w:jc w:val="both"/>
        <w:rPr>
          <w:rFonts w:ascii="Calibri Light" w:hAnsi="Calibri Light"/>
          <w:b/>
          <w:sz w:val="28"/>
          <w:szCs w:val="28"/>
          <w:lang w:val="en-US"/>
        </w:rPr>
      </w:pPr>
    </w:p>
    <w:p w:rsidR="00A22A33" w:rsidRPr="00437E23" w:rsidRDefault="00A22A33" w:rsidP="0052378E">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lastRenderedPageBreak/>
        <w:t>Payment request</w:t>
      </w:r>
    </w:p>
    <w:p w:rsidR="00A22A33" w:rsidRPr="00437E23" w:rsidRDefault="00A22A33" w:rsidP="003E59C3">
      <w:pPr>
        <w:pStyle w:val="ListParagraph"/>
        <w:numPr>
          <w:ilvl w:val="0"/>
          <w:numId w:val="1"/>
        </w:numPr>
        <w:spacing w:before="60" w:after="60"/>
        <w:ind w:left="567" w:hanging="567"/>
        <w:jc w:val="both"/>
        <w:rPr>
          <w:rFonts w:ascii="Calibri Light" w:hAnsi="Calibri Light"/>
          <w:bCs/>
          <w:szCs w:val="24"/>
          <w:lang w:val="en-GB"/>
        </w:rPr>
      </w:pPr>
      <w:r w:rsidRPr="00437E23">
        <w:rPr>
          <w:rFonts w:ascii="Calibri Light" w:hAnsi="Calibri Light"/>
          <w:bCs/>
          <w:szCs w:val="24"/>
          <w:lang w:val="en-GB"/>
        </w:rPr>
        <w:t xml:space="preserve">The </w:t>
      </w:r>
      <w:r w:rsidRPr="00437E23">
        <w:rPr>
          <w:rFonts w:ascii="Calibri Light" w:hAnsi="Calibri Light"/>
          <w:szCs w:val="24"/>
          <w:lang w:val="en-GB"/>
        </w:rPr>
        <w:t>payment</w:t>
      </w:r>
      <w:r w:rsidRPr="00437E23">
        <w:rPr>
          <w:rFonts w:ascii="Calibri Light" w:hAnsi="Calibri Light"/>
          <w:bCs/>
          <w:szCs w:val="24"/>
          <w:lang w:val="en-GB"/>
        </w:rPr>
        <w:t xml:space="preserve"> request shall be drafted </w:t>
      </w:r>
      <w:r w:rsidR="00542D4D">
        <w:rPr>
          <w:rFonts w:ascii="Calibri Light" w:hAnsi="Calibri Light"/>
          <w:bCs/>
          <w:szCs w:val="24"/>
          <w:lang w:val="en-GB"/>
        </w:rPr>
        <w:t xml:space="preserve">by the Lead Beneficiary </w:t>
      </w:r>
      <w:r w:rsidRPr="00437E23">
        <w:rPr>
          <w:rFonts w:ascii="Calibri Light" w:hAnsi="Calibri Light"/>
          <w:bCs/>
          <w:szCs w:val="24"/>
          <w:lang w:val="en-GB"/>
        </w:rPr>
        <w:t>using the model in Annex IV</w:t>
      </w:r>
      <w:r w:rsidR="00EC6EB4">
        <w:rPr>
          <w:rFonts w:ascii="Calibri Light" w:hAnsi="Calibri Light"/>
          <w:bCs/>
          <w:szCs w:val="24"/>
          <w:lang w:val="en-GB"/>
        </w:rPr>
        <w:t xml:space="preserve">, </w:t>
      </w:r>
      <w:r w:rsidR="00542D4D">
        <w:rPr>
          <w:rFonts w:ascii="Calibri Light" w:hAnsi="Calibri Light"/>
          <w:bCs/>
          <w:szCs w:val="24"/>
          <w:lang w:val="en-GB"/>
        </w:rPr>
        <w:t>based on the individual payment requests made by the Beneficiaries.</w:t>
      </w:r>
      <w:r w:rsidRPr="00437E23">
        <w:rPr>
          <w:rFonts w:ascii="Calibri Light" w:hAnsi="Calibri Light"/>
          <w:bCs/>
          <w:szCs w:val="24"/>
          <w:lang w:val="en-GB"/>
        </w:rPr>
        <w:t xml:space="preserve"> </w:t>
      </w:r>
      <w:r w:rsidR="00542D4D">
        <w:rPr>
          <w:rFonts w:ascii="Calibri Light" w:hAnsi="Calibri Light"/>
          <w:bCs/>
          <w:szCs w:val="24"/>
          <w:lang w:val="en-GB"/>
        </w:rPr>
        <w:t>The</w:t>
      </w:r>
      <w:r w:rsidR="00CE54B9" w:rsidRPr="00437E23">
        <w:rPr>
          <w:rFonts w:ascii="Calibri Light" w:hAnsi="Calibri Light"/>
          <w:bCs/>
          <w:szCs w:val="24"/>
          <w:lang w:val="en-GB"/>
        </w:rPr>
        <w:t xml:space="preserve"> interim and </w:t>
      </w:r>
      <w:r w:rsidR="00542D4D">
        <w:rPr>
          <w:rFonts w:ascii="Calibri Light" w:hAnsi="Calibri Light"/>
          <w:bCs/>
          <w:szCs w:val="24"/>
          <w:lang w:val="en-GB"/>
        </w:rPr>
        <w:t xml:space="preserve">the </w:t>
      </w:r>
      <w:r w:rsidR="00CE54B9" w:rsidRPr="00437E23">
        <w:rPr>
          <w:rFonts w:ascii="Calibri Light" w:hAnsi="Calibri Light"/>
          <w:bCs/>
          <w:szCs w:val="24"/>
          <w:lang w:val="en-GB"/>
        </w:rPr>
        <w:t xml:space="preserve">final </w:t>
      </w:r>
      <w:r w:rsidR="00542D4D">
        <w:rPr>
          <w:rFonts w:ascii="Calibri Light" w:hAnsi="Calibri Light"/>
          <w:bCs/>
          <w:szCs w:val="24"/>
          <w:lang w:val="en-GB"/>
        </w:rPr>
        <w:t xml:space="preserve">payment </w:t>
      </w:r>
      <w:r w:rsidR="00CE54B9" w:rsidRPr="00437E23">
        <w:rPr>
          <w:rFonts w:ascii="Calibri Light" w:hAnsi="Calibri Light"/>
          <w:bCs/>
          <w:szCs w:val="24"/>
          <w:lang w:val="en-GB"/>
        </w:rPr>
        <w:t xml:space="preserve">request </w:t>
      </w:r>
      <w:r w:rsidRPr="00437E23">
        <w:rPr>
          <w:rFonts w:ascii="Calibri Light" w:hAnsi="Calibri Light"/>
          <w:bCs/>
          <w:szCs w:val="24"/>
          <w:lang w:val="en-GB"/>
        </w:rPr>
        <w:t>shall be accompanied by:</w:t>
      </w:r>
    </w:p>
    <w:p w:rsidR="00A53D4B" w:rsidRDefault="00A53D4B" w:rsidP="003E59C3">
      <w:pPr>
        <w:pStyle w:val="ListParagraph"/>
        <w:numPr>
          <w:ilvl w:val="0"/>
          <w:numId w:val="24"/>
        </w:numPr>
        <w:autoSpaceDE w:val="0"/>
        <w:autoSpaceDN w:val="0"/>
        <w:adjustRightInd w:val="0"/>
        <w:spacing w:before="60" w:after="60"/>
        <w:jc w:val="both"/>
        <w:rPr>
          <w:rFonts w:ascii="Calibri Light" w:hAnsi="Calibri Light"/>
          <w:bCs/>
          <w:szCs w:val="24"/>
          <w:lang w:val="en-GB"/>
        </w:rPr>
      </w:pPr>
      <w:r>
        <w:rPr>
          <w:rFonts w:ascii="Calibri Light" w:hAnsi="Calibri Light"/>
          <w:bCs/>
          <w:szCs w:val="24"/>
          <w:lang w:val="en-GB"/>
        </w:rPr>
        <w:t xml:space="preserve">Consolidated </w:t>
      </w:r>
      <w:r w:rsidR="00A22A33" w:rsidRPr="00437E23">
        <w:rPr>
          <w:rFonts w:ascii="Calibri Light" w:hAnsi="Calibri Light"/>
          <w:bCs/>
          <w:szCs w:val="24"/>
          <w:lang w:val="en-GB"/>
        </w:rPr>
        <w:t xml:space="preserve">narrative </w:t>
      </w:r>
      <w:r>
        <w:rPr>
          <w:rFonts w:ascii="Calibri Light" w:hAnsi="Calibri Light"/>
          <w:bCs/>
          <w:szCs w:val="24"/>
          <w:lang w:val="en-GB"/>
        </w:rPr>
        <w:t>report</w:t>
      </w:r>
    </w:p>
    <w:p w:rsidR="00A22A33" w:rsidRPr="00437E23" w:rsidRDefault="00A53D4B" w:rsidP="003E59C3">
      <w:pPr>
        <w:pStyle w:val="ListParagraph"/>
        <w:numPr>
          <w:ilvl w:val="0"/>
          <w:numId w:val="24"/>
        </w:numPr>
        <w:autoSpaceDE w:val="0"/>
        <w:autoSpaceDN w:val="0"/>
        <w:adjustRightInd w:val="0"/>
        <w:spacing w:before="60" w:after="60"/>
        <w:jc w:val="both"/>
        <w:rPr>
          <w:rFonts w:ascii="Calibri Light" w:hAnsi="Calibri Light"/>
          <w:bCs/>
          <w:szCs w:val="24"/>
          <w:lang w:val="en-GB"/>
        </w:rPr>
      </w:pPr>
      <w:r>
        <w:rPr>
          <w:rFonts w:ascii="Calibri Light" w:hAnsi="Calibri Light"/>
          <w:bCs/>
          <w:szCs w:val="24"/>
          <w:lang w:val="en-GB"/>
        </w:rPr>
        <w:t xml:space="preserve">Consolidated and individual </w:t>
      </w:r>
      <w:r w:rsidR="00A22A33" w:rsidRPr="00437E23">
        <w:rPr>
          <w:rFonts w:ascii="Calibri Light" w:hAnsi="Calibri Light"/>
          <w:bCs/>
          <w:szCs w:val="24"/>
          <w:lang w:val="en-GB"/>
        </w:rPr>
        <w:t>financial report</w:t>
      </w:r>
      <w:r w:rsidR="00EC6EB4">
        <w:rPr>
          <w:rFonts w:ascii="Calibri Light" w:hAnsi="Calibri Light"/>
          <w:bCs/>
          <w:szCs w:val="24"/>
          <w:lang w:val="en-GB"/>
        </w:rPr>
        <w:t>s</w:t>
      </w:r>
      <w:r w:rsidR="00A22A33" w:rsidRPr="00437E23">
        <w:rPr>
          <w:rFonts w:ascii="Calibri Light" w:hAnsi="Calibri Light"/>
          <w:bCs/>
          <w:szCs w:val="24"/>
          <w:lang w:val="en-GB"/>
        </w:rPr>
        <w:t xml:space="preserve"> in line with Article 5;</w:t>
      </w:r>
    </w:p>
    <w:p w:rsidR="00A22A33" w:rsidRDefault="00A53D4B" w:rsidP="003E59C3">
      <w:pPr>
        <w:pStyle w:val="ListParagraph"/>
        <w:numPr>
          <w:ilvl w:val="0"/>
          <w:numId w:val="24"/>
        </w:numPr>
        <w:autoSpaceDE w:val="0"/>
        <w:autoSpaceDN w:val="0"/>
        <w:adjustRightInd w:val="0"/>
        <w:spacing w:before="60" w:after="60"/>
        <w:jc w:val="both"/>
        <w:rPr>
          <w:rFonts w:ascii="Calibri Light" w:hAnsi="Calibri Light"/>
          <w:bCs/>
          <w:szCs w:val="24"/>
          <w:lang w:val="en-GB"/>
        </w:rPr>
      </w:pPr>
      <w:r>
        <w:rPr>
          <w:rFonts w:ascii="Calibri Light" w:hAnsi="Calibri Light"/>
          <w:bCs/>
          <w:szCs w:val="24"/>
          <w:lang w:val="en-GB"/>
        </w:rPr>
        <w:t>C</w:t>
      </w:r>
      <w:r w:rsidR="00326C6E">
        <w:rPr>
          <w:rFonts w:ascii="Calibri Light" w:hAnsi="Calibri Light"/>
          <w:bCs/>
          <w:szCs w:val="24"/>
          <w:lang w:val="en-GB"/>
        </w:rPr>
        <w:t>onsolidated</w:t>
      </w:r>
      <w:r w:rsidR="00A22A33" w:rsidRPr="00437E23">
        <w:rPr>
          <w:rFonts w:ascii="Calibri Light" w:hAnsi="Calibri Light"/>
          <w:bCs/>
          <w:szCs w:val="24"/>
          <w:lang w:val="en-GB"/>
        </w:rPr>
        <w:t xml:space="preserve"> </w:t>
      </w:r>
      <w:r>
        <w:rPr>
          <w:rFonts w:ascii="Calibri Light" w:hAnsi="Calibri Light"/>
          <w:bCs/>
          <w:szCs w:val="24"/>
          <w:lang w:val="en-GB"/>
        </w:rPr>
        <w:t xml:space="preserve">and individual </w:t>
      </w:r>
      <w:r w:rsidR="00A22A33" w:rsidRPr="00437E23">
        <w:rPr>
          <w:rFonts w:ascii="Calibri Light" w:hAnsi="Calibri Light"/>
          <w:bCs/>
          <w:szCs w:val="24"/>
          <w:lang w:val="en-GB"/>
        </w:rPr>
        <w:t>expenditure verification report</w:t>
      </w:r>
      <w:r>
        <w:rPr>
          <w:rFonts w:ascii="Calibri Light" w:hAnsi="Calibri Light"/>
          <w:bCs/>
          <w:szCs w:val="24"/>
          <w:lang w:val="en-GB"/>
        </w:rPr>
        <w:t>s</w:t>
      </w:r>
      <w:r w:rsidR="00CE54B9" w:rsidRPr="00437E23">
        <w:rPr>
          <w:rFonts w:ascii="Calibri Light" w:hAnsi="Calibri Light"/>
          <w:bCs/>
          <w:szCs w:val="24"/>
          <w:lang w:val="en-GB"/>
        </w:rPr>
        <w:t xml:space="preserve"> in line with Article 4.</w:t>
      </w:r>
      <w:r w:rsidR="00D01D10">
        <w:rPr>
          <w:rFonts w:ascii="Calibri Light" w:hAnsi="Calibri Light"/>
          <w:bCs/>
          <w:szCs w:val="24"/>
          <w:lang w:val="en-GB"/>
        </w:rPr>
        <w:t>9</w:t>
      </w:r>
      <w:r w:rsidR="00A22A33" w:rsidRPr="00437E23">
        <w:rPr>
          <w:rFonts w:ascii="Calibri Light" w:hAnsi="Calibri Light"/>
          <w:bCs/>
          <w:szCs w:val="24"/>
          <w:lang w:val="en-GB"/>
        </w:rPr>
        <w:t>.</w:t>
      </w:r>
    </w:p>
    <w:p w:rsidR="00551F45" w:rsidRPr="0086781F" w:rsidRDefault="00551F45" w:rsidP="003E59C3">
      <w:pPr>
        <w:pStyle w:val="ListParagraph"/>
        <w:numPr>
          <w:ilvl w:val="0"/>
          <w:numId w:val="24"/>
        </w:numPr>
        <w:rPr>
          <w:rFonts w:ascii="Calibri Light" w:hAnsi="Calibri Light"/>
          <w:bCs/>
          <w:szCs w:val="24"/>
          <w:lang w:val="en-GB"/>
        </w:rPr>
      </w:pPr>
      <w:r w:rsidRPr="0086781F">
        <w:rPr>
          <w:rFonts w:ascii="Calibri Light" w:hAnsi="Calibri Light"/>
          <w:bCs/>
          <w:szCs w:val="24"/>
          <w:lang w:val="en-GB"/>
        </w:rPr>
        <w:t>an updated budget cashflow for the following reporting period in case of request of further pre-financing;</w:t>
      </w:r>
    </w:p>
    <w:p w:rsidR="00551F45" w:rsidRPr="00437E23" w:rsidRDefault="00551F45" w:rsidP="00551F45">
      <w:pPr>
        <w:pStyle w:val="ListParagraph"/>
        <w:autoSpaceDE w:val="0"/>
        <w:autoSpaceDN w:val="0"/>
        <w:adjustRightInd w:val="0"/>
        <w:spacing w:before="60" w:after="60"/>
        <w:ind w:left="927"/>
        <w:jc w:val="both"/>
        <w:rPr>
          <w:rFonts w:ascii="Calibri Light" w:hAnsi="Calibri Light"/>
          <w:bCs/>
          <w:szCs w:val="24"/>
          <w:lang w:val="en-GB"/>
        </w:rPr>
      </w:pPr>
    </w:p>
    <w:p w:rsidR="00A22A33" w:rsidRPr="00437E23" w:rsidRDefault="00A22A33" w:rsidP="0052378E">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Expenditure verification report</w:t>
      </w:r>
      <w:r w:rsidR="00542D4D">
        <w:rPr>
          <w:rFonts w:ascii="Calibri Light" w:hAnsi="Calibri Light"/>
          <w:b/>
          <w:sz w:val="28"/>
          <w:szCs w:val="28"/>
          <w:lang w:val="en-US"/>
        </w:rPr>
        <w:t>s</w:t>
      </w:r>
    </w:p>
    <w:p w:rsidR="00A22A33" w:rsidRPr="00437E23" w:rsidRDefault="00A22A33" w:rsidP="003E59C3">
      <w:pPr>
        <w:pStyle w:val="ListParagraph"/>
        <w:numPr>
          <w:ilvl w:val="0"/>
          <w:numId w:val="1"/>
        </w:numPr>
        <w:spacing w:before="60" w:after="60"/>
        <w:ind w:left="567" w:hanging="567"/>
        <w:jc w:val="both"/>
        <w:rPr>
          <w:rFonts w:ascii="Calibri Light" w:hAnsi="Calibri Light"/>
          <w:bCs/>
          <w:szCs w:val="24"/>
          <w:lang w:val="en-GB"/>
        </w:rPr>
      </w:pPr>
      <w:r w:rsidRPr="00437E23">
        <w:rPr>
          <w:rFonts w:ascii="Calibri Light" w:hAnsi="Calibri Light"/>
          <w:bCs/>
          <w:szCs w:val="24"/>
          <w:lang w:val="en-GB"/>
        </w:rPr>
        <w:t xml:space="preserve">A report on the </w:t>
      </w:r>
      <w:r w:rsidR="00C264E9" w:rsidRPr="00437E23">
        <w:rPr>
          <w:rFonts w:ascii="Calibri Light" w:hAnsi="Calibri Light"/>
          <w:bCs/>
          <w:szCs w:val="24"/>
          <w:lang w:val="en-GB"/>
        </w:rPr>
        <w:t xml:space="preserve">verification </w:t>
      </w:r>
      <w:r w:rsidRPr="00437E23">
        <w:rPr>
          <w:rFonts w:ascii="Calibri Light" w:hAnsi="Calibri Light"/>
          <w:bCs/>
          <w:szCs w:val="24"/>
          <w:lang w:val="en-GB"/>
        </w:rPr>
        <w:t>of the project’s expenditure, conforming to the instructions of the MA according to Article 1.1</w:t>
      </w:r>
      <w:r w:rsidR="003505EE">
        <w:rPr>
          <w:rFonts w:ascii="Calibri Light" w:hAnsi="Calibri Light"/>
          <w:bCs/>
          <w:szCs w:val="24"/>
          <w:lang w:val="en-GB"/>
        </w:rPr>
        <w:t>2</w:t>
      </w:r>
      <w:r w:rsidRPr="00437E23">
        <w:rPr>
          <w:rFonts w:ascii="Calibri Light" w:hAnsi="Calibri Light"/>
          <w:bCs/>
          <w:szCs w:val="24"/>
          <w:lang w:val="en-GB"/>
        </w:rPr>
        <w:t xml:space="preserve">, produced by a controller appointed </w:t>
      </w:r>
      <w:r w:rsidRPr="0016790C">
        <w:rPr>
          <w:rFonts w:ascii="Calibri Light" w:hAnsi="Calibri Light"/>
          <w:bCs/>
          <w:szCs w:val="24"/>
          <w:lang w:val="en-GB"/>
        </w:rPr>
        <w:t>in accordance with the control system established at national level</w:t>
      </w:r>
      <w:r w:rsidRPr="00437E23">
        <w:rPr>
          <w:rFonts w:ascii="Calibri Light" w:hAnsi="Calibri Light"/>
          <w:bCs/>
          <w:szCs w:val="24"/>
          <w:lang w:val="en-GB"/>
        </w:rPr>
        <w:t>, shall be attached to:</w:t>
      </w:r>
    </w:p>
    <w:p w:rsidR="00A22A33" w:rsidRPr="00437E23" w:rsidRDefault="00A22A33" w:rsidP="003E59C3">
      <w:pPr>
        <w:pStyle w:val="ListParagraph"/>
        <w:numPr>
          <w:ilvl w:val="0"/>
          <w:numId w:val="23"/>
        </w:numPr>
        <w:tabs>
          <w:tab w:val="left" w:pos="851"/>
          <w:tab w:val="left" w:pos="4536"/>
        </w:tabs>
        <w:spacing w:before="60" w:after="60"/>
        <w:ind w:left="851" w:hanging="284"/>
        <w:contextualSpacing w:val="0"/>
        <w:jc w:val="both"/>
        <w:rPr>
          <w:rFonts w:ascii="Calibri Light" w:hAnsi="Calibri Light"/>
          <w:szCs w:val="24"/>
          <w:lang w:val="en-GB"/>
        </w:rPr>
      </w:pPr>
      <w:r w:rsidRPr="00437E23">
        <w:rPr>
          <w:rFonts w:ascii="Calibri Light" w:hAnsi="Calibri Light"/>
          <w:szCs w:val="24"/>
          <w:lang w:val="en-GB"/>
        </w:rPr>
        <w:t>any request for interim payment;</w:t>
      </w:r>
    </w:p>
    <w:p w:rsidR="00A22A33" w:rsidRPr="00437E23" w:rsidRDefault="00A22A33" w:rsidP="003E59C3">
      <w:pPr>
        <w:pStyle w:val="ListParagraph"/>
        <w:numPr>
          <w:ilvl w:val="0"/>
          <w:numId w:val="23"/>
        </w:numPr>
        <w:tabs>
          <w:tab w:val="left" w:pos="851"/>
          <w:tab w:val="left" w:pos="4536"/>
        </w:tabs>
        <w:spacing w:before="60" w:after="60"/>
        <w:ind w:left="851" w:hanging="284"/>
        <w:contextualSpacing w:val="0"/>
        <w:jc w:val="both"/>
        <w:rPr>
          <w:rFonts w:ascii="Calibri Light" w:hAnsi="Calibri Light"/>
          <w:bCs/>
          <w:szCs w:val="24"/>
          <w:lang w:val="en-GB"/>
        </w:rPr>
      </w:pPr>
      <w:r w:rsidRPr="00437E23">
        <w:rPr>
          <w:rFonts w:ascii="Calibri Light" w:hAnsi="Calibri Light"/>
          <w:szCs w:val="24"/>
          <w:lang w:val="en-GB"/>
        </w:rPr>
        <w:t>any</w:t>
      </w:r>
      <w:r w:rsidRPr="00437E23">
        <w:rPr>
          <w:rFonts w:ascii="Calibri Light" w:hAnsi="Calibri Light"/>
          <w:bCs/>
          <w:szCs w:val="24"/>
          <w:lang w:val="en-GB"/>
        </w:rPr>
        <w:t xml:space="preserve"> final report.</w:t>
      </w:r>
    </w:p>
    <w:p w:rsidR="00A22A33" w:rsidRPr="00437E23" w:rsidRDefault="00A22A33"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The Lead Beneficiary will submit to the MA</w:t>
      </w:r>
      <w:r w:rsidR="00C264E9" w:rsidRPr="00437E23">
        <w:rPr>
          <w:rFonts w:ascii="Calibri Light" w:hAnsi="Calibri Light"/>
          <w:bCs/>
          <w:szCs w:val="24"/>
          <w:lang w:val="en-GB"/>
        </w:rPr>
        <w:t>/JTS</w:t>
      </w:r>
      <w:r w:rsidRPr="00437E23">
        <w:rPr>
          <w:rFonts w:ascii="Calibri Light" w:hAnsi="Calibri Light"/>
          <w:bCs/>
          <w:szCs w:val="24"/>
          <w:lang w:val="en-GB"/>
        </w:rPr>
        <w:t xml:space="preserve"> the </w:t>
      </w:r>
      <w:r w:rsidR="00326C6E">
        <w:rPr>
          <w:rFonts w:ascii="Calibri Light" w:hAnsi="Calibri Light"/>
          <w:bCs/>
          <w:szCs w:val="24"/>
          <w:lang w:val="en-GB"/>
        </w:rPr>
        <w:t xml:space="preserve">consolidated </w:t>
      </w:r>
      <w:r w:rsidRPr="00437E23">
        <w:rPr>
          <w:rFonts w:ascii="Calibri Light" w:hAnsi="Calibri Light"/>
          <w:bCs/>
          <w:szCs w:val="24"/>
          <w:lang w:val="en-GB"/>
        </w:rPr>
        <w:t xml:space="preserve">expenditure verification </w:t>
      </w:r>
      <w:r w:rsidR="00C264E9" w:rsidRPr="00437E23">
        <w:rPr>
          <w:rFonts w:ascii="Calibri Light" w:hAnsi="Calibri Light"/>
          <w:bCs/>
          <w:szCs w:val="24"/>
          <w:lang w:val="en-GB"/>
        </w:rPr>
        <w:t xml:space="preserve">report </w:t>
      </w:r>
      <w:r w:rsidR="00A63FB3">
        <w:rPr>
          <w:rFonts w:ascii="Calibri Light" w:hAnsi="Calibri Light"/>
          <w:bCs/>
          <w:szCs w:val="24"/>
          <w:lang w:val="en-GB"/>
        </w:rPr>
        <w:t xml:space="preserve">comprising </w:t>
      </w:r>
      <w:r w:rsidRPr="00437E23">
        <w:rPr>
          <w:rFonts w:ascii="Calibri Light" w:hAnsi="Calibri Light"/>
          <w:bCs/>
          <w:szCs w:val="24"/>
          <w:lang w:val="en-GB"/>
        </w:rPr>
        <w:t xml:space="preserve">all the factual findings from the controllers. </w:t>
      </w:r>
    </w:p>
    <w:p w:rsidR="00A22A33" w:rsidRPr="00437E23" w:rsidRDefault="00B24F50" w:rsidP="0052378E">
      <w:pPr>
        <w:autoSpaceDE w:val="0"/>
        <w:autoSpaceDN w:val="0"/>
        <w:adjustRightInd w:val="0"/>
        <w:spacing w:before="60" w:after="60"/>
        <w:ind w:left="567"/>
        <w:jc w:val="both"/>
        <w:rPr>
          <w:rFonts w:ascii="Calibri Light" w:hAnsi="Calibri Light"/>
          <w:bCs/>
          <w:szCs w:val="24"/>
          <w:lang w:val="en-GB"/>
        </w:rPr>
      </w:pPr>
      <w:r>
        <w:rPr>
          <w:rFonts w:ascii="Calibri Light" w:hAnsi="Calibri Light"/>
          <w:bCs/>
          <w:szCs w:val="24"/>
          <w:lang w:val="en-GB"/>
        </w:rPr>
        <w:t>Based on the technical and financial report</w:t>
      </w:r>
      <w:r w:rsidR="00AD3EBB">
        <w:rPr>
          <w:rFonts w:ascii="Calibri Light" w:hAnsi="Calibri Light"/>
          <w:bCs/>
          <w:szCs w:val="24"/>
          <w:lang w:val="en-GB"/>
        </w:rPr>
        <w:t>s</w:t>
      </w:r>
      <w:r w:rsidR="00E82FDD">
        <w:rPr>
          <w:rFonts w:ascii="Calibri Light" w:hAnsi="Calibri Light"/>
          <w:bCs/>
          <w:szCs w:val="24"/>
          <w:lang w:val="en-GB"/>
        </w:rPr>
        <w:t xml:space="preserve"> drafted by </w:t>
      </w:r>
      <w:r w:rsidR="00E82FDD" w:rsidRPr="00437E23">
        <w:rPr>
          <w:rFonts w:ascii="Calibri Light" w:hAnsi="Calibri Light"/>
          <w:bCs/>
          <w:szCs w:val="24"/>
          <w:lang w:val="en-GB"/>
        </w:rPr>
        <w:t>the Lead Beneficiary and the Beneficiaries</w:t>
      </w:r>
      <w:r w:rsidR="00E82FDD">
        <w:rPr>
          <w:rFonts w:ascii="Calibri Light" w:hAnsi="Calibri Light"/>
          <w:bCs/>
          <w:szCs w:val="24"/>
          <w:lang w:val="en-GB"/>
        </w:rPr>
        <w:t>, and the corresponding evidence</w:t>
      </w:r>
      <w:r>
        <w:rPr>
          <w:rFonts w:ascii="Calibri Light" w:hAnsi="Calibri Light"/>
          <w:bCs/>
          <w:szCs w:val="24"/>
          <w:lang w:val="en-GB"/>
        </w:rPr>
        <w:t>, e</w:t>
      </w:r>
      <w:r w:rsidR="00E039E6">
        <w:rPr>
          <w:rFonts w:ascii="Calibri Light" w:hAnsi="Calibri Light"/>
          <w:bCs/>
          <w:szCs w:val="24"/>
          <w:lang w:val="en-GB"/>
        </w:rPr>
        <w:t>ach</w:t>
      </w:r>
      <w:r w:rsidR="00E039E6" w:rsidRPr="00437E23">
        <w:rPr>
          <w:rFonts w:ascii="Calibri Light" w:hAnsi="Calibri Light"/>
          <w:bCs/>
          <w:szCs w:val="24"/>
          <w:lang w:val="en-GB"/>
        </w:rPr>
        <w:t xml:space="preserve"> </w:t>
      </w:r>
      <w:r w:rsidR="00A22A33" w:rsidRPr="00437E23">
        <w:rPr>
          <w:rFonts w:ascii="Calibri Light" w:hAnsi="Calibri Light"/>
          <w:bCs/>
          <w:szCs w:val="24"/>
          <w:lang w:val="en-GB"/>
        </w:rPr>
        <w:t xml:space="preserve">controller </w:t>
      </w:r>
      <w:r w:rsidR="00C264E9" w:rsidRPr="00437E23">
        <w:rPr>
          <w:rFonts w:ascii="Calibri Light" w:hAnsi="Calibri Light"/>
          <w:bCs/>
          <w:szCs w:val="24"/>
          <w:lang w:val="en-GB"/>
        </w:rPr>
        <w:t>verifies</w:t>
      </w:r>
      <w:r w:rsidR="00E039E6">
        <w:rPr>
          <w:rFonts w:ascii="Calibri Light" w:hAnsi="Calibri Light"/>
          <w:bCs/>
          <w:szCs w:val="24"/>
          <w:lang w:val="en-GB"/>
        </w:rPr>
        <w:t xml:space="preserve"> </w:t>
      </w:r>
      <w:r w:rsidR="00A22A33" w:rsidRPr="00437E23">
        <w:rPr>
          <w:rFonts w:ascii="Calibri Light" w:hAnsi="Calibri Light"/>
          <w:bCs/>
          <w:szCs w:val="24"/>
          <w:lang w:val="en-GB"/>
        </w:rPr>
        <w:t>whether the costs declared are eligible</w:t>
      </w:r>
      <w:r w:rsidR="00C264E9" w:rsidRPr="00437E23">
        <w:rPr>
          <w:rFonts w:ascii="Calibri Light" w:hAnsi="Calibri Light"/>
          <w:bCs/>
          <w:szCs w:val="24"/>
          <w:lang w:val="en-GB"/>
        </w:rPr>
        <w:t xml:space="preserve"> including necessary for the implementation of the project,</w:t>
      </w:r>
      <w:r w:rsidR="00A22A33" w:rsidRPr="00437E23">
        <w:rPr>
          <w:rFonts w:ascii="Calibri Light" w:hAnsi="Calibri Light"/>
          <w:bCs/>
          <w:szCs w:val="24"/>
          <w:lang w:val="en-GB"/>
        </w:rPr>
        <w:t xml:space="preserve"> in accordance with the Contract</w:t>
      </w:r>
      <w:r w:rsidR="007E61AD">
        <w:rPr>
          <w:rFonts w:ascii="Calibri Light" w:hAnsi="Calibri Light"/>
          <w:bCs/>
          <w:szCs w:val="24"/>
          <w:lang w:val="en-GB"/>
        </w:rPr>
        <w:t xml:space="preserve"> provisions</w:t>
      </w:r>
      <w:r w:rsidR="00A22A33" w:rsidRPr="00437E23">
        <w:rPr>
          <w:rFonts w:ascii="Calibri Light" w:hAnsi="Calibri Light"/>
          <w:bCs/>
          <w:szCs w:val="24"/>
          <w:lang w:val="en-GB"/>
        </w:rPr>
        <w:t>, as well as the revenue of the project</w:t>
      </w:r>
      <w:r w:rsidR="002063C0">
        <w:rPr>
          <w:rFonts w:ascii="Calibri Light" w:hAnsi="Calibri Light"/>
          <w:bCs/>
          <w:szCs w:val="24"/>
          <w:lang w:val="en-GB"/>
        </w:rPr>
        <w:t xml:space="preserve"> including the interest from the grant</w:t>
      </w:r>
      <w:r w:rsidR="00A22A33" w:rsidRPr="00437E23">
        <w:rPr>
          <w:rFonts w:ascii="Calibri Light" w:hAnsi="Calibri Light"/>
          <w:bCs/>
          <w:szCs w:val="24"/>
          <w:lang w:val="en-GB"/>
        </w:rPr>
        <w:t xml:space="preserve"> and issues an expenditure verification report conforming to the instructions of the MA according to Article 1.1</w:t>
      </w:r>
      <w:r w:rsidR="00F7512F">
        <w:rPr>
          <w:rFonts w:ascii="Calibri Light" w:hAnsi="Calibri Light"/>
          <w:bCs/>
          <w:szCs w:val="24"/>
          <w:lang w:val="en-GB"/>
        </w:rPr>
        <w:t>2</w:t>
      </w:r>
      <w:r w:rsidR="00A22A33" w:rsidRPr="00437E23">
        <w:rPr>
          <w:rFonts w:ascii="Calibri Light" w:hAnsi="Calibri Light"/>
          <w:bCs/>
          <w:szCs w:val="24"/>
          <w:lang w:val="en-GB"/>
        </w:rPr>
        <w:t xml:space="preserve">. </w:t>
      </w:r>
    </w:p>
    <w:p w:rsidR="00A22A33" w:rsidRPr="00437E23" w:rsidRDefault="00A22A33"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The Lead Beneficiary and the Beneficiaries grant the controller</w:t>
      </w:r>
      <w:r w:rsidR="00B24F50">
        <w:rPr>
          <w:rFonts w:ascii="Calibri Light" w:hAnsi="Calibri Light"/>
          <w:bCs/>
          <w:szCs w:val="24"/>
          <w:lang w:val="en-GB"/>
        </w:rPr>
        <w:t>s</w:t>
      </w:r>
      <w:r w:rsidRPr="00437E23">
        <w:rPr>
          <w:rFonts w:ascii="Calibri Light" w:hAnsi="Calibri Light"/>
          <w:bCs/>
          <w:szCs w:val="24"/>
          <w:lang w:val="en-GB"/>
        </w:rPr>
        <w:t xml:space="preserve"> all access rights necessary for the </w:t>
      </w:r>
      <w:r w:rsidR="00C264E9" w:rsidRPr="00437E23">
        <w:rPr>
          <w:rFonts w:ascii="Calibri Light" w:hAnsi="Calibri Light"/>
          <w:bCs/>
          <w:szCs w:val="24"/>
          <w:lang w:val="en-GB"/>
        </w:rPr>
        <w:t>verification</w:t>
      </w:r>
      <w:r w:rsidRPr="00437E23">
        <w:rPr>
          <w:rFonts w:ascii="Calibri Light" w:hAnsi="Calibri Light"/>
          <w:bCs/>
          <w:szCs w:val="24"/>
          <w:lang w:val="en-GB"/>
        </w:rPr>
        <w:t>.</w:t>
      </w:r>
    </w:p>
    <w:p w:rsidR="00A22A33" w:rsidRPr="00437E23" w:rsidRDefault="00A22A33"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 xml:space="preserve">The expenditure </w:t>
      </w:r>
      <w:r w:rsidR="00C264E9" w:rsidRPr="00437E23">
        <w:rPr>
          <w:rFonts w:ascii="Calibri Light" w:hAnsi="Calibri Light"/>
          <w:bCs/>
          <w:szCs w:val="24"/>
          <w:lang w:val="en-GB"/>
        </w:rPr>
        <w:t xml:space="preserve">verification </w:t>
      </w:r>
      <w:r w:rsidRPr="00437E23">
        <w:rPr>
          <w:rFonts w:ascii="Calibri Light" w:hAnsi="Calibri Light"/>
          <w:bCs/>
          <w:szCs w:val="24"/>
          <w:lang w:val="en-GB"/>
        </w:rPr>
        <w:t xml:space="preserve">report accompanying a request for payment of the final balance covers all expenditures not covered by any previous expenditure </w:t>
      </w:r>
      <w:r w:rsidR="00C264E9" w:rsidRPr="00437E23">
        <w:rPr>
          <w:rFonts w:ascii="Calibri Light" w:hAnsi="Calibri Light"/>
          <w:bCs/>
          <w:szCs w:val="24"/>
          <w:lang w:val="en-GB"/>
        </w:rPr>
        <w:t xml:space="preserve">verification </w:t>
      </w:r>
      <w:r w:rsidRPr="00437E23">
        <w:rPr>
          <w:rFonts w:ascii="Calibri Light" w:hAnsi="Calibri Light"/>
          <w:bCs/>
          <w:szCs w:val="24"/>
          <w:lang w:val="en-GB"/>
        </w:rPr>
        <w:t>report.</w:t>
      </w:r>
    </w:p>
    <w:p w:rsidR="00556C1F" w:rsidRDefault="00A22A33"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 xml:space="preserve">Based on the expenditure </w:t>
      </w:r>
      <w:r w:rsidR="00C264E9" w:rsidRPr="00437E23">
        <w:rPr>
          <w:rFonts w:ascii="Calibri Light" w:hAnsi="Calibri Light"/>
          <w:bCs/>
          <w:szCs w:val="24"/>
          <w:lang w:val="en-GB"/>
        </w:rPr>
        <w:t xml:space="preserve">verification </w:t>
      </w:r>
      <w:r w:rsidRPr="00437E23">
        <w:rPr>
          <w:rFonts w:ascii="Calibri Light" w:hAnsi="Calibri Light"/>
          <w:bCs/>
          <w:szCs w:val="24"/>
          <w:lang w:val="en-GB"/>
        </w:rPr>
        <w:t>report</w:t>
      </w:r>
      <w:r w:rsidR="00B24F50">
        <w:rPr>
          <w:rFonts w:ascii="Calibri Light" w:hAnsi="Calibri Light"/>
          <w:bCs/>
          <w:szCs w:val="24"/>
          <w:lang w:val="en-GB"/>
        </w:rPr>
        <w:t>s</w:t>
      </w:r>
      <w:r w:rsidRPr="00437E23">
        <w:rPr>
          <w:rFonts w:ascii="Calibri Light" w:hAnsi="Calibri Light"/>
          <w:bCs/>
          <w:szCs w:val="24"/>
          <w:lang w:val="en-GB"/>
        </w:rPr>
        <w:t>, conforming to the instructions of the MA according to Article 1.1</w:t>
      </w:r>
      <w:r w:rsidR="00F7512F">
        <w:rPr>
          <w:rFonts w:ascii="Calibri Light" w:hAnsi="Calibri Light"/>
          <w:bCs/>
          <w:szCs w:val="24"/>
          <w:lang w:val="en-GB"/>
        </w:rPr>
        <w:t>2</w:t>
      </w:r>
      <w:r w:rsidRPr="00437E23">
        <w:rPr>
          <w:rFonts w:ascii="Calibri Light" w:hAnsi="Calibri Light"/>
          <w:bCs/>
          <w:szCs w:val="24"/>
          <w:lang w:val="en-GB"/>
        </w:rPr>
        <w:t xml:space="preserve">, the </w:t>
      </w:r>
      <w:r w:rsidR="00B24F50">
        <w:rPr>
          <w:rFonts w:ascii="Calibri Light" w:hAnsi="Calibri Light"/>
          <w:bCs/>
          <w:szCs w:val="24"/>
          <w:lang w:val="en-GB"/>
        </w:rPr>
        <w:t>MA</w:t>
      </w:r>
      <w:r w:rsidRPr="00437E23">
        <w:rPr>
          <w:rFonts w:ascii="Calibri Light" w:hAnsi="Calibri Light"/>
          <w:bCs/>
          <w:szCs w:val="24"/>
          <w:lang w:val="en-GB"/>
        </w:rPr>
        <w:t xml:space="preserve"> determines the total amount of eligible expenditure and the amount of </w:t>
      </w:r>
      <w:r w:rsidR="00B24F50">
        <w:rPr>
          <w:rFonts w:ascii="Calibri Light" w:hAnsi="Calibri Light"/>
          <w:bCs/>
          <w:szCs w:val="24"/>
          <w:lang w:val="en-GB"/>
        </w:rPr>
        <w:t>MA</w:t>
      </w:r>
      <w:r w:rsidRPr="00437E23">
        <w:rPr>
          <w:rFonts w:ascii="Calibri Light" w:hAnsi="Calibri Light"/>
          <w:bCs/>
          <w:szCs w:val="24"/>
          <w:lang w:val="en-GB"/>
        </w:rPr>
        <w:t xml:space="preserve"> contribution, according to the provisions </w:t>
      </w:r>
      <w:r w:rsidR="00C264E9" w:rsidRPr="00437E23">
        <w:rPr>
          <w:rFonts w:ascii="Calibri Light" w:hAnsi="Calibri Light"/>
          <w:bCs/>
          <w:szCs w:val="24"/>
          <w:lang w:val="en-GB"/>
        </w:rPr>
        <w:t xml:space="preserve">of </w:t>
      </w:r>
      <w:r w:rsidRPr="00437E23">
        <w:rPr>
          <w:rFonts w:ascii="Calibri Light" w:hAnsi="Calibri Light"/>
          <w:bCs/>
          <w:szCs w:val="24"/>
          <w:lang w:val="en-GB"/>
        </w:rPr>
        <w:t>Article 3.2.</w:t>
      </w:r>
    </w:p>
    <w:p w:rsidR="00A22A33" w:rsidRDefault="00A22A33"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 xml:space="preserve"> </w:t>
      </w:r>
      <w:r w:rsidR="00556C1F" w:rsidRPr="00556C1F">
        <w:rPr>
          <w:rFonts w:ascii="Calibri Light" w:hAnsi="Calibri Light"/>
          <w:bCs/>
          <w:szCs w:val="24"/>
          <w:lang w:val="en-GB"/>
        </w:rPr>
        <w:t xml:space="preserve">No expenditures will be reimbursed by </w:t>
      </w:r>
      <w:r w:rsidR="00556C1F">
        <w:rPr>
          <w:rFonts w:ascii="Calibri Light" w:hAnsi="Calibri Light"/>
          <w:bCs/>
          <w:szCs w:val="24"/>
          <w:lang w:val="en-GB"/>
        </w:rPr>
        <w:t xml:space="preserve">the </w:t>
      </w:r>
      <w:r w:rsidR="00556C1F" w:rsidRPr="00556C1F">
        <w:rPr>
          <w:rFonts w:ascii="Calibri Light" w:hAnsi="Calibri Light"/>
          <w:bCs/>
          <w:szCs w:val="24"/>
          <w:lang w:val="en-GB"/>
        </w:rPr>
        <w:t>M</w:t>
      </w:r>
      <w:r w:rsidR="00A63FB3">
        <w:rPr>
          <w:rFonts w:ascii="Calibri Light" w:hAnsi="Calibri Light"/>
          <w:bCs/>
          <w:szCs w:val="24"/>
          <w:lang w:val="en-GB"/>
        </w:rPr>
        <w:t>A</w:t>
      </w:r>
      <w:r w:rsidR="00556C1F" w:rsidRPr="00556C1F">
        <w:rPr>
          <w:rFonts w:ascii="Calibri Light" w:hAnsi="Calibri Light"/>
          <w:bCs/>
          <w:szCs w:val="24"/>
          <w:lang w:val="en-GB"/>
        </w:rPr>
        <w:t xml:space="preserve"> to </w:t>
      </w:r>
      <w:r w:rsidR="00556C1F">
        <w:rPr>
          <w:rFonts w:ascii="Calibri Light" w:hAnsi="Calibri Light"/>
          <w:bCs/>
          <w:szCs w:val="24"/>
          <w:lang w:val="en-GB"/>
        </w:rPr>
        <w:t xml:space="preserve">the </w:t>
      </w:r>
      <w:r w:rsidR="00556C1F" w:rsidRPr="00556C1F">
        <w:rPr>
          <w:rFonts w:ascii="Calibri Light" w:hAnsi="Calibri Light"/>
          <w:bCs/>
          <w:szCs w:val="24"/>
          <w:lang w:val="en-GB"/>
        </w:rPr>
        <w:t xml:space="preserve">Lead Beneficiary without being verified by </w:t>
      </w:r>
      <w:r w:rsidR="00297A66">
        <w:rPr>
          <w:rFonts w:ascii="Calibri Light" w:hAnsi="Calibri Light"/>
          <w:bCs/>
          <w:szCs w:val="24"/>
          <w:lang w:val="en-GB"/>
        </w:rPr>
        <w:t>the</w:t>
      </w:r>
      <w:r w:rsidR="00297A66" w:rsidRPr="00556C1F">
        <w:rPr>
          <w:rFonts w:ascii="Calibri Light" w:hAnsi="Calibri Light"/>
          <w:bCs/>
          <w:szCs w:val="24"/>
          <w:lang w:val="en-GB"/>
        </w:rPr>
        <w:t xml:space="preserve"> </w:t>
      </w:r>
      <w:r w:rsidR="00556C1F" w:rsidRPr="00556C1F">
        <w:rPr>
          <w:rFonts w:ascii="Calibri Light" w:hAnsi="Calibri Light"/>
          <w:bCs/>
          <w:szCs w:val="24"/>
          <w:lang w:val="en-GB"/>
        </w:rPr>
        <w:t>controller</w:t>
      </w:r>
      <w:r w:rsidR="00556C1F">
        <w:rPr>
          <w:rFonts w:ascii="Calibri Light" w:hAnsi="Calibri Light"/>
          <w:bCs/>
          <w:szCs w:val="24"/>
          <w:lang w:val="en-GB"/>
        </w:rPr>
        <w:t>s</w:t>
      </w:r>
      <w:r w:rsidR="00556C1F" w:rsidRPr="00556C1F">
        <w:rPr>
          <w:rFonts w:ascii="Calibri Light" w:hAnsi="Calibri Light"/>
          <w:bCs/>
          <w:szCs w:val="24"/>
          <w:lang w:val="en-GB"/>
        </w:rPr>
        <w:t>.</w:t>
      </w:r>
    </w:p>
    <w:p w:rsidR="00556C1F" w:rsidRDefault="00556C1F" w:rsidP="0052378E">
      <w:pPr>
        <w:autoSpaceDE w:val="0"/>
        <w:autoSpaceDN w:val="0"/>
        <w:adjustRightInd w:val="0"/>
        <w:spacing w:before="60" w:after="60"/>
        <w:ind w:left="567"/>
        <w:jc w:val="both"/>
        <w:rPr>
          <w:rFonts w:ascii="Calibri Light" w:hAnsi="Calibri Light"/>
          <w:bCs/>
          <w:szCs w:val="24"/>
          <w:lang w:val="en-GB"/>
        </w:rPr>
      </w:pPr>
    </w:p>
    <w:p w:rsidR="00020F25" w:rsidRPr="00437E23" w:rsidRDefault="00020F25" w:rsidP="0052378E">
      <w:pPr>
        <w:autoSpaceDE w:val="0"/>
        <w:autoSpaceDN w:val="0"/>
        <w:adjustRightInd w:val="0"/>
        <w:spacing w:before="60" w:after="60"/>
        <w:ind w:left="567"/>
        <w:jc w:val="both"/>
        <w:rPr>
          <w:rFonts w:ascii="Calibri Light" w:hAnsi="Calibri Light"/>
          <w:bCs/>
          <w:szCs w:val="24"/>
          <w:lang w:val="en-GB"/>
        </w:rPr>
      </w:pPr>
    </w:p>
    <w:p w:rsidR="00A22A33" w:rsidRPr="00437E23" w:rsidRDefault="00A22A33" w:rsidP="0052378E">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Payment deadlines</w:t>
      </w:r>
    </w:p>
    <w:p w:rsidR="0016790C" w:rsidRDefault="0016790C" w:rsidP="003E59C3">
      <w:pPr>
        <w:pStyle w:val="ListParagraph"/>
        <w:numPr>
          <w:ilvl w:val="0"/>
          <w:numId w:val="1"/>
        </w:numPr>
        <w:spacing w:before="60" w:after="60"/>
        <w:ind w:left="567" w:hanging="567"/>
        <w:jc w:val="both"/>
        <w:rPr>
          <w:rFonts w:ascii="Calibri Light" w:hAnsi="Calibri Light"/>
          <w:bCs/>
          <w:szCs w:val="24"/>
          <w:lang w:val="en-GB"/>
        </w:rPr>
      </w:pPr>
      <w:r w:rsidRPr="0016790C">
        <w:rPr>
          <w:rFonts w:ascii="Calibri Light" w:hAnsi="Calibri Light"/>
          <w:szCs w:val="24"/>
          <w:lang w:val="en-GB"/>
        </w:rPr>
        <w:t xml:space="preserve"> </w:t>
      </w:r>
      <w:r w:rsidRPr="00437E23">
        <w:rPr>
          <w:rFonts w:ascii="Calibri Light" w:hAnsi="Calibri Light"/>
          <w:szCs w:val="24"/>
          <w:lang w:val="en-GB"/>
        </w:rPr>
        <w:t xml:space="preserve">The </w:t>
      </w:r>
      <w:r w:rsidR="00EC6EB4">
        <w:rPr>
          <w:rFonts w:ascii="Calibri Light" w:hAnsi="Calibri Light"/>
          <w:szCs w:val="24"/>
          <w:lang w:val="en-GB"/>
        </w:rPr>
        <w:t xml:space="preserve">first </w:t>
      </w:r>
      <w:r w:rsidRPr="00437E23">
        <w:rPr>
          <w:rFonts w:ascii="Calibri Light" w:hAnsi="Calibri Light"/>
          <w:szCs w:val="24"/>
          <w:lang w:val="en-GB"/>
        </w:rPr>
        <w:t xml:space="preserve">prefinancing instalment will be paid by the MA to the Lead Beneficiary within 30 days, as from the date of reception by the MA of </w:t>
      </w:r>
      <w:r w:rsidR="00D05536">
        <w:rPr>
          <w:rFonts w:ascii="Calibri Light" w:hAnsi="Calibri Light"/>
          <w:szCs w:val="24"/>
          <w:lang w:val="en-GB"/>
        </w:rPr>
        <w:t xml:space="preserve">the </w:t>
      </w:r>
      <w:r w:rsidRPr="00437E23">
        <w:rPr>
          <w:rFonts w:ascii="Calibri Light" w:hAnsi="Calibri Light"/>
          <w:szCs w:val="24"/>
          <w:lang w:val="en-GB"/>
        </w:rPr>
        <w:t>signed Contract accompanied by the prefinancing payment request</w:t>
      </w:r>
      <w:r w:rsidR="001E0622">
        <w:rPr>
          <w:rFonts w:ascii="Calibri Light" w:hAnsi="Calibri Light"/>
          <w:szCs w:val="24"/>
          <w:lang w:val="en-GB"/>
        </w:rPr>
        <w:t xml:space="preserve"> and,  proof of compliance </w:t>
      </w:r>
      <w:r w:rsidR="00D05536">
        <w:rPr>
          <w:rFonts w:ascii="Calibri Light" w:hAnsi="Calibri Light"/>
          <w:szCs w:val="24"/>
          <w:lang w:val="en-GB"/>
        </w:rPr>
        <w:t>with</w:t>
      </w:r>
      <w:r w:rsidR="001E0622">
        <w:rPr>
          <w:rFonts w:ascii="Calibri Light" w:hAnsi="Calibri Light"/>
          <w:szCs w:val="24"/>
          <w:lang w:val="en-GB"/>
        </w:rPr>
        <w:t xml:space="preserve"> the relevant formalities at </w:t>
      </w:r>
      <w:r w:rsidR="001E0622">
        <w:rPr>
          <w:rFonts w:ascii="Calibri Light" w:hAnsi="Calibri Light"/>
          <w:szCs w:val="24"/>
          <w:lang w:val="en-GB"/>
        </w:rPr>
        <w:lastRenderedPageBreak/>
        <w:t xml:space="preserve">national level necessary for the implementation of the project, </w:t>
      </w:r>
      <w:r w:rsidR="00CC6A31">
        <w:rPr>
          <w:rFonts w:ascii="Calibri Light" w:hAnsi="Calibri Light"/>
          <w:szCs w:val="24"/>
          <w:lang w:val="en-GB"/>
        </w:rPr>
        <w:t>i.e</w:t>
      </w:r>
      <w:r w:rsidR="001E0622">
        <w:rPr>
          <w:rFonts w:ascii="Calibri Light" w:hAnsi="Calibri Light"/>
          <w:szCs w:val="24"/>
          <w:lang w:val="en-GB"/>
        </w:rPr>
        <w:t xml:space="preserve"> proof of </w:t>
      </w:r>
      <w:r w:rsidR="005E5BE3">
        <w:rPr>
          <w:rFonts w:ascii="Calibri Light" w:hAnsi="Calibri Light"/>
          <w:szCs w:val="24"/>
          <w:lang w:val="en-GB"/>
        </w:rPr>
        <w:t xml:space="preserve">request for </w:t>
      </w:r>
      <w:r w:rsidR="001E0622">
        <w:rPr>
          <w:rFonts w:ascii="Calibri Light" w:hAnsi="Calibri Light"/>
          <w:szCs w:val="24"/>
          <w:lang w:val="en-GB"/>
        </w:rPr>
        <w:t xml:space="preserve">registration of the grant contract </w:t>
      </w:r>
      <w:r w:rsidR="00D05536">
        <w:rPr>
          <w:rFonts w:ascii="Calibri Light" w:hAnsi="Calibri Light"/>
          <w:szCs w:val="24"/>
          <w:lang w:val="en-GB"/>
        </w:rPr>
        <w:t>by</w:t>
      </w:r>
      <w:r w:rsidR="001E0622">
        <w:rPr>
          <w:rFonts w:ascii="Calibri Light" w:hAnsi="Calibri Light"/>
          <w:szCs w:val="24"/>
          <w:lang w:val="en-GB"/>
        </w:rPr>
        <w:t xml:space="preserve"> the National Authority</w:t>
      </w:r>
      <w:r w:rsidR="005E5BE3">
        <w:rPr>
          <w:rFonts w:ascii="Calibri Light" w:hAnsi="Calibri Light"/>
          <w:szCs w:val="24"/>
          <w:lang w:val="en-GB"/>
        </w:rPr>
        <w:t xml:space="preserve"> for each Moldovan Beneficiary</w:t>
      </w:r>
      <w:r>
        <w:rPr>
          <w:rFonts w:ascii="Calibri Light" w:hAnsi="Calibri Light"/>
          <w:szCs w:val="24"/>
          <w:lang w:val="en-GB"/>
        </w:rPr>
        <w:t>.</w:t>
      </w:r>
    </w:p>
    <w:p w:rsidR="00A22A33" w:rsidRPr="002E290C" w:rsidRDefault="00A22A33" w:rsidP="003E59C3">
      <w:pPr>
        <w:pStyle w:val="ListParagraph"/>
        <w:numPr>
          <w:ilvl w:val="0"/>
          <w:numId w:val="1"/>
        </w:numPr>
        <w:spacing w:before="60" w:after="60"/>
        <w:ind w:left="567" w:hanging="567"/>
        <w:jc w:val="both"/>
        <w:rPr>
          <w:rFonts w:ascii="Calibri Light" w:hAnsi="Calibri Light"/>
          <w:bCs/>
          <w:szCs w:val="24"/>
          <w:lang w:val="en-GB"/>
        </w:rPr>
      </w:pPr>
      <w:r w:rsidRPr="002E290C">
        <w:rPr>
          <w:rFonts w:ascii="Calibri Light" w:hAnsi="Calibri Light"/>
          <w:bCs/>
          <w:szCs w:val="24"/>
          <w:lang w:val="en-GB"/>
        </w:rPr>
        <w:t xml:space="preserve">Payments of the interim instalment and of the final balance shall be made </w:t>
      </w:r>
      <w:r w:rsidR="00B337A0" w:rsidRPr="002E290C">
        <w:rPr>
          <w:rFonts w:ascii="Calibri Light" w:hAnsi="Calibri Light"/>
          <w:bCs/>
          <w:szCs w:val="24"/>
          <w:lang w:val="en-GB"/>
        </w:rPr>
        <w:t xml:space="preserve">by the MA </w:t>
      </w:r>
      <w:r w:rsidRPr="002E290C">
        <w:rPr>
          <w:rFonts w:ascii="Calibri Light" w:hAnsi="Calibri Light"/>
          <w:bCs/>
          <w:szCs w:val="24"/>
          <w:lang w:val="en-GB"/>
        </w:rPr>
        <w:t xml:space="preserve">within 90 days of receipt of the payment request </w:t>
      </w:r>
      <w:r w:rsidR="00B337A0" w:rsidRPr="002E290C">
        <w:rPr>
          <w:rFonts w:ascii="Calibri Light" w:hAnsi="Calibri Light"/>
          <w:bCs/>
          <w:szCs w:val="24"/>
          <w:lang w:val="en-GB"/>
        </w:rPr>
        <w:t>from the Lead Beneficiary</w:t>
      </w:r>
      <w:r w:rsidR="001E0622" w:rsidRPr="002E290C">
        <w:rPr>
          <w:rFonts w:ascii="Calibri Light" w:hAnsi="Calibri Light"/>
          <w:bCs/>
          <w:szCs w:val="24"/>
          <w:lang w:val="en-GB"/>
        </w:rPr>
        <w:t xml:space="preserve"> by the JTS</w:t>
      </w:r>
      <w:r w:rsidRPr="002E290C">
        <w:rPr>
          <w:rFonts w:ascii="Calibri Light" w:hAnsi="Calibri Light"/>
          <w:bCs/>
          <w:szCs w:val="24"/>
          <w:lang w:val="en-GB"/>
        </w:rPr>
        <w:t>, subject to the approval by the MA of the accompanying interim and final reports.</w:t>
      </w:r>
      <w:r w:rsidRPr="002E290C">
        <w:rPr>
          <w:rFonts w:ascii="Calibri Light" w:hAnsi="Calibri Light"/>
          <w:color w:val="000000"/>
          <w:szCs w:val="24"/>
          <w:lang w:val="en-GB"/>
        </w:rPr>
        <w:t xml:space="preserve"> </w:t>
      </w:r>
    </w:p>
    <w:p w:rsidR="00A22A33" w:rsidRPr="00437E23" w:rsidRDefault="00A22A33" w:rsidP="003E59C3">
      <w:pPr>
        <w:pStyle w:val="ListParagraph"/>
        <w:numPr>
          <w:ilvl w:val="0"/>
          <w:numId w:val="1"/>
        </w:numPr>
        <w:spacing w:before="60" w:after="60"/>
        <w:ind w:left="567" w:hanging="567"/>
        <w:jc w:val="both"/>
        <w:rPr>
          <w:rFonts w:ascii="Calibri Light" w:hAnsi="Calibri Light"/>
          <w:bCs/>
          <w:szCs w:val="24"/>
          <w:lang w:val="en-GB"/>
        </w:rPr>
      </w:pPr>
      <w:r w:rsidRPr="00437E23">
        <w:rPr>
          <w:rFonts w:ascii="Calibri Light" w:hAnsi="Calibri Light"/>
          <w:bCs/>
          <w:szCs w:val="24"/>
          <w:lang w:val="en-GB"/>
        </w:rPr>
        <w:t xml:space="preserve">The payment obligations of the </w:t>
      </w:r>
      <w:r w:rsidR="00FF1702">
        <w:rPr>
          <w:rFonts w:ascii="Calibri Light" w:hAnsi="Calibri Light"/>
          <w:bCs/>
          <w:szCs w:val="24"/>
          <w:lang w:val="en-GB"/>
        </w:rPr>
        <w:t>MA</w:t>
      </w:r>
      <w:r w:rsidRPr="00437E23">
        <w:rPr>
          <w:rFonts w:ascii="Calibri Light" w:hAnsi="Calibri Light"/>
          <w:bCs/>
          <w:szCs w:val="24"/>
          <w:lang w:val="en-GB"/>
        </w:rPr>
        <w:t xml:space="preserve"> under this Contract shall end 18 months after the implementation period laid down in Article 2</w:t>
      </w:r>
      <w:r w:rsidR="00297A66">
        <w:rPr>
          <w:rFonts w:ascii="Calibri Light" w:hAnsi="Calibri Light"/>
          <w:bCs/>
          <w:szCs w:val="24"/>
          <w:lang w:val="en-GB"/>
        </w:rPr>
        <w:t>,</w:t>
      </w:r>
      <w:r w:rsidRPr="00437E23">
        <w:rPr>
          <w:rFonts w:ascii="Calibri Light" w:hAnsi="Calibri Light"/>
          <w:bCs/>
          <w:szCs w:val="24"/>
          <w:lang w:val="en-GB"/>
        </w:rPr>
        <w:t xml:space="preserve"> unless this Contract is terminated according to Article 17.</w:t>
      </w:r>
    </w:p>
    <w:p w:rsidR="00A22A33" w:rsidRPr="00437E23" w:rsidRDefault="00B337A0"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Notwithstanding the first paragraph, t</w:t>
      </w:r>
      <w:r w:rsidR="00A22A33" w:rsidRPr="00437E23">
        <w:rPr>
          <w:rFonts w:ascii="Calibri Light" w:hAnsi="Calibri Light"/>
          <w:bCs/>
          <w:szCs w:val="24"/>
          <w:lang w:val="en-GB"/>
        </w:rPr>
        <w:t xml:space="preserve">he MA </w:t>
      </w:r>
      <w:r w:rsidRPr="00437E23">
        <w:rPr>
          <w:rFonts w:ascii="Calibri Light" w:hAnsi="Calibri Light"/>
          <w:bCs/>
          <w:szCs w:val="24"/>
          <w:lang w:val="en-GB"/>
        </w:rPr>
        <w:t xml:space="preserve">may </w:t>
      </w:r>
      <w:r w:rsidR="00A22A33" w:rsidRPr="00437E23">
        <w:rPr>
          <w:rFonts w:ascii="Calibri Light" w:hAnsi="Calibri Light"/>
          <w:bCs/>
          <w:szCs w:val="24"/>
          <w:lang w:val="en-GB"/>
        </w:rPr>
        <w:t xml:space="preserve">postpone this end date to be able to fulfil its payment obligations, in all cases where the Lead Beneficiary has </w:t>
      </w:r>
      <w:r w:rsidR="00297A66">
        <w:rPr>
          <w:rFonts w:ascii="Calibri Light" w:hAnsi="Calibri Light"/>
          <w:bCs/>
          <w:szCs w:val="24"/>
          <w:lang w:val="en-GB"/>
        </w:rPr>
        <w:t xml:space="preserve">not </w:t>
      </w:r>
      <w:r w:rsidR="00A22A33" w:rsidRPr="00437E23">
        <w:rPr>
          <w:rFonts w:ascii="Calibri Light" w:hAnsi="Calibri Light"/>
          <w:bCs/>
          <w:szCs w:val="24"/>
          <w:lang w:val="en-GB"/>
        </w:rPr>
        <w:t>submitted a payment request in accordance with contractual provisions or, in case of dispute until completion of the dispute settlement procedure provided for in Article 22</w:t>
      </w:r>
      <w:r w:rsidR="00297A66">
        <w:rPr>
          <w:rFonts w:ascii="Calibri Light" w:hAnsi="Calibri Light"/>
          <w:bCs/>
          <w:szCs w:val="24"/>
          <w:lang w:val="en-GB"/>
        </w:rPr>
        <w:t>,</w:t>
      </w:r>
      <w:r w:rsidR="00D05536">
        <w:rPr>
          <w:rFonts w:ascii="Calibri Light" w:hAnsi="Calibri Light"/>
          <w:bCs/>
          <w:szCs w:val="24"/>
          <w:lang w:val="en-GB"/>
        </w:rPr>
        <w:t xml:space="preserve"> or in other exceptional circumstances accepted by the MA</w:t>
      </w:r>
      <w:r w:rsidR="00A22A33" w:rsidRPr="00437E23">
        <w:rPr>
          <w:rFonts w:ascii="Calibri Light" w:hAnsi="Calibri Light"/>
          <w:bCs/>
          <w:szCs w:val="24"/>
          <w:lang w:val="en-GB"/>
        </w:rPr>
        <w:t>. The MA shall notify the Lead Beneficiary of any postponement of the end date.</w:t>
      </w:r>
    </w:p>
    <w:p w:rsidR="00A22A33" w:rsidRPr="00437E23" w:rsidRDefault="00A22A33" w:rsidP="0052378E">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Suspension of the period for payments</w:t>
      </w:r>
    </w:p>
    <w:p w:rsidR="00A22A33" w:rsidRPr="00437E23" w:rsidRDefault="00A22A33" w:rsidP="003E59C3">
      <w:pPr>
        <w:pStyle w:val="ListParagraph"/>
        <w:numPr>
          <w:ilvl w:val="0"/>
          <w:numId w:val="1"/>
        </w:numPr>
        <w:spacing w:before="60" w:after="60"/>
        <w:ind w:left="567" w:hanging="567"/>
        <w:jc w:val="both"/>
        <w:rPr>
          <w:rFonts w:ascii="Calibri Light" w:hAnsi="Calibri Light"/>
          <w:bCs/>
          <w:szCs w:val="24"/>
          <w:lang w:val="en-GB"/>
        </w:rPr>
      </w:pPr>
      <w:r w:rsidRPr="00437E23">
        <w:rPr>
          <w:rFonts w:ascii="Calibri Light" w:hAnsi="Calibri Light"/>
          <w:bCs/>
          <w:szCs w:val="24"/>
          <w:lang w:val="en-GB"/>
        </w:rPr>
        <w:t>Without prejudice to Article 17, the MA may suspend the time-limits for payments by notifying the Lead Beneficiary that:</w:t>
      </w:r>
    </w:p>
    <w:p w:rsidR="00A22A33" w:rsidRPr="00437E23" w:rsidRDefault="00A22A33"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a) the amount indicated in its request of payment is not due, or</w:t>
      </w:r>
    </w:p>
    <w:p w:rsidR="00A22A33" w:rsidRPr="00437E23" w:rsidRDefault="00A22A33"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b) proper supporting documents have not been supplied, or</w:t>
      </w:r>
    </w:p>
    <w:p w:rsidR="00A22A33" w:rsidRPr="00437E23" w:rsidRDefault="00A22A33"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c) the MA needs to request clarifications, modifications or additional information to the narrative or financial reports, or</w:t>
      </w:r>
    </w:p>
    <w:p w:rsidR="00A22A33" w:rsidRPr="00437E23" w:rsidRDefault="00A22A33"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d) the MA needs to carry out additional checks, including on-the-spot checks to make sure that the expenditure is eligible, or</w:t>
      </w:r>
    </w:p>
    <w:p w:rsidR="00A22A33" w:rsidRPr="00437E23" w:rsidRDefault="00A22A33"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e) it is necessary to verify whether presumed substantial errors, irregularities or fraud have occurred</w:t>
      </w:r>
      <w:r w:rsidR="00E82FDD">
        <w:rPr>
          <w:rFonts w:ascii="Calibri Light" w:hAnsi="Calibri Light"/>
          <w:bCs/>
          <w:szCs w:val="24"/>
          <w:lang w:val="en-GB"/>
        </w:rPr>
        <w:t xml:space="preserve"> </w:t>
      </w:r>
      <w:r w:rsidRPr="00437E23">
        <w:rPr>
          <w:rFonts w:ascii="Calibri Light" w:hAnsi="Calibri Light"/>
          <w:bCs/>
          <w:szCs w:val="24"/>
          <w:lang w:val="en-GB"/>
        </w:rPr>
        <w:t>in the grant award procedure</w:t>
      </w:r>
      <w:r w:rsidRPr="00437E23">
        <w:rPr>
          <w:rFonts w:ascii="Calibri Light" w:hAnsi="Calibri Light"/>
          <w:szCs w:val="24"/>
          <w:lang w:val="en-GB"/>
        </w:rPr>
        <w:t xml:space="preserve"> </w:t>
      </w:r>
      <w:r w:rsidRPr="00437E23">
        <w:rPr>
          <w:rFonts w:ascii="Calibri Light" w:hAnsi="Calibri Light"/>
          <w:bCs/>
          <w:szCs w:val="24"/>
          <w:lang w:val="en-GB"/>
        </w:rPr>
        <w:t xml:space="preserve">or </w:t>
      </w:r>
      <w:r w:rsidR="00297A66">
        <w:rPr>
          <w:rFonts w:ascii="Calibri Light" w:hAnsi="Calibri Light"/>
          <w:bCs/>
          <w:szCs w:val="24"/>
          <w:lang w:val="en-GB"/>
        </w:rPr>
        <w:t xml:space="preserve">in </w:t>
      </w:r>
      <w:r w:rsidRPr="00437E23">
        <w:rPr>
          <w:rFonts w:ascii="Calibri Light" w:hAnsi="Calibri Light"/>
          <w:bCs/>
          <w:szCs w:val="24"/>
          <w:lang w:val="en-GB"/>
        </w:rPr>
        <w:t>the implementation of the project, or</w:t>
      </w:r>
    </w:p>
    <w:p w:rsidR="00E82FDD" w:rsidRDefault="00A22A33"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f) it is necessary to verify whether the Lead Beneficiary and/or the Beneficiaries have breached any substantial obligations under this Contract.</w:t>
      </w:r>
    </w:p>
    <w:p w:rsidR="00AE3E09" w:rsidRDefault="00E82FDD" w:rsidP="0052378E">
      <w:pPr>
        <w:autoSpaceDE w:val="0"/>
        <w:autoSpaceDN w:val="0"/>
        <w:adjustRightInd w:val="0"/>
        <w:spacing w:before="60" w:after="60"/>
        <w:ind w:left="567"/>
        <w:jc w:val="both"/>
        <w:rPr>
          <w:rFonts w:ascii="Calibri Light" w:hAnsi="Calibri Light"/>
          <w:bCs/>
          <w:szCs w:val="24"/>
          <w:lang w:val="en-GB"/>
        </w:rPr>
      </w:pPr>
      <w:r>
        <w:rPr>
          <w:rFonts w:ascii="Calibri Light" w:hAnsi="Calibri Light"/>
          <w:bCs/>
          <w:szCs w:val="24"/>
          <w:lang w:val="en-GB"/>
        </w:rPr>
        <w:t>f</w:t>
      </w:r>
      <w:r w:rsidR="00AE3E09">
        <w:rPr>
          <w:rFonts w:ascii="Calibri Light" w:hAnsi="Calibri Light"/>
          <w:bCs/>
          <w:szCs w:val="24"/>
          <w:lang w:val="en-GB"/>
        </w:rPr>
        <w:t>) in case of dispute between the Contract parties as provided in Article 22.</w:t>
      </w:r>
    </w:p>
    <w:p w:rsidR="00AE4AAA" w:rsidRDefault="00AE4AAA" w:rsidP="0052378E">
      <w:pPr>
        <w:autoSpaceDE w:val="0"/>
        <w:autoSpaceDN w:val="0"/>
        <w:adjustRightInd w:val="0"/>
        <w:spacing w:before="60" w:after="60"/>
        <w:ind w:left="567"/>
        <w:jc w:val="both"/>
        <w:rPr>
          <w:rFonts w:ascii="Calibri Light" w:hAnsi="Calibri Light"/>
          <w:bCs/>
          <w:szCs w:val="24"/>
          <w:lang w:val="en-GB"/>
        </w:rPr>
      </w:pPr>
      <w:r>
        <w:rPr>
          <w:rFonts w:ascii="Calibri Light" w:hAnsi="Calibri Light"/>
          <w:bCs/>
          <w:szCs w:val="24"/>
          <w:lang w:val="en-GB"/>
        </w:rPr>
        <w:t xml:space="preserve">g) </w:t>
      </w:r>
      <w:r w:rsidR="00996AC3" w:rsidRPr="00996AC3">
        <w:rPr>
          <w:rFonts w:ascii="Calibri Light" w:hAnsi="Calibri Light"/>
          <w:bCs/>
          <w:szCs w:val="24"/>
          <w:lang w:val="en-GB"/>
        </w:rPr>
        <w:t xml:space="preserve">the visibility </w:t>
      </w:r>
      <w:r w:rsidR="00996AC3">
        <w:rPr>
          <w:rFonts w:ascii="Calibri Light" w:hAnsi="Calibri Light"/>
          <w:bCs/>
          <w:szCs w:val="24"/>
          <w:lang w:val="en-GB"/>
        </w:rPr>
        <w:t>obligations set out in Article 10</w:t>
      </w:r>
      <w:r w:rsidR="00996AC3" w:rsidRPr="00996AC3">
        <w:rPr>
          <w:rFonts w:ascii="Calibri Light" w:hAnsi="Calibri Light"/>
          <w:bCs/>
          <w:szCs w:val="24"/>
          <w:lang w:val="en-GB"/>
        </w:rPr>
        <w:t xml:space="preserve"> </w:t>
      </w:r>
      <w:r w:rsidR="00297A66">
        <w:rPr>
          <w:rFonts w:ascii="Calibri Light" w:hAnsi="Calibri Light"/>
          <w:bCs/>
          <w:szCs w:val="24"/>
          <w:lang w:val="en-GB"/>
        </w:rPr>
        <w:t>were</w:t>
      </w:r>
      <w:r w:rsidR="00297A66" w:rsidRPr="00996AC3">
        <w:rPr>
          <w:rFonts w:ascii="Calibri Light" w:hAnsi="Calibri Light"/>
          <w:bCs/>
          <w:szCs w:val="24"/>
          <w:lang w:val="en-GB"/>
        </w:rPr>
        <w:t xml:space="preserve"> </w:t>
      </w:r>
      <w:r w:rsidR="00996AC3" w:rsidRPr="00996AC3">
        <w:rPr>
          <w:rFonts w:ascii="Calibri Light" w:hAnsi="Calibri Light"/>
          <w:bCs/>
          <w:szCs w:val="24"/>
          <w:lang w:val="en-GB"/>
        </w:rPr>
        <w:t xml:space="preserve">not </w:t>
      </w:r>
      <w:r w:rsidR="00297A66">
        <w:rPr>
          <w:rFonts w:ascii="Calibri Light" w:hAnsi="Calibri Light"/>
          <w:bCs/>
          <w:szCs w:val="24"/>
          <w:lang w:val="en-GB"/>
        </w:rPr>
        <w:t>met</w:t>
      </w:r>
    </w:p>
    <w:p w:rsidR="00A53D4B" w:rsidRPr="00437E23" w:rsidRDefault="00A53D4B" w:rsidP="0052378E">
      <w:pPr>
        <w:autoSpaceDE w:val="0"/>
        <w:autoSpaceDN w:val="0"/>
        <w:adjustRightInd w:val="0"/>
        <w:spacing w:before="60" w:after="60"/>
        <w:ind w:left="567"/>
        <w:jc w:val="both"/>
        <w:rPr>
          <w:rFonts w:ascii="Calibri Light" w:hAnsi="Calibri Light"/>
          <w:bCs/>
          <w:szCs w:val="24"/>
          <w:lang w:val="en-GB"/>
        </w:rPr>
      </w:pPr>
      <w:r>
        <w:rPr>
          <w:rFonts w:ascii="Calibri Light" w:hAnsi="Calibri Light"/>
          <w:bCs/>
          <w:szCs w:val="24"/>
          <w:lang w:val="en-GB"/>
        </w:rPr>
        <w:t>h) in other exceptional circumstances</w:t>
      </w:r>
      <w:r w:rsidR="00F21040">
        <w:rPr>
          <w:rFonts w:ascii="Calibri Light" w:hAnsi="Calibri Light"/>
          <w:bCs/>
          <w:szCs w:val="24"/>
          <w:lang w:val="en-GB"/>
        </w:rPr>
        <w:t>.</w:t>
      </w:r>
      <w:r>
        <w:rPr>
          <w:rFonts w:ascii="Calibri Light" w:hAnsi="Calibri Light"/>
          <w:bCs/>
          <w:szCs w:val="24"/>
          <w:lang w:val="en-GB"/>
        </w:rPr>
        <w:t xml:space="preserve">  </w:t>
      </w:r>
    </w:p>
    <w:p w:rsidR="00A22A33" w:rsidRPr="0052378E" w:rsidRDefault="00A22A33" w:rsidP="001E477F">
      <w:pPr>
        <w:spacing w:before="60" w:after="60"/>
        <w:ind w:left="567"/>
        <w:jc w:val="both"/>
        <w:rPr>
          <w:rFonts w:ascii="Calibri Light" w:hAnsi="Calibri Light"/>
          <w:szCs w:val="24"/>
          <w:lang w:val="en-US"/>
        </w:rPr>
      </w:pPr>
      <w:r w:rsidRPr="00437E23">
        <w:rPr>
          <w:rFonts w:ascii="Calibri Light" w:hAnsi="Calibri Light"/>
          <w:bCs/>
          <w:szCs w:val="24"/>
          <w:lang w:val="en-GB"/>
        </w:rPr>
        <w:t>The suspension of the time-limit for payment starts when the above notification is sent by the MA to the Lead Beneficiary</w:t>
      </w:r>
      <w:r w:rsidR="004276EF">
        <w:rPr>
          <w:rFonts w:ascii="Calibri Light" w:hAnsi="Calibri Light"/>
          <w:bCs/>
          <w:szCs w:val="24"/>
          <w:lang w:val="en-GB"/>
        </w:rPr>
        <w:t xml:space="preserve"> via the JTS</w:t>
      </w:r>
      <w:r w:rsidRPr="00437E23">
        <w:rPr>
          <w:rFonts w:ascii="Calibri Light" w:hAnsi="Calibri Light"/>
          <w:bCs/>
          <w:szCs w:val="24"/>
          <w:lang w:val="en-GB"/>
        </w:rPr>
        <w:t xml:space="preserve">. The Lead Beneficiary shall provide any requested information, clarification or document within </w:t>
      </w:r>
      <w:r w:rsidR="00B337A0" w:rsidRPr="00437E23">
        <w:rPr>
          <w:rFonts w:ascii="Calibri Light" w:hAnsi="Calibri Light"/>
          <w:bCs/>
          <w:szCs w:val="24"/>
          <w:lang w:val="en-GB"/>
        </w:rPr>
        <w:t>the deadline stipulated in the request</w:t>
      </w:r>
      <w:r w:rsidR="00FA72E3">
        <w:rPr>
          <w:rFonts w:ascii="Calibri Light" w:hAnsi="Calibri Light"/>
          <w:bCs/>
          <w:szCs w:val="24"/>
          <w:lang w:val="en-GB"/>
        </w:rPr>
        <w:t>,</w:t>
      </w:r>
      <w:r w:rsidR="00B337A0" w:rsidRPr="00437E23">
        <w:rPr>
          <w:rFonts w:ascii="Calibri Light" w:hAnsi="Calibri Light"/>
          <w:bCs/>
          <w:szCs w:val="24"/>
          <w:lang w:val="en-GB"/>
        </w:rPr>
        <w:t xml:space="preserve"> but no later than </w:t>
      </w:r>
      <w:r w:rsidRPr="00437E23">
        <w:rPr>
          <w:rFonts w:ascii="Calibri Light" w:hAnsi="Calibri Light"/>
          <w:bCs/>
          <w:szCs w:val="24"/>
          <w:lang w:val="en-GB"/>
        </w:rPr>
        <w:t xml:space="preserve">30 days </w:t>
      </w:r>
      <w:r w:rsidR="00297A66">
        <w:rPr>
          <w:rFonts w:ascii="Calibri Light" w:hAnsi="Calibri Light"/>
          <w:bCs/>
          <w:szCs w:val="24"/>
          <w:lang w:val="en-GB"/>
        </w:rPr>
        <w:t xml:space="preserve">from the date </w:t>
      </w:r>
      <w:r w:rsidRPr="00437E23">
        <w:rPr>
          <w:rFonts w:ascii="Calibri Light" w:hAnsi="Calibri Light"/>
          <w:bCs/>
          <w:szCs w:val="24"/>
          <w:lang w:val="en-GB"/>
        </w:rPr>
        <w:t>of the request. The time-limit starts running again on the date on which the requested information, clarification or document</w:t>
      </w:r>
      <w:r w:rsidRPr="00437E23" w:rsidDel="00070E22">
        <w:rPr>
          <w:rFonts w:ascii="Calibri Light" w:hAnsi="Calibri Light"/>
          <w:bCs/>
          <w:szCs w:val="24"/>
          <w:lang w:val="en-GB"/>
        </w:rPr>
        <w:t xml:space="preserve"> </w:t>
      </w:r>
      <w:r w:rsidRPr="00437E23">
        <w:rPr>
          <w:rFonts w:ascii="Calibri Light" w:hAnsi="Calibri Light"/>
          <w:bCs/>
          <w:szCs w:val="24"/>
          <w:lang w:val="en-GB"/>
        </w:rPr>
        <w:t>is recorded</w:t>
      </w:r>
      <w:r w:rsidR="00FA72E3">
        <w:rPr>
          <w:rFonts w:ascii="Calibri Light" w:hAnsi="Calibri Light"/>
          <w:bCs/>
          <w:szCs w:val="24"/>
          <w:lang w:val="en-GB"/>
        </w:rPr>
        <w:t xml:space="preserve"> by the MA</w:t>
      </w:r>
      <w:r w:rsidR="00996AC3">
        <w:rPr>
          <w:rFonts w:ascii="Calibri Light" w:hAnsi="Calibri Light"/>
          <w:bCs/>
          <w:szCs w:val="24"/>
          <w:lang w:val="en-GB"/>
        </w:rPr>
        <w:t>/JTS</w:t>
      </w:r>
      <w:r w:rsidRPr="00437E23">
        <w:rPr>
          <w:rFonts w:ascii="Calibri Light" w:hAnsi="Calibri Light"/>
          <w:bCs/>
          <w:szCs w:val="24"/>
          <w:lang w:val="en-GB"/>
        </w:rPr>
        <w:t>.</w:t>
      </w:r>
      <w:r w:rsidR="004276EF">
        <w:rPr>
          <w:rFonts w:ascii="Calibri Light" w:hAnsi="Calibri Light"/>
          <w:bCs/>
          <w:szCs w:val="24"/>
          <w:lang w:val="en-GB"/>
        </w:rPr>
        <w:t xml:space="preserve"> </w:t>
      </w:r>
    </w:p>
    <w:p w:rsidR="00A22A33" w:rsidRPr="00437E23" w:rsidRDefault="00A22A33"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If, notwithstanding the information, clarification or document provided by the Lead Beneficiary, the payment request is still inadmissible, then the MA may refuse to proceed further with payments</w:t>
      </w:r>
      <w:r w:rsidR="005972F3">
        <w:rPr>
          <w:rFonts w:ascii="Calibri Light" w:hAnsi="Calibri Light"/>
          <w:bCs/>
          <w:szCs w:val="24"/>
          <w:lang w:val="en-GB"/>
        </w:rPr>
        <w:t xml:space="preserve"> or declare the respective expenditure as ineligible</w:t>
      </w:r>
      <w:r w:rsidRPr="00437E23">
        <w:rPr>
          <w:rFonts w:ascii="Calibri Light" w:hAnsi="Calibri Light"/>
          <w:bCs/>
          <w:szCs w:val="24"/>
          <w:lang w:val="en-GB"/>
        </w:rPr>
        <w:t>.</w:t>
      </w:r>
      <w:r w:rsidR="0093688D">
        <w:rPr>
          <w:rFonts w:ascii="Calibri Light" w:hAnsi="Calibri Light"/>
          <w:bCs/>
          <w:szCs w:val="24"/>
          <w:lang w:val="en-GB"/>
        </w:rPr>
        <w:t xml:space="preserve"> </w:t>
      </w:r>
      <w:r w:rsidR="009E00CD">
        <w:rPr>
          <w:rFonts w:ascii="Calibri Light" w:hAnsi="Calibri Light"/>
          <w:bCs/>
          <w:szCs w:val="24"/>
          <w:lang w:val="en-GB"/>
        </w:rPr>
        <w:t xml:space="preserve"> </w:t>
      </w:r>
      <w:r w:rsidR="00181A73">
        <w:rPr>
          <w:rFonts w:ascii="Calibri Light" w:hAnsi="Calibri Light"/>
          <w:bCs/>
          <w:szCs w:val="24"/>
          <w:lang w:val="en-GB"/>
        </w:rPr>
        <w:t xml:space="preserve"> </w:t>
      </w:r>
    </w:p>
    <w:p w:rsidR="00A22A33" w:rsidRPr="00437E23" w:rsidRDefault="00A22A33"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lastRenderedPageBreak/>
        <w:t xml:space="preserve">In addition, the MA may also suspend </w:t>
      </w:r>
      <w:r w:rsidR="00996AC3">
        <w:rPr>
          <w:rFonts w:ascii="Calibri Light" w:hAnsi="Calibri Light"/>
          <w:bCs/>
          <w:szCs w:val="24"/>
          <w:lang w:val="en-GB"/>
        </w:rPr>
        <w:t xml:space="preserve">fully or partially </w:t>
      </w:r>
      <w:r w:rsidRPr="00437E23">
        <w:rPr>
          <w:rFonts w:ascii="Calibri Light" w:hAnsi="Calibri Light"/>
          <w:bCs/>
          <w:szCs w:val="24"/>
          <w:lang w:val="en-GB"/>
        </w:rPr>
        <w:t>payments as a precautionary measure, with prior notice of the Lead Beneficiary, prior to, or instead of, terminating this Contract as provided for in Article 17.</w:t>
      </w:r>
    </w:p>
    <w:p w:rsidR="00A22A33" w:rsidRDefault="00A22A33"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Moreover, where the award procedure or performance of the Contract is vitiated by substantial errors or irregularities</w:t>
      </w:r>
      <w:r w:rsidR="005972F3">
        <w:rPr>
          <w:rFonts w:ascii="Calibri Light" w:hAnsi="Calibri Light"/>
          <w:bCs/>
          <w:szCs w:val="24"/>
          <w:lang w:val="en-GB"/>
        </w:rPr>
        <w:t>,</w:t>
      </w:r>
      <w:r w:rsidRPr="00437E23">
        <w:rPr>
          <w:rFonts w:ascii="Calibri Light" w:hAnsi="Calibri Light"/>
          <w:bCs/>
          <w:szCs w:val="24"/>
          <w:lang w:val="en-GB"/>
        </w:rPr>
        <w:t xml:space="preserve"> or by fraud</w:t>
      </w:r>
      <w:r w:rsidR="005972F3">
        <w:rPr>
          <w:rFonts w:ascii="Calibri Light" w:hAnsi="Calibri Light"/>
          <w:bCs/>
          <w:szCs w:val="24"/>
          <w:lang w:val="en-GB"/>
        </w:rPr>
        <w:t>, or by breach of obligations</w:t>
      </w:r>
      <w:r w:rsidRPr="00437E23">
        <w:rPr>
          <w:rFonts w:ascii="Calibri Light" w:hAnsi="Calibri Light"/>
          <w:bCs/>
          <w:szCs w:val="24"/>
          <w:lang w:val="en-GB"/>
        </w:rPr>
        <w:t xml:space="preserve"> attributable to the Lead Beneficiary and/or the Beneficiaries, the Managing Authority may refuse to make payments or may recover amounts already paid, in proportion to the seriousness of the errors, irregularities or fraud.</w:t>
      </w:r>
    </w:p>
    <w:p w:rsidR="002B2479" w:rsidRPr="00437E23" w:rsidRDefault="002B2479" w:rsidP="0052378E">
      <w:pPr>
        <w:autoSpaceDE w:val="0"/>
        <w:autoSpaceDN w:val="0"/>
        <w:adjustRightInd w:val="0"/>
        <w:spacing w:before="60" w:after="60"/>
        <w:ind w:left="567"/>
        <w:jc w:val="both"/>
        <w:rPr>
          <w:rFonts w:ascii="Calibri Light" w:hAnsi="Calibri Light"/>
          <w:bCs/>
          <w:szCs w:val="24"/>
          <w:lang w:val="en-GB"/>
        </w:rPr>
      </w:pPr>
    </w:p>
    <w:p w:rsidR="00A22A33" w:rsidRPr="00437E23" w:rsidRDefault="00A22A33" w:rsidP="0052378E">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Rules for currency conversion</w:t>
      </w:r>
    </w:p>
    <w:p w:rsidR="00A22A33" w:rsidRPr="00437E23" w:rsidRDefault="00A22A33" w:rsidP="003E59C3">
      <w:pPr>
        <w:pStyle w:val="ListParagraph"/>
        <w:numPr>
          <w:ilvl w:val="0"/>
          <w:numId w:val="1"/>
        </w:numPr>
        <w:spacing w:before="60" w:after="60"/>
        <w:ind w:left="567" w:hanging="567"/>
        <w:jc w:val="both"/>
        <w:rPr>
          <w:rFonts w:ascii="Calibri Light" w:hAnsi="Calibri Light"/>
          <w:bCs/>
          <w:szCs w:val="24"/>
          <w:lang w:val="en-GB"/>
        </w:rPr>
      </w:pPr>
      <w:r w:rsidRPr="00437E23">
        <w:rPr>
          <w:rFonts w:ascii="Calibri Light" w:hAnsi="Calibri Light"/>
          <w:bCs/>
          <w:szCs w:val="24"/>
          <w:lang w:val="en-GB"/>
        </w:rPr>
        <w:t xml:space="preserve">The MA shall make payments </w:t>
      </w:r>
      <w:r w:rsidR="00B337A0" w:rsidRPr="00437E23">
        <w:rPr>
          <w:rFonts w:ascii="Calibri Light" w:hAnsi="Calibri Light"/>
          <w:bCs/>
          <w:szCs w:val="24"/>
          <w:lang w:val="en-GB"/>
        </w:rPr>
        <w:t xml:space="preserve">in euro </w:t>
      </w:r>
      <w:r w:rsidRPr="00437E23">
        <w:rPr>
          <w:rFonts w:ascii="Calibri Light" w:hAnsi="Calibri Light"/>
          <w:bCs/>
          <w:szCs w:val="24"/>
          <w:lang w:val="en-GB"/>
        </w:rPr>
        <w:t xml:space="preserve">to the Lead Beneficiary to the bank account referred to in the financial identification form in Annex IV, which allows the identification of the funds paid by the MA. </w:t>
      </w:r>
    </w:p>
    <w:p w:rsidR="00A22A33" w:rsidRPr="00437E23" w:rsidRDefault="00A22A33"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 xml:space="preserve">Reports shall be submitted in euro. For the purpose of reporting, conversion into euro shall be made </w:t>
      </w:r>
      <w:r w:rsidR="00A14922" w:rsidRPr="00437E23">
        <w:rPr>
          <w:rFonts w:ascii="Calibri Light" w:hAnsi="Calibri Light"/>
          <w:bCs/>
          <w:szCs w:val="24"/>
          <w:lang w:val="en-GB"/>
        </w:rPr>
        <w:t xml:space="preserve">by each </w:t>
      </w:r>
      <w:r w:rsidR="00BC7DDC">
        <w:rPr>
          <w:rFonts w:ascii="Calibri Light" w:hAnsi="Calibri Light"/>
          <w:bCs/>
          <w:szCs w:val="24"/>
          <w:lang w:val="en-GB"/>
        </w:rPr>
        <w:t>B</w:t>
      </w:r>
      <w:r w:rsidR="00B337A0" w:rsidRPr="00437E23">
        <w:rPr>
          <w:rFonts w:ascii="Calibri Light" w:hAnsi="Calibri Light"/>
          <w:bCs/>
          <w:szCs w:val="24"/>
          <w:lang w:val="en-GB"/>
        </w:rPr>
        <w:t xml:space="preserve">eneficiary </w:t>
      </w:r>
      <w:r w:rsidRPr="00437E23">
        <w:rPr>
          <w:rFonts w:ascii="Calibri Light" w:hAnsi="Calibri Light"/>
          <w:bCs/>
          <w:szCs w:val="24"/>
          <w:lang w:val="en-GB"/>
        </w:rPr>
        <w:t xml:space="preserve">using the monthly accounting exchange rate of the </w:t>
      </w:r>
      <w:r w:rsidR="00BC7DDC">
        <w:rPr>
          <w:rFonts w:ascii="Calibri Light" w:hAnsi="Calibri Light"/>
          <w:bCs/>
          <w:szCs w:val="24"/>
          <w:lang w:val="en-GB"/>
        </w:rPr>
        <w:t xml:space="preserve">European </w:t>
      </w:r>
      <w:r w:rsidRPr="00437E23">
        <w:rPr>
          <w:rFonts w:ascii="Calibri Light" w:hAnsi="Calibri Light"/>
          <w:bCs/>
          <w:szCs w:val="24"/>
          <w:lang w:val="en-GB"/>
        </w:rPr>
        <w:t xml:space="preserve">Commission of the month during which the expenditure was submitted for </w:t>
      </w:r>
      <w:r w:rsidR="00B337A0" w:rsidRPr="00437E23">
        <w:rPr>
          <w:rFonts w:ascii="Calibri Light" w:hAnsi="Calibri Light"/>
          <w:bCs/>
          <w:szCs w:val="24"/>
          <w:lang w:val="en-GB"/>
        </w:rPr>
        <w:t xml:space="preserve">verification </w:t>
      </w:r>
      <w:r w:rsidRPr="00437E23">
        <w:rPr>
          <w:rFonts w:ascii="Calibri Light" w:hAnsi="Calibri Light"/>
          <w:bCs/>
          <w:szCs w:val="24"/>
          <w:lang w:val="en-GB"/>
        </w:rPr>
        <w:t>in accordance with Article 4.</w:t>
      </w:r>
      <w:r w:rsidR="00F401BF">
        <w:rPr>
          <w:rFonts w:ascii="Calibri Light" w:hAnsi="Calibri Light"/>
          <w:bCs/>
          <w:szCs w:val="24"/>
          <w:lang w:val="en-GB"/>
        </w:rPr>
        <w:t>9</w:t>
      </w:r>
      <w:r w:rsidRPr="00437E23">
        <w:rPr>
          <w:rFonts w:ascii="Calibri Light" w:hAnsi="Calibri Light"/>
          <w:bCs/>
          <w:szCs w:val="24"/>
          <w:lang w:val="en-GB"/>
        </w:rPr>
        <w:t>.</w:t>
      </w:r>
    </w:p>
    <w:p w:rsidR="00A22A33" w:rsidRPr="00437E23" w:rsidRDefault="00A22A33"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 xml:space="preserve">In the event of an exceptional exchange-rate fluctuation, the Parties shall consult each other with a view to amend the project </w:t>
      </w:r>
      <w:r w:rsidR="00BC7DDC">
        <w:rPr>
          <w:rFonts w:ascii="Calibri Light" w:hAnsi="Calibri Light"/>
          <w:bCs/>
          <w:szCs w:val="24"/>
          <w:lang w:val="en-GB"/>
        </w:rPr>
        <w:t>and</w:t>
      </w:r>
      <w:r w:rsidRPr="00437E23">
        <w:rPr>
          <w:rFonts w:ascii="Calibri Light" w:hAnsi="Calibri Light"/>
          <w:bCs/>
          <w:szCs w:val="24"/>
          <w:lang w:val="en-GB"/>
        </w:rPr>
        <w:t xml:space="preserve"> lessen the impact of such a fluctuation</w:t>
      </w:r>
      <w:r w:rsidR="00B0257A">
        <w:rPr>
          <w:rFonts w:ascii="Calibri Light" w:hAnsi="Calibri Light"/>
          <w:bCs/>
          <w:szCs w:val="24"/>
          <w:lang w:val="en-GB"/>
        </w:rPr>
        <w:t xml:space="preserve"> without increasing the grant or putting into question the grant award decision</w:t>
      </w:r>
      <w:r w:rsidRPr="00437E23">
        <w:rPr>
          <w:rFonts w:ascii="Calibri Light" w:hAnsi="Calibri Light"/>
          <w:bCs/>
          <w:szCs w:val="24"/>
          <w:lang w:val="en-GB"/>
        </w:rPr>
        <w:t>. Where necessary, the MA may take additional measures such as terminating the Contract.</w:t>
      </w:r>
    </w:p>
    <w:p w:rsidR="00FF10F6" w:rsidRPr="00437E23" w:rsidRDefault="00FF10F6" w:rsidP="0052378E">
      <w:pPr>
        <w:spacing w:before="60" w:after="60"/>
        <w:jc w:val="both"/>
        <w:rPr>
          <w:rFonts w:ascii="Calibri Light" w:hAnsi="Calibri Light"/>
          <w:color w:val="0070C0"/>
          <w:szCs w:val="24"/>
          <w:lang w:val="en-US"/>
        </w:rPr>
      </w:pPr>
    </w:p>
    <w:p w:rsidR="00C246B7" w:rsidRPr="00437E23" w:rsidRDefault="00C246B7" w:rsidP="0052378E">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Article 5 - Obligation to provide information and reports</w:t>
      </w:r>
    </w:p>
    <w:p w:rsidR="00BE0494" w:rsidRPr="00BE0494" w:rsidRDefault="00BC5DCA" w:rsidP="003E59C3">
      <w:pPr>
        <w:pStyle w:val="ListParagraph"/>
        <w:numPr>
          <w:ilvl w:val="0"/>
          <w:numId w:val="25"/>
        </w:numPr>
        <w:spacing w:before="60" w:after="60"/>
        <w:ind w:left="567" w:hanging="567"/>
        <w:contextualSpacing w:val="0"/>
        <w:jc w:val="both"/>
        <w:rPr>
          <w:rFonts w:ascii="Calibri Light" w:hAnsi="Calibri Light"/>
          <w:szCs w:val="24"/>
          <w:lang w:val="en-GB"/>
        </w:rPr>
      </w:pPr>
      <w:r w:rsidRPr="00BE0494">
        <w:rPr>
          <w:rFonts w:ascii="Calibri Light" w:hAnsi="Calibri Light"/>
          <w:bCs/>
          <w:szCs w:val="24"/>
          <w:lang w:val="en-GB"/>
        </w:rPr>
        <w:t>The Lead Beneficiary and the Beneficiaries shall provide the MA/JTS with all required information on the implementation of the project, in the language of the Contract.</w:t>
      </w:r>
      <w:r w:rsidR="00B337A0" w:rsidRPr="00BE0494">
        <w:rPr>
          <w:rFonts w:ascii="Calibri Light" w:hAnsi="Calibri Light"/>
          <w:bCs/>
          <w:szCs w:val="24"/>
          <w:lang w:val="en-GB"/>
        </w:rPr>
        <w:t xml:space="preserve"> To this end, the Lead Beneficiary must draw up interim and final reports, progress reports and </w:t>
      </w:r>
      <w:r w:rsidR="00AE3E09" w:rsidRPr="00BE0494">
        <w:rPr>
          <w:rFonts w:ascii="Calibri Light" w:hAnsi="Calibri Light"/>
          <w:bCs/>
          <w:szCs w:val="24"/>
          <w:lang w:val="en-GB"/>
        </w:rPr>
        <w:t xml:space="preserve">provide </w:t>
      </w:r>
      <w:r w:rsidR="00B337A0" w:rsidRPr="00BE0494">
        <w:rPr>
          <w:rFonts w:ascii="Calibri Light" w:hAnsi="Calibri Light"/>
          <w:bCs/>
          <w:szCs w:val="24"/>
          <w:lang w:val="en-GB"/>
        </w:rPr>
        <w:t>any other information requested by MA/JTS.</w:t>
      </w:r>
      <w:r w:rsidR="001435E3" w:rsidRPr="00BE0494">
        <w:rPr>
          <w:rFonts w:ascii="Calibri Light" w:hAnsi="Calibri Light"/>
          <w:bCs/>
          <w:szCs w:val="24"/>
          <w:lang w:val="en-GB"/>
        </w:rPr>
        <w:t xml:space="preserve"> </w:t>
      </w:r>
    </w:p>
    <w:p w:rsidR="002B2479" w:rsidRPr="00B67C51" w:rsidRDefault="00BC5DCA" w:rsidP="00B67C51">
      <w:pPr>
        <w:pStyle w:val="ListParagraph"/>
        <w:numPr>
          <w:ilvl w:val="0"/>
          <w:numId w:val="25"/>
        </w:numPr>
        <w:spacing w:before="60" w:after="60"/>
        <w:ind w:left="567" w:hanging="567"/>
        <w:contextualSpacing w:val="0"/>
        <w:jc w:val="both"/>
        <w:rPr>
          <w:rFonts w:ascii="Calibri Light" w:hAnsi="Calibri Light"/>
          <w:b/>
          <w:szCs w:val="24"/>
          <w:lang w:val="en-US"/>
        </w:rPr>
      </w:pPr>
      <w:r w:rsidRPr="00BE0494">
        <w:rPr>
          <w:rFonts w:ascii="Calibri Light" w:hAnsi="Calibri Light"/>
          <w:bCs/>
          <w:szCs w:val="24"/>
          <w:lang w:val="en-GB"/>
        </w:rPr>
        <w:t>If the Lead Beneficiary fails to provide any report or fails to provide any additional information requested by the MA within the set deadline</w:t>
      </w:r>
      <w:r w:rsidR="003B06D6">
        <w:rPr>
          <w:rFonts w:ascii="Calibri Light" w:hAnsi="Calibri Light"/>
          <w:bCs/>
          <w:szCs w:val="24"/>
          <w:lang w:val="en-GB"/>
        </w:rPr>
        <w:t>, and</w:t>
      </w:r>
      <w:r w:rsidRPr="00BE0494">
        <w:rPr>
          <w:rFonts w:ascii="Calibri Light" w:hAnsi="Calibri Light"/>
          <w:bCs/>
          <w:szCs w:val="24"/>
          <w:lang w:val="en-GB"/>
        </w:rPr>
        <w:t xml:space="preserve"> without an acceptable and </w:t>
      </w:r>
      <w:r w:rsidR="00884030" w:rsidRPr="00BE0494">
        <w:rPr>
          <w:rFonts w:ascii="Calibri Light" w:hAnsi="Calibri Light"/>
          <w:bCs/>
          <w:szCs w:val="24"/>
          <w:lang w:val="en-GB"/>
        </w:rPr>
        <w:t xml:space="preserve">sufficient </w:t>
      </w:r>
      <w:r w:rsidRPr="00BE0494">
        <w:rPr>
          <w:rFonts w:ascii="Calibri Light" w:hAnsi="Calibri Light"/>
          <w:bCs/>
          <w:szCs w:val="24"/>
          <w:lang w:val="en-GB"/>
        </w:rPr>
        <w:t>written explanation of the reasons, the MA</w:t>
      </w:r>
      <w:r w:rsidRPr="002B2479">
        <w:rPr>
          <w:rFonts w:ascii="Calibri Light" w:hAnsi="Calibri Light"/>
          <w:bCs/>
          <w:szCs w:val="24"/>
          <w:lang w:val="en-GB"/>
        </w:rPr>
        <w:t xml:space="preserve"> may terminate this Contract according to Article 17.2 a).</w:t>
      </w:r>
      <w:r w:rsidR="00996AC3" w:rsidRPr="002B2479" w:rsidDel="00996AC3">
        <w:rPr>
          <w:rFonts w:ascii="Calibri Light" w:hAnsi="Calibri Light"/>
          <w:bCs/>
          <w:szCs w:val="24"/>
          <w:lang w:val="en-GB"/>
        </w:rPr>
        <w:t xml:space="preserve"> </w:t>
      </w:r>
    </w:p>
    <w:p w:rsidR="00BC5DCA" w:rsidRPr="00517C84" w:rsidRDefault="00BC5DCA" w:rsidP="00BF06D1">
      <w:pPr>
        <w:pStyle w:val="ListParagraph"/>
        <w:spacing w:before="60" w:after="60"/>
        <w:ind w:left="567"/>
        <w:contextualSpacing w:val="0"/>
        <w:jc w:val="both"/>
        <w:rPr>
          <w:rFonts w:ascii="Calibri Light" w:hAnsi="Calibri Light"/>
          <w:b/>
          <w:sz w:val="28"/>
          <w:szCs w:val="28"/>
          <w:lang w:val="en-US"/>
        </w:rPr>
      </w:pPr>
      <w:r w:rsidRPr="00517C84">
        <w:rPr>
          <w:rFonts w:ascii="Calibri Light" w:hAnsi="Calibri Light"/>
          <w:b/>
          <w:sz w:val="28"/>
          <w:szCs w:val="28"/>
          <w:lang w:val="en-US"/>
        </w:rPr>
        <w:t>Interim and final reports</w:t>
      </w:r>
    </w:p>
    <w:p w:rsidR="002E234C" w:rsidRDefault="00BC5DCA" w:rsidP="003E59C3">
      <w:pPr>
        <w:pStyle w:val="ListParagraph"/>
        <w:numPr>
          <w:ilvl w:val="0"/>
          <w:numId w:val="25"/>
        </w:numPr>
        <w:spacing w:before="60" w:after="60"/>
        <w:ind w:hanging="720"/>
        <w:jc w:val="both"/>
        <w:rPr>
          <w:rFonts w:ascii="Calibri Light" w:hAnsi="Calibri Light"/>
          <w:szCs w:val="24"/>
          <w:lang w:val="en-GB"/>
        </w:rPr>
      </w:pPr>
      <w:r w:rsidRPr="00437E23">
        <w:rPr>
          <w:rFonts w:ascii="Calibri Light" w:hAnsi="Calibri Light"/>
          <w:szCs w:val="24"/>
          <w:lang w:val="en-GB"/>
        </w:rPr>
        <w:t xml:space="preserve">The </w:t>
      </w:r>
      <w:r w:rsidRPr="00437E23">
        <w:rPr>
          <w:rFonts w:ascii="Calibri Light" w:hAnsi="Calibri Light"/>
          <w:bCs/>
          <w:szCs w:val="24"/>
          <w:lang w:val="en-GB"/>
        </w:rPr>
        <w:t>interim</w:t>
      </w:r>
      <w:r w:rsidRPr="00437E23">
        <w:rPr>
          <w:rFonts w:ascii="Calibri Light" w:hAnsi="Calibri Light"/>
          <w:szCs w:val="24"/>
          <w:lang w:val="en-GB"/>
        </w:rPr>
        <w:t xml:space="preserve"> and final reports shall describe the project</w:t>
      </w:r>
      <w:r w:rsidR="00F3792B">
        <w:rPr>
          <w:rFonts w:ascii="Calibri Light" w:hAnsi="Calibri Light"/>
          <w:szCs w:val="24"/>
          <w:lang w:val="en-GB"/>
        </w:rPr>
        <w:t xml:space="preserve">’s implementation </w:t>
      </w:r>
      <w:r w:rsidR="0069667E">
        <w:rPr>
          <w:rFonts w:ascii="Calibri Light" w:hAnsi="Calibri Light"/>
          <w:szCs w:val="24"/>
          <w:lang w:val="en-GB"/>
        </w:rPr>
        <w:t>during the reporting period.</w:t>
      </w:r>
      <w:r w:rsidR="00F21040">
        <w:rPr>
          <w:rFonts w:ascii="Calibri Light" w:hAnsi="Calibri Light"/>
          <w:szCs w:val="24"/>
          <w:lang w:val="en-GB"/>
        </w:rPr>
        <w:t xml:space="preserve"> </w:t>
      </w:r>
      <w:r w:rsidR="002E234C">
        <w:rPr>
          <w:rFonts w:ascii="Calibri Light" w:hAnsi="Calibri Light"/>
          <w:szCs w:val="24"/>
          <w:lang w:val="en-GB"/>
        </w:rPr>
        <w:t>When submitting a payment request, the Lead Beneficiary shall ensure that all the Beneficiaries have the same reporting period except the situation when, due to justified reasons, one or more Beneficiaries do not submit individual interim payment request(s)</w:t>
      </w:r>
      <w:r w:rsidR="002E234C" w:rsidRPr="00437E23">
        <w:rPr>
          <w:rFonts w:ascii="Calibri Light" w:hAnsi="Calibri Light"/>
          <w:szCs w:val="24"/>
          <w:lang w:val="en-GB"/>
        </w:rPr>
        <w:t>.</w:t>
      </w:r>
    </w:p>
    <w:p w:rsidR="00BC5DCA" w:rsidRPr="00437E23" w:rsidRDefault="00BC5DCA" w:rsidP="003E59C3">
      <w:pPr>
        <w:pStyle w:val="ListParagraph"/>
        <w:numPr>
          <w:ilvl w:val="0"/>
          <w:numId w:val="25"/>
        </w:numPr>
        <w:spacing w:before="60" w:after="60"/>
        <w:ind w:hanging="720"/>
        <w:jc w:val="both"/>
        <w:rPr>
          <w:rFonts w:ascii="Calibri Light" w:hAnsi="Calibri Light"/>
          <w:szCs w:val="24"/>
          <w:lang w:val="en-GB"/>
        </w:rPr>
      </w:pPr>
      <w:r w:rsidRPr="00437E23">
        <w:rPr>
          <w:rFonts w:ascii="Calibri Light" w:hAnsi="Calibri Light"/>
          <w:szCs w:val="24"/>
          <w:lang w:val="en-GB"/>
        </w:rPr>
        <w:t xml:space="preserve">The level of detail in any report should match that of the Description of the project and of the Budget for the project. The Lead Beneficiary shall collect </w:t>
      </w:r>
      <w:r w:rsidR="00FB1C2B" w:rsidRPr="00437E23">
        <w:rPr>
          <w:rFonts w:ascii="Calibri Light" w:hAnsi="Calibri Light"/>
          <w:szCs w:val="24"/>
          <w:lang w:val="en-GB"/>
        </w:rPr>
        <w:t xml:space="preserve">from the Beneficiaries </w:t>
      </w:r>
      <w:r w:rsidRPr="00437E23">
        <w:rPr>
          <w:rFonts w:ascii="Calibri Light" w:hAnsi="Calibri Light"/>
          <w:szCs w:val="24"/>
          <w:lang w:val="en-GB"/>
        </w:rPr>
        <w:t>all the necessary information and draw up consolidated interim and final reports. These reports shall</w:t>
      </w:r>
      <w:r w:rsidR="002E234C">
        <w:rPr>
          <w:rFonts w:ascii="Calibri Light" w:hAnsi="Calibri Light"/>
          <w:szCs w:val="24"/>
          <w:lang w:val="en-GB"/>
        </w:rPr>
        <w:t xml:space="preserve"> </w:t>
      </w:r>
      <w:r w:rsidR="002E234C" w:rsidRPr="00437E23">
        <w:rPr>
          <w:rFonts w:ascii="Calibri Light" w:hAnsi="Calibri Light"/>
          <w:szCs w:val="24"/>
          <w:lang w:val="en-GB"/>
        </w:rPr>
        <w:t>be drafted in the currency and language of this Contract</w:t>
      </w:r>
      <w:r w:rsidR="002E234C">
        <w:rPr>
          <w:rFonts w:ascii="Calibri Light" w:hAnsi="Calibri Light"/>
          <w:szCs w:val="24"/>
          <w:lang w:val="en-GB"/>
        </w:rPr>
        <w:t xml:space="preserve"> and shall</w:t>
      </w:r>
      <w:r w:rsidRPr="00437E23">
        <w:rPr>
          <w:rFonts w:ascii="Calibri Light" w:hAnsi="Calibri Light"/>
          <w:szCs w:val="24"/>
          <w:lang w:val="en-GB"/>
        </w:rPr>
        <w:t>:</w:t>
      </w:r>
    </w:p>
    <w:p w:rsidR="00BC5DCA" w:rsidRPr="00437E23" w:rsidRDefault="00BC5DCA" w:rsidP="0052378E">
      <w:pPr>
        <w:autoSpaceDE w:val="0"/>
        <w:autoSpaceDN w:val="0"/>
        <w:adjustRightInd w:val="0"/>
        <w:spacing w:before="60" w:after="60"/>
        <w:ind w:left="567"/>
        <w:jc w:val="both"/>
        <w:rPr>
          <w:rFonts w:ascii="Calibri Light" w:hAnsi="Calibri Light"/>
          <w:szCs w:val="24"/>
          <w:lang w:val="en-GB"/>
        </w:rPr>
      </w:pPr>
      <w:r w:rsidRPr="00437E23">
        <w:rPr>
          <w:rFonts w:ascii="Calibri Light" w:hAnsi="Calibri Light"/>
          <w:szCs w:val="24"/>
          <w:lang w:val="en-GB"/>
        </w:rPr>
        <w:lastRenderedPageBreak/>
        <w:t>a) cover the project as a whole, regardless of which part of it is financed by the MA;</w:t>
      </w:r>
    </w:p>
    <w:p w:rsidR="00BC5DCA" w:rsidRPr="00437E23" w:rsidRDefault="00BC5DCA" w:rsidP="0052378E">
      <w:pPr>
        <w:autoSpaceDE w:val="0"/>
        <w:autoSpaceDN w:val="0"/>
        <w:adjustRightInd w:val="0"/>
        <w:spacing w:before="60" w:after="60"/>
        <w:ind w:left="567"/>
        <w:jc w:val="both"/>
        <w:rPr>
          <w:rFonts w:ascii="Calibri Light" w:hAnsi="Calibri Light"/>
          <w:szCs w:val="24"/>
          <w:lang w:val="en-GB"/>
        </w:rPr>
      </w:pPr>
      <w:r w:rsidRPr="00437E23">
        <w:rPr>
          <w:rFonts w:ascii="Calibri Light" w:hAnsi="Calibri Light"/>
          <w:szCs w:val="24"/>
          <w:lang w:val="en-GB"/>
        </w:rPr>
        <w:t>b) consist of a narrative and a financial report</w:t>
      </w:r>
      <w:r w:rsidR="003505EE">
        <w:rPr>
          <w:rFonts w:ascii="Calibri Light" w:hAnsi="Calibri Light"/>
          <w:szCs w:val="24"/>
          <w:lang w:val="en-GB"/>
        </w:rPr>
        <w:t xml:space="preserve"> using the templates provided through MA’s instructions according to Article 1.12</w:t>
      </w:r>
      <w:r w:rsidRPr="00437E23">
        <w:rPr>
          <w:rFonts w:ascii="Calibri Light" w:hAnsi="Calibri Light"/>
          <w:szCs w:val="24"/>
          <w:lang w:val="en-GB"/>
        </w:rPr>
        <w:t>;</w:t>
      </w:r>
    </w:p>
    <w:p w:rsidR="00BC5DCA" w:rsidRDefault="00BC5DCA" w:rsidP="0052378E">
      <w:pPr>
        <w:autoSpaceDE w:val="0"/>
        <w:autoSpaceDN w:val="0"/>
        <w:adjustRightInd w:val="0"/>
        <w:spacing w:before="60" w:after="60"/>
        <w:ind w:left="567"/>
        <w:jc w:val="both"/>
        <w:rPr>
          <w:rFonts w:ascii="Calibri Light" w:hAnsi="Calibri Light"/>
          <w:szCs w:val="24"/>
          <w:lang w:val="en-GB"/>
        </w:rPr>
      </w:pPr>
      <w:r w:rsidRPr="00437E23">
        <w:rPr>
          <w:rFonts w:ascii="Calibri Light" w:hAnsi="Calibri Light"/>
          <w:szCs w:val="24"/>
          <w:lang w:val="en-GB"/>
        </w:rPr>
        <w:t>c) provide a full account of all aspects of the project's implementation for the period covered</w:t>
      </w:r>
      <w:r w:rsidR="002E234C">
        <w:rPr>
          <w:rFonts w:ascii="Calibri Light" w:hAnsi="Calibri Light"/>
          <w:szCs w:val="24"/>
          <w:lang w:val="en-GB"/>
        </w:rPr>
        <w:t>, including</w:t>
      </w:r>
      <w:r w:rsidR="0069667E">
        <w:rPr>
          <w:rFonts w:ascii="Calibri Light" w:hAnsi="Calibri Light"/>
          <w:szCs w:val="24"/>
          <w:lang w:val="en-GB"/>
        </w:rPr>
        <w:t xml:space="preserve"> </w:t>
      </w:r>
      <w:r w:rsidR="002E234C" w:rsidRPr="00437E23">
        <w:rPr>
          <w:rFonts w:ascii="Calibri Light" w:hAnsi="Calibri Light"/>
          <w:szCs w:val="24"/>
          <w:lang w:val="en-GB"/>
        </w:rPr>
        <w:t>status of the procurement procedures of the contracts awarded under Article 9</w:t>
      </w:r>
      <w:r w:rsidR="002E234C">
        <w:rPr>
          <w:rFonts w:ascii="Calibri Light" w:hAnsi="Calibri Light"/>
          <w:szCs w:val="24"/>
          <w:lang w:val="en-GB"/>
        </w:rPr>
        <w:t xml:space="preserve"> and </w:t>
      </w:r>
      <w:r w:rsidR="0069667E">
        <w:rPr>
          <w:rFonts w:ascii="Calibri Light" w:hAnsi="Calibri Light"/>
          <w:szCs w:val="24"/>
          <w:lang w:val="en-GB"/>
        </w:rPr>
        <w:t xml:space="preserve">achievement of </w:t>
      </w:r>
      <w:r w:rsidR="005D2D66">
        <w:rPr>
          <w:rFonts w:ascii="Calibri Light" w:hAnsi="Calibri Light"/>
          <w:szCs w:val="24"/>
          <w:lang w:val="en-GB"/>
        </w:rPr>
        <w:t xml:space="preserve">project </w:t>
      </w:r>
      <w:r w:rsidR="0069667E">
        <w:rPr>
          <w:rFonts w:ascii="Calibri Light" w:hAnsi="Calibri Light"/>
          <w:szCs w:val="24"/>
          <w:lang w:val="en-GB"/>
        </w:rPr>
        <w:t>outputs and results as measured by the corresponding indicators and with clear reference to relevant sources of verification</w:t>
      </w:r>
      <w:r w:rsidRPr="00437E23">
        <w:rPr>
          <w:rFonts w:ascii="Calibri Light" w:hAnsi="Calibri Light"/>
          <w:szCs w:val="24"/>
          <w:lang w:val="en-GB"/>
        </w:rPr>
        <w:t>;</w:t>
      </w:r>
    </w:p>
    <w:p w:rsidR="0069667E" w:rsidRDefault="0069667E" w:rsidP="0052378E">
      <w:pPr>
        <w:autoSpaceDE w:val="0"/>
        <w:autoSpaceDN w:val="0"/>
        <w:adjustRightInd w:val="0"/>
        <w:spacing w:before="60" w:after="60"/>
        <w:ind w:left="567"/>
        <w:jc w:val="both"/>
        <w:rPr>
          <w:rFonts w:ascii="Calibri Light" w:hAnsi="Calibri Light"/>
          <w:szCs w:val="24"/>
          <w:lang w:val="en-GB"/>
        </w:rPr>
      </w:pPr>
      <w:r>
        <w:rPr>
          <w:rFonts w:ascii="Calibri Light" w:hAnsi="Calibri Light"/>
          <w:szCs w:val="24"/>
          <w:lang w:val="en-GB"/>
        </w:rPr>
        <w:t>d) describe the difficulties encountered and measures taken to overcome them;</w:t>
      </w:r>
    </w:p>
    <w:p w:rsidR="00561230" w:rsidRDefault="0069667E" w:rsidP="0052378E">
      <w:pPr>
        <w:autoSpaceDE w:val="0"/>
        <w:autoSpaceDN w:val="0"/>
        <w:adjustRightInd w:val="0"/>
        <w:spacing w:before="60" w:after="60"/>
        <w:ind w:left="567"/>
        <w:jc w:val="both"/>
        <w:rPr>
          <w:rFonts w:ascii="Calibri Light" w:hAnsi="Calibri Light"/>
          <w:szCs w:val="24"/>
          <w:lang w:val="en-GB"/>
        </w:rPr>
      </w:pPr>
      <w:r>
        <w:rPr>
          <w:rFonts w:ascii="Calibri Light" w:hAnsi="Calibri Light"/>
          <w:szCs w:val="24"/>
          <w:lang w:val="en-GB"/>
        </w:rPr>
        <w:t xml:space="preserve">e) </w:t>
      </w:r>
      <w:r w:rsidR="00561230">
        <w:rPr>
          <w:rFonts w:ascii="Calibri Light" w:hAnsi="Calibri Light"/>
          <w:szCs w:val="24"/>
          <w:lang w:val="en-GB"/>
        </w:rPr>
        <w:t xml:space="preserve">inform about any changes intended to be made to the project; </w:t>
      </w:r>
    </w:p>
    <w:p w:rsidR="002E234C" w:rsidRDefault="00561230" w:rsidP="0052378E">
      <w:pPr>
        <w:autoSpaceDE w:val="0"/>
        <w:autoSpaceDN w:val="0"/>
        <w:adjustRightInd w:val="0"/>
        <w:spacing w:before="60" w:after="60"/>
        <w:ind w:left="567"/>
        <w:jc w:val="both"/>
        <w:rPr>
          <w:rFonts w:ascii="Calibri Light" w:hAnsi="Calibri Light"/>
          <w:szCs w:val="24"/>
          <w:lang w:val="en-GB"/>
        </w:rPr>
      </w:pPr>
      <w:r>
        <w:rPr>
          <w:rFonts w:ascii="Calibri Light" w:hAnsi="Calibri Light"/>
          <w:szCs w:val="24"/>
          <w:lang w:val="en-GB"/>
        </w:rPr>
        <w:t xml:space="preserve">f) </w:t>
      </w:r>
      <w:r w:rsidR="0069667E">
        <w:rPr>
          <w:rFonts w:ascii="Calibri Light" w:hAnsi="Calibri Light"/>
          <w:szCs w:val="24"/>
          <w:lang w:val="en-GB"/>
        </w:rPr>
        <w:t xml:space="preserve">include necessary updates on: </w:t>
      </w:r>
      <w:r w:rsidR="00D205ED">
        <w:rPr>
          <w:rFonts w:ascii="Calibri Light" w:hAnsi="Calibri Light"/>
          <w:szCs w:val="24"/>
          <w:lang w:val="en-GB"/>
        </w:rPr>
        <w:t xml:space="preserve"> </w:t>
      </w:r>
      <w:r>
        <w:rPr>
          <w:rFonts w:ascii="Calibri Light" w:hAnsi="Calibri Light"/>
          <w:szCs w:val="24"/>
          <w:lang w:val="en-GB"/>
        </w:rPr>
        <w:t xml:space="preserve">project management arrangements and risks management, </w:t>
      </w:r>
      <w:r w:rsidR="0069667E">
        <w:rPr>
          <w:rFonts w:ascii="Calibri Light" w:hAnsi="Calibri Light"/>
          <w:szCs w:val="24"/>
          <w:lang w:val="en-GB"/>
        </w:rPr>
        <w:t xml:space="preserve">schedule of activities, the </w:t>
      </w:r>
      <w:r>
        <w:rPr>
          <w:rFonts w:ascii="Calibri Light" w:hAnsi="Calibri Light"/>
          <w:szCs w:val="24"/>
          <w:lang w:val="en-GB"/>
        </w:rPr>
        <w:t>information and communication plan</w:t>
      </w:r>
      <w:r w:rsidR="002E234C">
        <w:rPr>
          <w:rFonts w:ascii="Calibri Light" w:hAnsi="Calibri Light"/>
          <w:szCs w:val="24"/>
          <w:lang w:val="en-GB"/>
        </w:rPr>
        <w:t>, etc</w:t>
      </w:r>
      <w:r>
        <w:rPr>
          <w:rFonts w:ascii="Calibri Light" w:hAnsi="Calibri Light"/>
          <w:szCs w:val="24"/>
          <w:lang w:val="en-GB"/>
        </w:rPr>
        <w:t>;</w:t>
      </w:r>
    </w:p>
    <w:p w:rsidR="00D01D10" w:rsidRDefault="002E234C" w:rsidP="002E290C">
      <w:pPr>
        <w:pStyle w:val="ListParagraph"/>
        <w:spacing w:before="60" w:after="60"/>
        <w:ind w:left="567"/>
        <w:contextualSpacing w:val="0"/>
        <w:jc w:val="both"/>
        <w:rPr>
          <w:rFonts w:ascii="Calibri Light" w:hAnsi="Calibri Light"/>
          <w:szCs w:val="24"/>
          <w:lang w:val="en-GB"/>
        </w:rPr>
      </w:pPr>
      <w:r>
        <w:rPr>
          <w:rFonts w:ascii="Calibri Light" w:hAnsi="Calibri Light"/>
          <w:szCs w:val="24"/>
          <w:lang w:val="en-GB"/>
        </w:rPr>
        <w:t>g</w:t>
      </w:r>
      <w:r w:rsidR="0069667E">
        <w:rPr>
          <w:rFonts w:ascii="Calibri Light" w:hAnsi="Calibri Light"/>
          <w:szCs w:val="24"/>
          <w:lang w:val="en-GB"/>
        </w:rPr>
        <w:t>) present the status of implementing the measures recommended following the monitoring or verification missions undertaken</w:t>
      </w:r>
      <w:r>
        <w:rPr>
          <w:rFonts w:ascii="Calibri Light" w:hAnsi="Calibri Light"/>
          <w:szCs w:val="24"/>
          <w:lang w:val="en-GB"/>
        </w:rPr>
        <w:t>.</w:t>
      </w:r>
    </w:p>
    <w:p w:rsidR="00BC5DCA" w:rsidRPr="00437E23" w:rsidRDefault="00BC5DCA" w:rsidP="002E290C">
      <w:pPr>
        <w:pStyle w:val="ListParagraph"/>
        <w:spacing w:before="60" w:after="60"/>
        <w:ind w:left="567"/>
        <w:contextualSpacing w:val="0"/>
        <w:jc w:val="both"/>
        <w:rPr>
          <w:rFonts w:ascii="Calibri Light" w:hAnsi="Calibri Light"/>
          <w:szCs w:val="24"/>
          <w:lang w:val="en-GB"/>
        </w:rPr>
      </w:pPr>
      <w:r w:rsidRPr="00437E23">
        <w:rPr>
          <w:rFonts w:ascii="Calibri Light" w:hAnsi="Calibri Light"/>
          <w:szCs w:val="24"/>
          <w:lang w:val="en-GB"/>
        </w:rPr>
        <w:t xml:space="preserve">Additionally, the final </w:t>
      </w:r>
      <w:r w:rsidR="00B60A41">
        <w:rPr>
          <w:rFonts w:ascii="Calibri Light" w:hAnsi="Calibri Light"/>
          <w:szCs w:val="24"/>
          <w:lang w:val="en-GB"/>
        </w:rPr>
        <w:t xml:space="preserve">financial </w:t>
      </w:r>
      <w:r w:rsidRPr="00437E23">
        <w:rPr>
          <w:rFonts w:ascii="Calibri Light" w:hAnsi="Calibri Light"/>
          <w:szCs w:val="24"/>
          <w:lang w:val="en-GB"/>
        </w:rPr>
        <w:t>report shall cover any period not covered by the interim report.</w:t>
      </w:r>
      <w:r w:rsidR="00996AC3">
        <w:rPr>
          <w:rFonts w:ascii="Calibri Light" w:hAnsi="Calibri Light"/>
          <w:szCs w:val="24"/>
          <w:lang w:val="en-GB"/>
        </w:rPr>
        <w:t xml:space="preserve"> The final narrative report shall cover the whole implementation period.</w:t>
      </w:r>
    </w:p>
    <w:p w:rsidR="00BC5DCA" w:rsidRPr="00437E23" w:rsidRDefault="00BC5DCA" w:rsidP="003E59C3">
      <w:pPr>
        <w:pStyle w:val="ListParagraph"/>
        <w:numPr>
          <w:ilvl w:val="0"/>
          <w:numId w:val="25"/>
        </w:numPr>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 xml:space="preserve">Reports shall be submitted </w:t>
      </w:r>
      <w:r w:rsidRPr="00437E23">
        <w:rPr>
          <w:rFonts w:ascii="Calibri Light" w:hAnsi="Calibri Light"/>
          <w:bCs/>
          <w:szCs w:val="24"/>
          <w:lang w:val="en-GB"/>
        </w:rPr>
        <w:t xml:space="preserve">accompanied by </w:t>
      </w:r>
      <w:r w:rsidRPr="00437E23">
        <w:rPr>
          <w:rFonts w:ascii="Calibri Light" w:hAnsi="Calibri Light"/>
          <w:szCs w:val="24"/>
          <w:lang w:val="en-GB"/>
        </w:rPr>
        <w:t>the payment request</w:t>
      </w:r>
      <w:r w:rsidRPr="00437E23">
        <w:rPr>
          <w:rFonts w:ascii="Calibri Light" w:hAnsi="Calibri Light"/>
          <w:bCs/>
          <w:szCs w:val="24"/>
          <w:lang w:val="en-GB"/>
        </w:rPr>
        <w:t xml:space="preserve"> conforming to the model in Annex IV and a</w:t>
      </w:r>
      <w:r w:rsidR="003B06D6">
        <w:rPr>
          <w:rFonts w:ascii="Calibri Light" w:hAnsi="Calibri Light"/>
          <w:bCs/>
          <w:szCs w:val="24"/>
          <w:lang w:val="en-GB"/>
        </w:rPr>
        <w:t xml:space="preserve"> consolidated</w:t>
      </w:r>
      <w:r w:rsidRPr="00437E23">
        <w:rPr>
          <w:rFonts w:ascii="Calibri Light" w:hAnsi="Calibri Light"/>
          <w:bCs/>
          <w:szCs w:val="24"/>
          <w:lang w:val="en-GB"/>
        </w:rPr>
        <w:t xml:space="preserve"> expenditure verification report as specified in Article 4.</w:t>
      </w:r>
      <w:r w:rsidR="00D01D10">
        <w:rPr>
          <w:rFonts w:ascii="Calibri Light" w:hAnsi="Calibri Light"/>
          <w:bCs/>
          <w:szCs w:val="24"/>
          <w:lang w:val="en-GB"/>
        </w:rPr>
        <w:t>9</w:t>
      </w:r>
      <w:r w:rsidRPr="00437E23">
        <w:rPr>
          <w:rFonts w:ascii="Calibri Light" w:hAnsi="Calibri Light"/>
          <w:szCs w:val="24"/>
          <w:lang w:val="en-GB"/>
        </w:rPr>
        <w:t>, taking into account the following reporting periods:</w:t>
      </w:r>
    </w:p>
    <w:p w:rsidR="00BC5DCA" w:rsidRPr="00D01D10" w:rsidRDefault="00BC5DCA" w:rsidP="0052378E">
      <w:pPr>
        <w:autoSpaceDE w:val="0"/>
        <w:autoSpaceDN w:val="0"/>
        <w:adjustRightInd w:val="0"/>
        <w:spacing w:before="60" w:after="60"/>
        <w:ind w:left="567"/>
        <w:jc w:val="both"/>
        <w:rPr>
          <w:rFonts w:ascii="Calibri Light" w:hAnsi="Calibri Light"/>
          <w:b/>
          <w:szCs w:val="24"/>
          <w:lang w:val="en-GB"/>
        </w:rPr>
      </w:pPr>
      <w:r w:rsidRPr="00D01D10">
        <w:rPr>
          <w:rFonts w:ascii="Calibri Light" w:hAnsi="Calibri Light"/>
          <w:b/>
          <w:szCs w:val="24"/>
          <w:lang w:val="en-GB"/>
        </w:rPr>
        <w:t>a) in case of interim report:</w:t>
      </w:r>
    </w:p>
    <w:p w:rsidR="00BC5DCA" w:rsidRPr="00C466E0" w:rsidRDefault="00C466E0" w:rsidP="003E59C3">
      <w:pPr>
        <w:pStyle w:val="ListParagraph"/>
        <w:numPr>
          <w:ilvl w:val="0"/>
          <w:numId w:val="27"/>
        </w:numPr>
        <w:autoSpaceDE w:val="0"/>
        <w:autoSpaceDN w:val="0"/>
        <w:adjustRightInd w:val="0"/>
        <w:spacing w:before="60" w:after="60"/>
        <w:contextualSpacing w:val="0"/>
        <w:jc w:val="both"/>
        <w:rPr>
          <w:rFonts w:ascii="Calibri Light" w:hAnsi="Calibri Light"/>
          <w:szCs w:val="24"/>
          <w:lang w:val="en-GB"/>
        </w:rPr>
      </w:pPr>
      <w:r w:rsidRPr="00C466E0">
        <w:rPr>
          <w:rFonts w:ascii="Calibri Light" w:hAnsi="Calibri Light"/>
          <w:szCs w:val="24"/>
          <w:lang w:val="en-GB"/>
        </w:rPr>
        <w:t>T</w:t>
      </w:r>
      <w:r w:rsidR="00BC5DCA" w:rsidRPr="00C466E0">
        <w:rPr>
          <w:rFonts w:ascii="Calibri Light" w:hAnsi="Calibri Light"/>
          <w:szCs w:val="24"/>
          <w:lang w:val="en-GB"/>
        </w:rPr>
        <w:t>he interim reporting period is intended as the period elapsed until t</w:t>
      </w:r>
      <w:r w:rsidR="00BC5DCA" w:rsidRPr="00C466E0">
        <w:rPr>
          <w:rFonts w:ascii="Calibri Light" w:hAnsi="Calibri Light"/>
          <w:bCs/>
          <w:szCs w:val="24"/>
          <w:lang w:val="en-GB"/>
        </w:rPr>
        <w:t xml:space="preserve">he part of the expenditure actually incurred </w:t>
      </w:r>
      <w:r w:rsidR="00D072ED">
        <w:rPr>
          <w:rFonts w:ascii="Calibri Light" w:hAnsi="Calibri Light"/>
          <w:bCs/>
          <w:szCs w:val="24"/>
          <w:lang w:val="en-GB"/>
        </w:rPr>
        <w:t xml:space="preserve">and </w:t>
      </w:r>
      <w:r w:rsidRPr="00C466E0">
        <w:rPr>
          <w:rFonts w:ascii="Calibri Light" w:hAnsi="Calibri Light"/>
          <w:bCs/>
          <w:szCs w:val="24"/>
          <w:lang w:val="en-GB"/>
        </w:rPr>
        <w:t xml:space="preserve">paid </w:t>
      </w:r>
      <w:r w:rsidR="00BC5DCA" w:rsidRPr="00C466E0">
        <w:rPr>
          <w:rFonts w:ascii="Calibri Light" w:hAnsi="Calibri Light"/>
          <w:bCs/>
          <w:szCs w:val="24"/>
          <w:lang w:val="en-GB"/>
        </w:rPr>
        <w:t xml:space="preserve">which is financed by the MA is </w:t>
      </w:r>
      <w:r w:rsidR="003B06D6">
        <w:rPr>
          <w:rFonts w:ascii="Calibri Light" w:hAnsi="Calibri Light"/>
          <w:bCs/>
          <w:szCs w:val="24"/>
          <w:lang w:val="en-GB"/>
        </w:rPr>
        <w:t xml:space="preserve">of </w:t>
      </w:r>
      <w:r w:rsidR="00BC5DCA" w:rsidRPr="00C466E0">
        <w:rPr>
          <w:rFonts w:ascii="Calibri Light" w:hAnsi="Calibri Light"/>
          <w:bCs/>
          <w:szCs w:val="24"/>
          <w:lang w:val="en-GB"/>
        </w:rPr>
        <w:t>at least 70 % of the previous payment</w:t>
      </w:r>
      <w:r w:rsidRPr="00C466E0">
        <w:rPr>
          <w:rFonts w:ascii="Calibri Light" w:hAnsi="Calibri Light"/>
          <w:bCs/>
          <w:szCs w:val="24"/>
          <w:lang w:val="en-GB"/>
        </w:rPr>
        <w:t>.</w:t>
      </w:r>
      <w:r>
        <w:rPr>
          <w:rFonts w:ascii="Calibri Light" w:hAnsi="Calibri Light"/>
          <w:szCs w:val="24"/>
          <w:lang w:val="en-GB"/>
        </w:rPr>
        <w:t xml:space="preserve"> </w:t>
      </w:r>
      <w:r w:rsidR="00D072ED" w:rsidRPr="00D072ED">
        <w:rPr>
          <w:rFonts w:ascii="Calibri Light" w:hAnsi="Calibri Light"/>
          <w:bCs/>
          <w:szCs w:val="24"/>
          <w:lang w:val="en-GB"/>
        </w:rPr>
        <w:t xml:space="preserve"> </w:t>
      </w:r>
      <w:r w:rsidR="00D072ED">
        <w:rPr>
          <w:rFonts w:ascii="Calibri Light" w:hAnsi="Calibri Light"/>
          <w:bCs/>
          <w:szCs w:val="24"/>
          <w:lang w:val="en-GB"/>
        </w:rPr>
        <w:t>T</w:t>
      </w:r>
      <w:r w:rsidR="00D072ED" w:rsidRPr="00C466E0">
        <w:rPr>
          <w:rFonts w:ascii="Calibri Light" w:hAnsi="Calibri Light"/>
          <w:bCs/>
          <w:szCs w:val="24"/>
          <w:lang w:val="en-GB"/>
        </w:rPr>
        <w:t>he Lead Beneficiary shall present the interim report</w:t>
      </w:r>
      <w:r w:rsidR="00D072ED">
        <w:rPr>
          <w:rFonts w:ascii="Calibri Light" w:hAnsi="Calibri Light"/>
          <w:bCs/>
          <w:szCs w:val="24"/>
          <w:lang w:val="en-GB"/>
        </w:rPr>
        <w:t xml:space="preserve"> w</w:t>
      </w:r>
      <w:r w:rsidR="00BC5DCA" w:rsidRPr="00C466E0">
        <w:rPr>
          <w:rFonts w:ascii="Calibri Light" w:hAnsi="Calibri Light"/>
          <w:bCs/>
          <w:szCs w:val="24"/>
          <w:lang w:val="en-GB"/>
        </w:rPr>
        <w:t xml:space="preserve">ithin 90 days following the end of </w:t>
      </w:r>
      <w:r w:rsidR="00D072ED">
        <w:rPr>
          <w:rFonts w:ascii="Calibri Light" w:hAnsi="Calibri Light"/>
          <w:bCs/>
          <w:szCs w:val="24"/>
          <w:lang w:val="en-GB"/>
        </w:rPr>
        <w:t>this</w:t>
      </w:r>
      <w:r w:rsidR="00BC5DCA" w:rsidRPr="00C466E0">
        <w:rPr>
          <w:rFonts w:ascii="Calibri Light" w:hAnsi="Calibri Light"/>
          <w:bCs/>
          <w:szCs w:val="24"/>
          <w:lang w:val="en-GB"/>
        </w:rPr>
        <w:t xml:space="preserve"> period</w:t>
      </w:r>
      <w:r>
        <w:rPr>
          <w:rFonts w:ascii="Calibri Light" w:hAnsi="Calibri Light"/>
          <w:bCs/>
          <w:szCs w:val="24"/>
          <w:lang w:val="en-GB"/>
        </w:rPr>
        <w:t>.</w:t>
      </w:r>
    </w:p>
    <w:p w:rsidR="00D01D10" w:rsidRDefault="00C466E0" w:rsidP="003E59C3">
      <w:pPr>
        <w:pStyle w:val="ListParagraph"/>
        <w:numPr>
          <w:ilvl w:val="0"/>
          <w:numId w:val="27"/>
        </w:numPr>
        <w:autoSpaceDE w:val="0"/>
        <w:autoSpaceDN w:val="0"/>
        <w:adjustRightInd w:val="0"/>
        <w:spacing w:before="60" w:after="60"/>
        <w:contextualSpacing w:val="0"/>
        <w:jc w:val="both"/>
        <w:rPr>
          <w:rFonts w:ascii="Calibri Light" w:hAnsi="Calibri Light"/>
          <w:bCs/>
          <w:szCs w:val="24"/>
          <w:lang w:val="en-GB"/>
        </w:rPr>
      </w:pPr>
      <w:r>
        <w:rPr>
          <w:rFonts w:ascii="Calibri Light" w:hAnsi="Calibri Light"/>
          <w:szCs w:val="24"/>
          <w:lang w:val="en-GB"/>
        </w:rPr>
        <w:t>I</w:t>
      </w:r>
      <w:r w:rsidR="00BC5DCA" w:rsidRPr="00437E23">
        <w:rPr>
          <w:rFonts w:ascii="Calibri Light" w:hAnsi="Calibri Light"/>
          <w:szCs w:val="24"/>
          <w:lang w:val="en-GB"/>
        </w:rPr>
        <w:t xml:space="preserve">f half of the implementation period has elapsed and the </w:t>
      </w:r>
      <w:r w:rsidR="00BC5DCA" w:rsidRPr="00437E23">
        <w:rPr>
          <w:rFonts w:ascii="Calibri Light" w:hAnsi="Calibri Light"/>
          <w:bCs/>
          <w:szCs w:val="24"/>
          <w:lang w:val="en-GB"/>
        </w:rPr>
        <w:t xml:space="preserve">part of the expenditure actually incurred </w:t>
      </w:r>
      <w:r w:rsidR="00D072ED">
        <w:rPr>
          <w:rFonts w:ascii="Calibri Light" w:hAnsi="Calibri Light"/>
          <w:bCs/>
          <w:szCs w:val="24"/>
          <w:lang w:val="en-GB"/>
        </w:rPr>
        <w:t xml:space="preserve">and </w:t>
      </w:r>
      <w:r>
        <w:rPr>
          <w:rFonts w:ascii="Calibri Light" w:hAnsi="Calibri Light"/>
          <w:bCs/>
          <w:szCs w:val="24"/>
          <w:lang w:val="en-GB"/>
        </w:rPr>
        <w:t>paid</w:t>
      </w:r>
      <w:r w:rsidRPr="00437E23">
        <w:rPr>
          <w:rFonts w:ascii="Calibri Light" w:hAnsi="Calibri Light"/>
          <w:bCs/>
          <w:szCs w:val="24"/>
          <w:lang w:val="en-GB"/>
        </w:rPr>
        <w:t xml:space="preserve"> </w:t>
      </w:r>
      <w:r w:rsidR="00BC5DCA" w:rsidRPr="00437E23">
        <w:rPr>
          <w:rFonts w:ascii="Calibri Light" w:hAnsi="Calibri Light"/>
          <w:bCs/>
          <w:szCs w:val="24"/>
          <w:lang w:val="en-GB"/>
        </w:rPr>
        <w:t xml:space="preserve">which is financed by the MA is less than 70% of the previous payment, the Lead Beneficiary shall present an interim report within 90 days following </w:t>
      </w:r>
      <w:r>
        <w:rPr>
          <w:rFonts w:ascii="Calibri Light" w:hAnsi="Calibri Light"/>
          <w:bCs/>
          <w:szCs w:val="24"/>
          <w:lang w:val="en-GB"/>
        </w:rPr>
        <w:t>this</w:t>
      </w:r>
      <w:r w:rsidR="00BC5DCA" w:rsidRPr="00437E23">
        <w:rPr>
          <w:rFonts w:ascii="Calibri Light" w:hAnsi="Calibri Light"/>
          <w:bCs/>
          <w:szCs w:val="24"/>
          <w:lang w:val="en-GB"/>
        </w:rPr>
        <w:t xml:space="preserve"> period</w:t>
      </w:r>
      <w:r>
        <w:rPr>
          <w:rFonts w:ascii="Calibri Light" w:hAnsi="Calibri Light"/>
          <w:bCs/>
          <w:szCs w:val="24"/>
          <w:lang w:val="en-GB"/>
        </w:rPr>
        <w:t>.</w:t>
      </w:r>
      <w:r w:rsidR="00BC5DCA" w:rsidRPr="00437E23">
        <w:rPr>
          <w:rFonts w:ascii="Calibri Light" w:hAnsi="Calibri Light"/>
          <w:bCs/>
          <w:szCs w:val="24"/>
          <w:lang w:val="en-GB"/>
        </w:rPr>
        <w:t xml:space="preserve"> </w:t>
      </w:r>
      <w:r>
        <w:rPr>
          <w:rFonts w:ascii="Calibri Light" w:hAnsi="Calibri Light"/>
          <w:bCs/>
          <w:szCs w:val="24"/>
          <w:lang w:val="en-GB"/>
        </w:rPr>
        <w:t>T</w:t>
      </w:r>
      <w:r w:rsidR="00BC5DCA" w:rsidRPr="00437E23">
        <w:rPr>
          <w:rFonts w:ascii="Calibri Light" w:hAnsi="Calibri Light"/>
          <w:bCs/>
          <w:szCs w:val="24"/>
          <w:lang w:val="en-GB"/>
        </w:rPr>
        <w:t xml:space="preserve">he interim payment shall be reduced by the amount corresponding to the difference between the 70% of the previous payment and the part of the </w:t>
      </w:r>
      <w:r w:rsidR="00A63FB3">
        <w:rPr>
          <w:rFonts w:ascii="Calibri Light" w:hAnsi="Calibri Light"/>
          <w:bCs/>
          <w:szCs w:val="24"/>
          <w:lang w:val="en-GB"/>
        </w:rPr>
        <w:t xml:space="preserve">eligible </w:t>
      </w:r>
      <w:r w:rsidR="00BC5DCA" w:rsidRPr="00437E23">
        <w:rPr>
          <w:rFonts w:ascii="Calibri Light" w:hAnsi="Calibri Light"/>
          <w:bCs/>
          <w:szCs w:val="24"/>
          <w:lang w:val="en-GB"/>
        </w:rPr>
        <w:t xml:space="preserve">expenditure actually incurred </w:t>
      </w:r>
      <w:r w:rsidR="00D072ED">
        <w:rPr>
          <w:rFonts w:ascii="Calibri Light" w:hAnsi="Calibri Light"/>
          <w:bCs/>
          <w:szCs w:val="24"/>
          <w:lang w:val="en-GB"/>
        </w:rPr>
        <w:t xml:space="preserve">and </w:t>
      </w:r>
      <w:r>
        <w:rPr>
          <w:rFonts w:ascii="Calibri Light" w:hAnsi="Calibri Light"/>
          <w:bCs/>
          <w:szCs w:val="24"/>
          <w:lang w:val="en-GB"/>
        </w:rPr>
        <w:t>paid</w:t>
      </w:r>
      <w:r w:rsidRPr="00437E23">
        <w:rPr>
          <w:rFonts w:ascii="Calibri Light" w:hAnsi="Calibri Light"/>
          <w:bCs/>
          <w:szCs w:val="24"/>
          <w:lang w:val="en-GB"/>
        </w:rPr>
        <w:t xml:space="preserve"> </w:t>
      </w:r>
      <w:r w:rsidR="00BC5DCA" w:rsidRPr="00437E23">
        <w:rPr>
          <w:rFonts w:ascii="Calibri Light" w:hAnsi="Calibri Light"/>
          <w:bCs/>
          <w:szCs w:val="24"/>
          <w:lang w:val="en-GB"/>
        </w:rPr>
        <w:t>which is financed by the MA. In this</w:t>
      </w:r>
      <w:r w:rsidR="00D01D10">
        <w:rPr>
          <w:rFonts w:ascii="Calibri Light" w:hAnsi="Calibri Light"/>
          <w:bCs/>
          <w:szCs w:val="24"/>
          <w:lang w:val="en-GB"/>
        </w:rPr>
        <w:t xml:space="preserve"> </w:t>
      </w:r>
      <w:r w:rsidR="00BC5DCA" w:rsidRPr="00437E23">
        <w:rPr>
          <w:rFonts w:ascii="Calibri Light" w:hAnsi="Calibri Light"/>
          <w:bCs/>
          <w:szCs w:val="24"/>
          <w:lang w:val="en-GB"/>
        </w:rPr>
        <w:t xml:space="preserve">case, the following reporting period starts from the </w:t>
      </w:r>
      <w:r w:rsidR="00D072ED">
        <w:rPr>
          <w:rFonts w:ascii="Calibri Light" w:hAnsi="Calibri Light"/>
          <w:bCs/>
          <w:szCs w:val="24"/>
          <w:lang w:val="en-GB"/>
        </w:rPr>
        <w:t xml:space="preserve">next day following the </w:t>
      </w:r>
      <w:r w:rsidR="00BC5DCA" w:rsidRPr="00437E23">
        <w:rPr>
          <w:rFonts w:ascii="Calibri Light" w:hAnsi="Calibri Light"/>
          <w:bCs/>
          <w:szCs w:val="24"/>
          <w:lang w:val="en-GB"/>
        </w:rPr>
        <w:t>end of the period covered by this payment request</w:t>
      </w:r>
      <w:r w:rsidR="00D072ED">
        <w:rPr>
          <w:rFonts w:ascii="Calibri Light" w:hAnsi="Calibri Light"/>
          <w:bCs/>
          <w:szCs w:val="24"/>
          <w:lang w:val="en-GB"/>
        </w:rPr>
        <w:t>.</w:t>
      </w:r>
    </w:p>
    <w:p w:rsidR="00D01D10" w:rsidRDefault="00B04F01" w:rsidP="00326C6E">
      <w:pPr>
        <w:pStyle w:val="ListParagraph"/>
        <w:numPr>
          <w:ilvl w:val="0"/>
          <w:numId w:val="27"/>
        </w:numPr>
        <w:autoSpaceDE w:val="0"/>
        <w:autoSpaceDN w:val="0"/>
        <w:adjustRightInd w:val="0"/>
        <w:spacing w:before="60" w:after="60"/>
        <w:contextualSpacing w:val="0"/>
        <w:jc w:val="both"/>
        <w:rPr>
          <w:rFonts w:ascii="Calibri Light" w:hAnsi="Calibri Light"/>
          <w:bCs/>
          <w:szCs w:val="24"/>
          <w:lang w:val="en-GB"/>
        </w:rPr>
      </w:pPr>
      <w:r w:rsidRPr="00D01D10">
        <w:rPr>
          <w:rFonts w:ascii="Calibri Light" w:hAnsi="Calibri Light"/>
          <w:bCs/>
          <w:szCs w:val="24"/>
          <w:lang w:val="en-GB"/>
        </w:rPr>
        <w:t>I</w:t>
      </w:r>
      <w:r w:rsidR="00494658" w:rsidRPr="00D01D10">
        <w:rPr>
          <w:rFonts w:ascii="Calibri Light" w:hAnsi="Calibri Light"/>
          <w:bCs/>
          <w:szCs w:val="24"/>
          <w:lang w:val="en-GB"/>
        </w:rPr>
        <w:t xml:space="preserve">n case the Lead Beneficiary </w:t>
      </w:r>
      <w:r w:rsidR="00CC08AF" w:rsidRPr="00D01D10">
        <w:rPr>
          <w:rFonts w:ascii="Calibri Light" w:hAnsi="Calibri Light"/>
          <w:bCs/>
          <w:szCs w:val="24"/>
          <w:lang w:val="en-GB"/>
        </w:rPr>
        <w:t>does</w:t>
      </w:r>
      <w:r w:rsidR="00494658" w:rsidRPr="00D01D10">
        <w:rPr>
          <w:rFonts w:ascii="Calibri Light" w:hAnsi="Calibri Light"/>
          <w:bCs/>
          <w:szCs w:val="24"/>
          <w:lang w:val="en-GB"/>
        </w:rPr>
        <w:t xml:space="preserve"> not receive from one or more Beneficiaries the individual payment request</w:t>
      </w:r>
      <w:r w:rsidR="00CC08AF" w:rsidRPr="00D01D10">
        <w:rPr>
          <w:rFonts w:ascii="Calibri Light" w:hAnsi="Calibri Light"/>
          <w:bCs/>
          <w:szCs w:val="24"/>
          <w:lang w:val="en-GB"/>
        </w:rPr>
        <w:t>(s)</w:t>
      </w:r>
      <w:r w:rsidR="00494658" w:rsidRPr="00D01D10">
        <w:rPr>
          <w:rFonts w:ascii="Calibri Light" w:hAnsi="Calibri Light"/>
          <w:bCs/>
          <w:szCs w:val="24"/>
          <w:lang w:val="en-GB"/>
        </w:rPr>
        <w:t xml:space="preserve"> accompanied by the corresponding expenditure verification report</w:t>
      </w:r>
      <w:r w:rsidR="00CC08AF" w:rsidRPr="00D01D10">
        <w:rPr>
          <w:rFonts w:ascii="Calibri Light" w:hAnsi="Calibri Light"/>
          <w:bCs/>
          <w:szCs w:val="24"/>
          <w:lang w:val="en-GB"/>
        </w:rPr>
        <w:t>(s)</w:t>
      </w:r>
      <w:r w:rsidR="00494658" w:rsidRPr="00D01D10">
        <w:rPr>
          <w:rFonts w:ascii="Calibri Light" w:hAnsi="Calibri Light"/>
          <w:bCs/>
          <w:szCs w:val="24"/>
          <w:lang w:val="en-GB"/>
        </w:rPr>
        <w:t>, it may nevertheless submit the interim payment request</w:t>
      </w:r>
      <w:r w:rsidR="00484F5F" w:rsidRPr="00D01D10">
        <w:rPr>
          <w:rFonts w:ascii="Calibri Light" w:hAnsi="Calibri Light"/>
          <w:bCs/>
          <w:szCs w:val="24"/>
          <w:lang w:val="en-GB"/>
        </w:rPr>
        <w:t xml:space="preserve"> provided that there is proper justification</w:t>
      </w:r>
      <w:r w:rsidR="00326C6E" w:rsidRPr="00B67C51">
        <w:rPr>
          <w:lang w:val="en-US"/>
        </w:rPr>
        <w:t xml:space="preserve"> </w:t>
      </w:r>
      <w:r w:rsidR="00326C6E" w:rsidRPr="00326C6E">
        <w:rPr>
          <w:rFonts w:ascii="Calibri Light" w:hAnsi="Calibri Light"/>
          <w:bCs/>
          <w:szCs w:val="24"/>
          <w:lang w:val="en-GB"/>
        </w:rPr>
        <w:t>analysed and approved ex-ante by the MA</w:t>
      </w:r>
      <w:r w:rsidR="00494658" w:rsidRPr="00D01D10">
        <w:rPr>
          <w:rFonts w:ascii="Calibri Light" w:hAnsi="Calibri Light"/>
          <w:bCs/>
          <w:szCs w:val="24"/>
          <w:lang w:val="en-GB"/>
        </w:rPr>
        <w:t>. In such situation, MA will reduce the interim pre-financing with the corresponding share</w:t>
      </w:r>
      <w:r w:rsidRPr="00D01D10">
        <w:rPr>
          <w:rFonts w:ascii="Calibri Light" w:hAnsi="Calibri Light"/>
          <w:bCs/>
          <w:szCs w:val="24"/>
          <w:lang w:val="en-GB"/>
        </w:rPr>
        <w:t>(s)</w:t>
      </w:r>
      <w:r w:rsidR="00494658" w:rsidRPr="00D01D10">
        <w:rPr>
          <w:rFonts w:ascii="Calibri Light" w:hAnsi="Calibri Light"/>
          <w:bCs/>
          <w:szCs w:val="24"/>
          <w:lang w:val="en-GB"/>
        </w:rPr>
        <w:t xml:space="preserve"> of grant pertaining to the Beneficiary(ies) who failed to submit the individual payment request(s)</w:t>
      </w:r>
      <w:r w:rsidR="00484F5F" w:rsidRPr="00D01D10">
        <w:rPr>
          <w:rFonts w:ascii="Calibri Light" w:hAnsi="Calibri Light"/>
          <w:bCs/>
          <w:szCs w:val="24"/>
          <w:lang w:val="en-GB"/>
        </w:rPr>
        <w:t>.</w:t>
      </w:r>
      <w:r w:rsidR="00CE49D5" w:rsidRPr="00D01D10">
        <w:rPr>
          <w:rFonts w:ascii="Calibri Light" w:hAnsi="Calibri Light"/>
          <w:bCs/>
          <w:szCs w:val="24"/>
          <w:lang w:val="en-GB"/>
        </w:rPr>
        <w:t xml:space="preserve"> </w:t>
      </w:r>
    </w:p>
    <w:p w:rsidR="00BC5DCA" w:rsidRPr="00D01D10" w:rsidRDefault="00BC5DCA" w:rsidP="00D01D10">
      <w:pPr>
        <w:autoSpaceDE w:val="0"/>
        <w:autoSpaceDN w:val="0"/>
        <w:adjustRightInd w:val="0"/>
        <w:spacing w:before="60" w:after="60"/>
        <w:ind w:left="360"/>
        <w:jc w:val="both"/>
        <w:rPr>
          <w:rFonts w:ascii="Calibri Light" w:hAnsi="Calibri Light"/>
          <w:b/>
          <w:bCs/>
          <w:szCs w:val="24"/>
          <w:lang w:val="en-GB"/>
        </w:rPr>
      </w:pPr>
      <w:r w:rsidRPr="00D01D10">
        <w:rPr>
          <w:rFonts w:ascii="Calibri Light" w:hAnsi="Calibri Light"/>
          <w:b/>
          <w:szCs w:val="24"/>
          <w:lang w:val="en-GB"/>
        </w:rPr>
        <w:t>b) in case of final report:</w:t>
      </w:r>
    </w:p>
    <w:p w:rsidR="00BC5DCA" w:rsidRPr="00437E23" w:rsidRDefault="00D072ED" w:rsidP="003E59C3">
      <w:pPr>
        <w:pStyle w:val="ListParagraph"/>
        <w:numPr>
          <w:ilvl w:val="0"/>
          <w:numId w:val="28"/>
        </w:numPr>
        <w:autoSpaceDE w:val="0"/>
        <w:autoSpaceDN w:val="0"/>
        <w:adjustRightInd w:val="0"/>
        <w:spacing w:before="60" w:after="60"/>
        <w:contextualSpacing w:val="0"/>
        <w:jc w:val="both"/>
        <w:rPr>
          <w:rFonts w:ascii="Calibri Light" w:hAnsi="Calibri Light"/>
          <w:i/>
          <w:szCs w:val="24"/>
          <w:lang w:val="en-GB"/>
        </w:rPr>
      </w:pPr>
      <w:r>
        <w:rPr>
          <w:rFonts w:ascii="Calibri Light" w:hAnsi="Calibri Light"/>
          <w:bCs/>
          <w:szCs w:val="24"/>
          <w:lang w:val="en-GB"/>
        </w:rPr>
        <w:t>T</w:t>
      </w:r>
      <w:r w:rsidRPr="00437E23">
        <w:rPr>
          <w:rFonts w:ascii="Calibri Light" w:hAnsi="Calibri Light"/>
          <w:bCs/>
          <w:szCs w:val="24"/>
          <w:lang w:val="en-GB"/>
        </w:rPr>
        <w:t xml:space="preserve">he Lead Beneficiary shall present a final report </w:t>
      </w:r>
      <w:r w:rsidR="00BC5DCA" w:rsidRPr="00437E23">
        <w:rPr>
          <w:rFonts w:ascii="Calibri Light" w:hAnsi="Calibri Light"/>
          <w:bCs/>
          <w:szCs w:val="24"/>
          <w:lang w:val="en-GB"/>
        </w:rPr>
        <w:t>no later than six months after the implementation period as defined in Article 2.</w:t>
      </w:r>
      <w:r w:rsidR="007B6EF6">
        <w:rPr>
          <w:rFonts w:ascii="Calibri Light" w:hAnsi="Calibri Light"/>
          <w:bCs/>
          <w:szCs w:val="24"/>
          <w:lang w:val="en-GB"/>
        </w:rPr>
        <w:t xml:space="preserve"> Due to time constraints at Programme </w:t>
      </w:r>
      <w:r w:rsidR="007B6EF6">
        <w:rPr>
          <w:rFonts w:ascii="Calibri Light" w:hAnsi="Calibri Light"/>
          <w:bCs/>
          <w:szCs w:val="24"/>
          <w:lang w:val="en-GB"/>
        </w:rPr>
        <w:lastRenderedPageBreak/>
        <w:t xml:space="preserve">level, this period may be reduced through the MA’s instruction as provided for in Article 1.12. </w:t>
      </w:r>
    </w:p>
    <w:p w:rsidR="00B34EE9" w:rsidRDefault="0006574F" w:rsidP="003E59C3">
      <w:pPr>
        <w:pStyle w:val="ListParagraph"/>
        <w:numPr>
          <w:ilvl w:val="0"/>
          <w:numId w:val="25"/>
        </w:numPr>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 xml:space="preserve"> </w:t>
      </w:r>
      <w:r w:rsidR="008456D9" w:rsidRPr="00437E23">
        <w:rPr>
          <w:rFonts w:ascii="Calibri Light" w:hAnsi="Calibri Light"/>
          <w:szCs w:val="24"/>
          <w:lang w:val="en-GB"/>
        </w:rPr>
        <w:t xml:space="preserve">The Lead Beneficiary and the Beneficiaries shall ensure that any information provided is </w:t>
      </w:r>
      <w:r w:rsidR="000B14BE">
        <w:rPr>
          <w:rFonts w:ascii="Calibri Light" w:hAnsi="Calibri Light"/>
          <w:szCs w:val="24"/>
          <w:lang w:val="en-GB"/>
        </w:rPr>
        <w:t>complete</w:t>
      </w:r>
      <w:r w:rsidR="008456D9" w:rsidRPr="00437E23">
        <w:rPr>
          <w:rFonts w:ascii="Calibri Light" w:hAnsi="Calibri Light"/>
          <w:szCs w:val="24"/>
          <w:lang w:val="en-GB"/>
        </w:rPr>
        <w:t xml:space="preserve">, </w:t>
      </w:r>
      <w:r w:rsidR="00D01D10">
        <w:rPr>
          <w:rFonts w:ascii="Calibri Light" w:hAnsi="Calibri Light"/>
          <w:szCs w:val="24"/>
          <w:lang w:val="en-GB"/>
        </w:rPr>
        <w:t xml:space="preserve">correct and </w:t>
      </w:r>
      <w:r w:rsidR="008456D9" w:rsidRPr="00437E23">
        <w:rPr>
          <w:rFonts w:ascii="Calibri Light" w:hAnsi="Calibri Light"/>
          <w:szCs w:val="24"/>
          <w:lang w:val="en-GB"/>
        </w:rPr>
        <w:t>reliable</w:t>
      </w:r>
      <w:r w:rsidR="00D01D10">
        <w:rPr>
          <w:rFonts w:ascii="Calibri Light" w:hAnsi="Calibri Light"/>
          <w:szCs w:val="24"/>
          <w:lang w:val="en-GB"/>
        </w:rPr>
        <w:t xml:space="preserve">, </w:t>
      </w:r>
      <w:r w:rsidR="008456D9" w:rsidRPr="00437E23">
        <w:rPr>
          <w:rFonts w:ascii="Calibri Light" w:hAnsi="Calibri Light"/>
          <w:szCs w:val="24"/>
          <w:lang w:val="en-GB"/>
        </w:rPr>
        <w:t xml:space="preserve">is substantiated by adequate supporting documents that can be </w:t>
      </w:r>
      <w:r w:rsidR="007933CF">
        <w:rPr>
          <w:rFonts w:ascii="Calibri Light" w:hAnsi="Calibri Light"/>
          <w:szCs w:val="24"/>
          <w:lang w:val="en-GB"/>
        </w:rPr>
        <w:t xml:space="preserve"> </w:t>
      </w:r>
      <w:r w:rsidR="008456D9" w:rsidRPr="00437E23">
        <w:rPr>
          <w:rFonts w:ascii="Calibri Light" w:hAnsi="Calibri Light"/>
          <w:szCs w:val="24"/>
          <w:lang w:val="en-GB"/>
        </w:rPr>
        <w:t xml:space="preserve">checked and that the costs declared have been incurred </w:t>
      </w:r>
      <w:r w:rsidR="00884030" w:rsidRPr="00437E23">
        <w:rPr>
          <w:rFonts w:ascii="Calibri Light" w:hAnsi="Calibri Light"/>
          <w:szCs w:val="24"/>
          <w:lang w:val="en-GB"/>
        </w:rPr>
        <w:t xml:space="preserve">and paid </w:t>
      </w:r>
      <w:r w:rsidR="008456D9" w:rsidRPr="0045675E">
        <w:rPr>
          <w:rFonts w:ascii="Calibri Light" w:hAnsi="Calibri Light"/>
          <w:szCs w:val="24"/>
          <w:lang w:val="en-GB"/>
        </w:rPr>
        <w:t>and can be considered as eligible in accordance to this Contract</w:t>
      </w:r>
      <w:r w:rsidR="007933CF" w:rsidRPr="0045675E">
        <w:rPr>
          <w:rFonts w:ascii="Calibri Light" w:hAnsi="Calibri Light"/>
          <w:szCs w:val="24"/>
          <w:lang w:val="en-GB"/>
        </w:rPr>
        <w:t xml:space="preserve">. </w:t>
      </w:r>
    </w:p>
    <w:p w:rsidR="001F6843" w:rsidRPr="00B67C51" w:rsidRDefault="001F6843" w:rsidP="00B67C51">
      <w:pPr>
        <w:pStyle w:val="ListParagraph"/>
        <w:numPr>
          <w:ilvl w:val="0"/>
          <w:numId w:val="25"/>
        </w:numPr>
        <w:jc w:val="both"/>
        <w:rPr>
          <w:rFonts w:ascii="Calibri Light" w:hAnsi="Calibri Light"/>
          <w:szCs w:val="24"/>
          <w:lang w:val="en-GB"/>
        </w:rPr>
      </w:pPr>
      <w:r w:rsidRPr="001F6843">
        <w:rPr>
          <w:rFonts w:ascii="Calibri Light" w:hAnsi="Calibri Light"/>
          <w:szCs w:val="24"/>
          <w:lang w:val="en-GB"/>
        </w:rPr>
        <w:t xml:space="preserve">Approval of the reports by the MA shall not imply recognition of their regularity nor of the authenticity, completeness and correctness of the declarations and information </w:t>
      </w:r>
      <w:r w:rsidR="00E4529B">
        <w:rPr>
          <w:rFonts w:ascii="Calibri Light" w:hAnsi="Calibri Light"/>
          <w:szCs w:val="24"/>
          <w:lang w:val="en-GB"/>
        </w:rPr>
        <w:t xml:space="preserve">that </w:t>
      </w:r>
      <w:r w:rsidRPr="001F6843">
        <w:rPr>
          <w:rFonts w:ascii="Calibri Light" w:hAnsi="Calibri Light"/>
          <w:szCs w:val="24"/>
          <w:lang w:val="en-GB"/>
        </w:rPr>
        <w:t>they contain.</w:t>
      </w:r>
    </w:p>
    <w:p w:rsidR="008456D9" w:rsidRPr="00437E23" w:rsidRDefault="008456D9" w:rsidP="0052378E">
      <w:pPr>
        <w:spacing w:before="60" w:after="60"/>
        <w:ind w:left="567" w:hanging="567"/>
        <w:jc w:val="both"/>
        <w:rPr>
          <w:rFonts w:ascii="Calibri Light" w:hAnsi="Calibri Light"/>
          <w:b/>
          <w:sz w:val="28"/>
          <w:szCs w:val="28"/>
          <w:lang w:val="en-US"/>
        </w:rPr>
      </w:pPr>
      <w:r w:rsidRPr="0045675E">
        <w:rPr>
          <w:rFonts w:ascii="Calibri Light" w:hAnsi="Calibri Light"/>
          <w:b/>
          <w:sz w:val="28"/>
          <w:szCs w:val="28"/>
          <w:lang w:val="en-US"/>
        </w:rPr>
        <w:t>Progress reports</w:t>
      </w:r>
    </w:p>
    <w:p w:rsidR="00BC5DCA" w:rsidRPr="0072416E" w:rsidRDefault="00BC5DCA" w:rsidP="003E59C3">
      <w:pPr>
        <w:pStyle w:val="ListParagraph"/>
        <w:numPr>
          <w:ilvl w:val="0"/>
          <w:numId w:val="25"/>
        </w:numPr>
        <w:spacing w:before="60" w:after="60"/>
        <w:ind w:left="567" w:hanging="567"/>
        <w:contextualSpacing w:val="0"/>
        <w:jc w:val="both"/>
        <w:rPr>
          <w:rFonts w:ascii="Calibri Light" w:hAnsi="Calibri Light"/>
          <w:szCs w:val="24"/>
          <w:lang w:val="en-GB"/>
        </w:rPr>
      </w:pPr>
      <w:r w:rsidRPr="0072416E">
        <w:rPr>
          <w:rFonts w:ascii="Calibri Light" w:hAnsi="Calibri Light"/>
          <w:szCs w:val="24"/>
          <w:lang w:val="en-GB"/>
        </w:rPr>
        <w:t>The progress report, covering every 4 months</w:t>
      </w:r>
      <w:r w:rsidR="006D5983">
        <w:rPr>
          <w:rFonts w:ascii="Calibri Light" w:hAnsi="Calibri Light"/>
          <w:szCs w:val="24"/>
          <w:lang w:val="en-GB"/>
        </w:rPr>
        <w:t xml:space="preserve"> (for standard projects)/6 months (for LIPs)</w:t>
      </w:r>
      <w:r w:rsidRPr="0072416E">
        <w:rPr>
          <w:rFonts w:ascii="Calibri Light" w:hAnsi="Calibri Light"/>
          <w:szCs w:val="24"/>
          <w:lang w:val="en-GB"/>
        </w:rPr>
        <w:t xml:space="preserve"> of the implementation period of the project, shall be submitted </w:t>
      </w:r>
      <w:r w:rsidR="00DF7F2A" w:rsidRPr="0072416E">
        <w:rPr>
          <w:rFonts w:ascii="Calibri Light" w:hAnsi="Calibri Light"/>
          <w:szCs w:val="24"/>
          <w:lang w:val="en-GB"/>
        </w:rPr>
        <w:t xml:space="preserve">to the JTS </w:t>
      </w:r>
      <w:r w:rsidRPr="0072416E">
        <w:rPr>
          <w:rFonts w:ascii="Calibri Light" w:hAnsi="Calibri Light"/>
          <w:szCs w:val="24"/>
          <w:lang w:val="en-GB"/>
        </w:rPr>
        <w:t xml:space="preserve">no later than 30 days after the above period has elapsed. If there is an overlapping between the </w:t>
      </w:r>
      <w:r w:rsidR="007933CF" w:rsidRPr="0072416E">
        <w:rPr>
          <w:rFonts w:ascii="Calibri Light" w:hAnsi="Calibri Light"/>
          <w:szCs w:val="24"/>
          <w:lang w:val="en-GB"/>
        </w:rPr>
        <w:t xml:space="preserve">months </w:t>
      </w:r>
      <w:r w:rsidRPr="0072416E">
        <w:rPr>
          <w:rFonts w:ascii="Calibri Light" w:hAnsi="Calibri Light"/>
          <w:szCs w:val="24"/>
          <w:lang w:val="en-GB"/>
        </w:rPr>
        <w:t xml:space="preserve">when the progress report and the interim report or the final report </w:t>
      </w:r>
      <w:r w:rsidR="007933CF" w:rsidRPr="0072416E">
        <w:rPr>
          <w:rFonts w:ascii="Calibri Light" w:hAnsi="Calibri Light"/>
          <w:szCs w:val="24"/>
          <w:lang w:val="en-GB"/>
        </w:rPr>
        <w:t>are</w:t>
      </w:r>
      <w:r w:rsidRPr="0072416E">
        <w:rPr>
          <w:rFonts w:ascii="Calibri Light" w:hAnsi="Calibri Light"/>
          <w:szCs w:val="24"/>
          <w:lang w:val="en-GB"/>
        </w:rPr>
        <w:t xml:space="preserve"> due, only the interim or the final report shall </w:t>
      </w:r>
      <w:r w:rsidR="00F01AB0" w:rsidRPr="0072416E">
        <w:rPr>
          <w:rFonts w:ascii="Calibri Light" w:hAnsi="Calibri Light"/>
          <w:szCs w:val="24"/>
          <w:lang w:val="en-GB"/>
        </w:rPr>
        <w:t xml:space="preserve">be </w:t>
      </w:r>
      <w:r w:rsidRPr="0072416E">
        <w:rPr>
          <w:rFonts w:ascii="Calibri Light" w:hAnsi="Calibri Light"/>
          <w:szCs w:val="24"/>
          <w:lang w:val="en-GB"/>
        </w:rPr>
        <w:t>submitted.</w:t>
      </w:r>
    </w:p>
    <w:p w:rsidR="00BC5DCA" w:rsidRPr="00437E23" w:rsidRDefault="00BC5DCA" w:rsidP="003E59C3">
      <w:pPr>
        <w:pStyle w:val="ListParagraph"/>
        <w:numPr>
          <w:ilvl w:val="0"/>
          <w:numId w:val="25"/>
        </w:numPr>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 xml:space="preserve">The progress reports shall </w:t>
      </w:r>
      <w:r w:rsidR="008456D9" w:rsidRPr="00437E23">
        <w:rPr>
          <w:rFonts w:ascii="Calibri Light" w:hAnsi="Calibri Light"/>
          <w:szCs w:val="24"/>
          <w:lang w:val="en-GB"/>
        </w:rPr>
        <w:t xml:space="preserve">be drawn up </w:t>
      </w:r>
      <w:r w:rsidR="008456D9" w:rsidRPr="00D01D10">
        <w:rPr>
          <w:rFonts w:ascii="Calibri Light" w:hAnsi="Calibri Light"/>
          <w:i/>
          <w:szCs w:val="24"/>
          <w:lang w:val="en-GB"/>
        </w:rPr>
        <w:t>mutatis mutandi</w:t>
      </w:r>
      <w:r w:rsidR="008456D9" w:rsidRPr="00437E23">
        <w:rPr>
          <w:rFonts w:ascii="Calibri Light" w:hAnsi="Calibri Light"/>
          <w:szCs w:val="24"/>
          <w:lang w:val="en-GB"/>
        </w:rPr>
        <w:t xml:space="preserve"> in accordance with Article 5.</w:t>
      </w:r>
      <w:r w:rsidR="00D01D10">
        <w:rPr>
          <w:rFonts w:ascii="Calibri Light" w:hAnsi="Calibri Light"/>
          <w:szCs w:val="24"/>
          <w:lang w:val="en-GB"/>
        </w:rPr>
        <w:t>4</w:t>
      </w:r>
      <w:r w:rsidR="008456D9" w:rsidRPr="00437E23">
        <w:rPr>
          <w:rFonts w:ascii="Calibri Light" w:hAnsi="Calibri Light"/>
          <w:szCs w:val="24"/>
          <w:lang w:val="en-GB"/>
        </w:rPr>
        <w:t xml:space="preserve"> except the provisions related to </w:t>
      </w:r>
      <w:r w:rsidR="007933CF">
        <w:rPr>
          <w:rFonts w:ascii="Calibri Light" w:hAnsi="Calibri Light"/>
          <w:szCs w:val="24"/>
          <w:lang w:val="en-GB"/>
        </w:rPr>
        <w:t xml:space="preserve">the </w:t>
      </w:r>
      <w:r w:rsidR="008456D9" w:rsidRPr="00437E23">
        <w:rPr>
          <w:rFonts w:ascii="Calibri Light" w:hAnsi="Calibri Light"/>
          <w:szCs w:val="24"/>
          <w:lang w:val="en-GB"/>
        </w:rPr>
        <w:t xml:space="preserve">financial report. </w:t>
      </w:r>
      <w:r w:rsidRPr="00437E23">
        <w:rPr>
          <w:rFonts w:ascii="Calibri Light" w:hAnsi="Calibri Light"/>
          <w:szCs w:val="24"/>
          <w:lang w:val="en-GB"/>
        </w:rPr>
        <w:t xml:space="preserve"> </w:t>
      </w:r>
    </w:p>
    <w:p w:rsidR="00BC5DCA" w:rsidRPr="00437E23" w:rsidRDefault="00BC5DCA" w:rsidP="0052378E">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Reports on sustainability</w:t>
      </w:r>
      <w:r w:rsidR="0072416E">
        <w:rPr>
          <w:rFonts w:ascii="Calibri Light" w:hAnsi="Calibri Light"/>
          <w:b/>
          <w:sz w:val="28"/>
          <w:szCs w:val="28"/>
          <w:lang w:val="en-US"/>
        </w:rPr>
        <w:t xml:space="preserve">      </w:t>
      </w:r>
    </w:p>
    <w:p w:rsidR="00BC5DCA" w:rsidRPr="00437E23" w:rsidRDefault="00BC5DCA" w:rsidP="003E59C3">
      <w:pPr>
        <w:pStyle w:val="ListParagraph"/>
        <w:numPr>
          <w:ilvl w:val="0"/>
          <w:numId w:val="25"/>
        </w:numPr>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 xml:space="preserve">In case of a project including an infrastructure component, the Lead Beneficiary shall provide the MA/JTS with all required information related to the sustainability </w:t>
      </w:r>
      <w:r w:rsidR="00565617">
        <w:rPr>
          <w:rFonts w:ascii="Calibri Light" w:hAnsi="Calibri Light"/>
          <w:szCs w:val="24"/>
          <w:lang w:val="en-GB"/>
        </w:rPr>
        <w:t>aspects as</w:t>
      </w:r>
      <w:r w:rsidR="007933CF">
        <w:rPr>
          <w:rFonts w:ascii="Calibri Light" w:hAnsi="Calibri Light"/>
          <w:szCs w:val="24"/>
          <w:lang w:val="en-GB"/>
        </w:rPr>
        <w:t xml:space="preserve"> </w:t>
      </w:r>
      <w:r w:rsidR="00070E24">
        <w:rPr>
          <w:rFonts w:ascii="Calibri Light" w:hAnsi="Calibri Light"/>
          <w:szCs w:val="24"/>
          <w:lang w:val="en-GB"/>
        </w:rPr>
        <w:t>indicated in the Description of the project and</w:t>
      </w:r>
      <w:r w:rsidR="00AB34EB">
        <w:rPr>
          <w:rFonts w:ascii="Calibri Light" w:hAnsi="Calibri Light"/>
          <w:szCs w:val="24"/>
          <w:lang w:val="en-GB"/>
        </w:rPr>
        <w:t>/or</w:t>
      </w:r>
      <w:r w:rsidR="00070E24">
        <w:rPr>
          <w:rFonts w:ascii="Calibri Light" w:hAnsi="Calibri Light"/>
          <w:szCs w:val="24"/>
          <w:lang w:val="en-GB"/>
        </w:rPr>
        <w:t xml:space="preserve"> as recommended by any monitoring missions</w:t>
      </w:r>
      <w:r w:rsidRPr="00437E23">
        <w:rPr>
          <w:rFonts w:ascii="Calibri Light" w:hAnsi="Calibri Light"/>
          <w:szCs w:val="24"/>
          <w:lang w:val="en-GB"/>
        </w:rPr>
        <w:t>.</w:t>
      </w:r>
    </w:p>
    <w:p w:rsidR="008456D9" w:rsidRPr="00437E23" w:rsidRDefault="00BC5DCA" w:rsidP="003E59C3">
      <w:pPr>
        <w:pStyle w:val="ListParagraph"/>
        <w:numPr>
          <w:ilvl w:val="0"/>
          <w:numId w:val="25"/>
        </w:numPr>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 xml:space="preserve">The reports shall be submitted </w:t>
      </w:r>
      <w:r w:rsidR="00B8571D" w:rsidRPr="00437E23">
        <w:rPr>
          <w:rFonts w:ascii="Calibri Light" w:hAnsi="Calibri Light"/>
          <w:szCs w:val="24"/>
          <w:lang w:val="en-GB"/>
        </w:rPr>
        <w:t>annualy</w:t>
      </w:r>
      <w:r w:rsidR="00A505BF" w:rsidRPr="00437E23">
        <w:rPr>
          <w:rFonts w:ascii="Calibri Light" w:hAnsi="Calibri Light"/>
          <w:szCs w:val="24"/>
          <w:lang w:val="en-GB"/>
        </w:rPr>
        <w:t xml:space="preserve"> for a period of five years starting </w:t>
      </w:r>
      <w:r w:rsidR="00070E24">
        <w:rPr>
          <w:rFonts w:ascii="Calibri Light" w:hAnsi="Calibri Light"/>
          <w:szCs w:val="24"/>
          <w:lang w:val="en-GB"/>
        </w:rPr>
        <w:t>from the first</w:t>
      </w:r>
      <w:r w:rsidR="004D041C" w:rsidRPr="00437E23">
        <w:rPr>
          <w:rFonts w:ascii="Calibri Light" w:hAnsi="Calibri Light"/>
          <w:szCs w:val="24"/>
          <w:lang w:val="en-GB"/>
        </w:rPr>
        <w:t xml:space="preserve"> year </w:t>
      </w:r>
      <w:r w:rsidR="00070E24">
        <w:rPr>
          <w:rFonts w:ascii="Calibri Light" w:hAnsi="Calibri Light"/>
          <w:szCs w:val="24"/>
          <w:lang w:val="en-GB"/>
        </w:rPr>
        <w:t>following</w:t>
      </w:r>
      <w:r w:rsidR="00070E24" w:rsidRPr="00437E23">
        <w:rPr>
          <w:rFonts w:ascii="Calibri Light" w:hAnsi="Calibri Light"/>
          <w:szCs w:val="24"/>
          <w:lang w:val="en-GB"/>
        </w:rPr>
        <w:t xml:space="preserve"> </w:t>
      </w:r>
      <w:r w:rsidRPr="00437E23">
        <w:rPr>
          <w:rFonts w:ascii="Calibri Light" w:hAnsi="Calibri Light"/>
          <w:szCs w:val="24"/>
          <w:lang w:val="en-GB"/>
        </w:rPr>
        <w:t xml:space="preserve">the payment </w:t>
      </w:r>
      <w:r w:rsidR="00B8571D" w:rsidRPr="00437E23">
        <w:rPr>
          <w:rFonts w:ascii="Calibri Light" w:hAnsi="Calibri Light"/>
          <w:szCs w:val="24"/>
          <w:lang w:val="en-GB"/>
        </w:rPr>
        <w:t xml:space="preserve">date </w:t>
      </w:r>
      <w:r w:rsidRPr="00437E23">
        <w:rPr>
          <w:rFonts w:ascii="Calibri Light" w:hAnsi="Calibri Light"/>
          <w:szCs w:val="24"/>
          <w:lang w:val="en-GB"/>
        </w:rPr>
        <w:t xml:space="preserve">of the final balance </w:t>
      </w:r>
      <w:r w:rsidR="00070E24">
        <w:rPr>
          <w:rFonts w:ascii="Calibri Light" w:hAnsi="Calibri Light"/>
          <w:szCs w:val="24"/>
          <w:lang w:val="en-GB"/>
        </w:rPr>
        <w:t>to</w:t>
      </w:r>
      <w:r w:rsidR="00070E24" w:rsidRPr="00437E23">
        <w:rPr>
          <w:rFonts w:ascii="Calibri Light" w:hAnsi="Calibri Light"/>
          <w:szCs w:val="24"/>
          <w:lang w:val="en-GB"/>
        </w:rPr>
        <w:t xml:space="preserve"> </w:t>
      </w:r>
      <w:r w:rsidRPr="00437E23">
        <w:rPr>
          <w:rFonts w:ascii="Calibri Light" w:hAnsi="Calibri Light"/>
          <w:szCs w:val="24"/>
          <w:lang w:val="en-GB"/>
        </w:rPr>
        <w:t>the project.</w:t>
      </w:r>
      <w:r w:rsidR="00A505BF" w:rsidRPr="00437E23">
        <w:rPr>
          <w:rFonts w:ascii="Calibri Light" w:hAnsi="Calibri Light"/>
          <w:szCs w:val="24"/>
          <w:lang w:val="en-GB"/>
        </w:rPr>
        <w:t xml:space="preserve"> </w:t>
      </w:r>
      <w:r w:rsidR="00863373" w:rsidRPr="00437E23">
        <w:rPr>
          <w:rFonts w:ascii="Calibri Light" w:hAnsi="Calibri Light"/>
          <w:szCs w:val="24"/>
          <w:lang w:val="en-GB"/>
        </w:rPr>
        <w:t xml:space="preserve">The annual deadline for submission of the above mentioned reports is </w:t>
      </w:r>
      <w:r w:rsidR="00B8571D" w:rsidRPr="00437E23">
        <w:rPr>
          <w:rFonts w:ascii="Calibri Light" w:hAnsi="Calibri Light"/>
          <w:szCs w:val="24"/>
          <w:lang w:val="en-GB"/>
        </w:rPr>
        <w:t xml:space="preserve">of </w:t>
      </w:r>
      <w:r w:rsidR="00863373" w:rsidRPr="00437E23">
        <w:rPr>
          <w:rFonts w:ascii="Calibri Light" w:hAnsi="Calibri Light"/>
          <w:szCs w:val="24"/>
          <w:lang w:val="en-GB"/>
        </w:rPr>
        <w:t>maximum 30 days from the d</w:t>
      </w:r>
      <w:r w:rsidR="00047C7A" w:rsidRPr="00437E23">
        <w:rPr>
          <w:rFonts w:ascii="Calibri Light" w:hAnsi="Calibri Light"/>
          <w:szCs w:val="24"/>
          <w:lang w:val="en-GB"/>
        </w:rPr>
        <w:t>ay and month</w:t>
      </w:r>
      <w:r w:rsidR="00863373" w:rsidRPr="00437E23">
        <w:rPr>
          <w:rFonts w:ascii="Calibri Light" w:hAnsi="Calibri Light"/>
          <w:szCs w:val="24"/>
          <w:lang w:val="en-GB"/>
        </w:rPr>
        <w:t xml:space="preserve"> </w:t>
      </w:r>
      <w:r w:rsidR="004D041C" w:rsidRPr="00437E23">
        <w:rPr>
          <w:rFonts w:ascii="Calibri Light" w:hAnsi="Calibri Light"/>
          <w:szCs w:val="24"/>
          <w:lang w:val="en-GB"/>
        </w:rPr>
        <w:t xml:space="preserve">of the payment of the </w:t>
      </w:r>
      <w:r w:rsidR="00B8571D" w:rsidRPr="00437E23">
        <w:rPr>
          <w:rFonts w:ascii="Calibri Light" w:hAnsi="Calibri Light"/>
          <w:szCs w:val="24"/>
          <w:lang w:val="en-GB"/>
        </w:rPr>
        <w:t xml:space="preserve">final balance </w:t>
      </w:r>
      <w:r w:rsidR="00070E24">
        <w:rPr>
          <w:rFonts w:ascii="Calibri Light" w:hAnsi="Calibri Light"/>
          <w:szCs w:val="24"/>
          <w:lang w:val="en-GB"/>
        </w:rPr>
        <w:t>to</w:t>
      </w:r>
      <w:r w:rsidR="00070E24" w:rsidRPr="00437E23">
        <w:rPr>
          <w:rFonts w:ascii="Calibri Light" w:hAnsi="Calibri Light"/>
          <w:szCs w:val="24"/>
          <w:lang w:val="en-GB"/>
        </w:rPr>
        <w:t xml:space="preserve"> </w:t>
      </w:r>
      <w:r w:rsidR="00B8571D" w:rsidRPr="00437E23">
        <w:rPr>
          <w:rFonts w:ascii="Calibri Light" w:hAnsi="Calibri Light"/>
          <w:szCs w:val="24"/>
          <w:lang w:val="en-GB"/>
        </w:rPr>
        <w:t>the project.</w:t>
      </w:r>
    </w:p>
    <w:p w:rsidR="00D903CF" w:rsidRPr="00437E23" w:rsidRDefault="00D903CF" w:rsidP="0052378E">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 xml:space="preserve">Other information to be provided </w:t>
      </w:r>
    </w:p>
    <w:p w:rsidR="00B337A0" w:rsidRPr="00437E23" w:rsidRDefault="00B337A0" w:rsidP="003E59C3">
      <w:pPr>
        <w:pStyle w:val="ListParagraph"/>
        <w:numPr>
          <w:ilvl w:val="0"/>
          <w:numId w:val="25"/>
        </w:numPr>
        <w:spacing w:before="60" w:after="60"/>
        <w:ind w:left="567" w:hanging="567"/>
        <w:contextualSpacing w:val="0"/>
        <w:jc w:val="both"/>
        <w:rPr>
          <w:rFonts w:ascii="Calibri Light" w:hAnsi="Calibri Light"/>
          <w:szCs w:val="24"/>
          <w:lang w:val="en-US"/>
        </w:rPr>
      </w:pPr>
      <w:r w:rsidRPr="00437E23">
        <w:rPr>
          <w:rFonts w:ascii="Calibri Light" w:hAnsi="Calibri Light"/>
          <w:szCs w:val="24"/>
          <w:lang w:val="en-US"/>
        </w:rPr>
        <w:t xml:space="preserve">The MA/JTS may request additional information at any time. The Lead Beneficiary shall provide this information within </w:t>
      </w:r>
      <w:r w:rsidR="00D903CF" w:rsidRPr="00437E23">
        <w:rPr>
          <w:rFonts w:ascii="Calibri Light" w:hAnsi="Calibri Light"/>
          <w:szCs w:val="24"/>
          <w:lang w:val="en-US"/>
        </w:rPr>
        <w:t xml:space="preserve">the deadline stipulated in the request but no later than </w:t>
      </w:r>
      <w:r w:rsidRPr="00437E23">
        <w:rPr>
          <w:rFonts w:ascii="Calibri Light" w:hAnsi="Calibri Light"/>
          <w:szCs w:val="24"/>
          <w:lang w:val="en-US"/>
        </w:rPr>
        <w:t xml:space="preserve">30 days </w:t>
      </w:r>
      <w:r w:rsidR="006E5698" w:rsidRPr="00437E23">
        <w:rPr>
          <w:rFonts w:ascii="Calibri Light" w:hAnsi="Calibri Light"/>
          <w:szCs w:val="24"/>
          <w:lang w:val="en-US"/>
        </w:rPr>
        <w:t xml:space="preserve">from </w:t>
      </w:r>
      <w:r w:rsidRPr="00437E23">
        <w:rPr>
          <w:rFonts w:ascii="Calibri Light" w:hAnsi="Calibri Light"/>
          <w:szCs w:val="24"/>
          <w:lang w:val="en-US"/>
        </w:rPr>
        <w:t>the request.</w:t>
      </w:r>
      <w:r w:rsidR="00565617">
        <w:rPr>
          <w:rFonts w:ascii="Calibri Light" w:hAnsi="Calibri Light"/>
          <w:szCs w:val="24"/>
          <w:lang w:val="en-US"/>
        </w:rPr>
        <w:t xml:space="preserve"> Moreover, the Lead Beneficiary/Beneficiaries shall facilitate meetings, interviews, surveys etc. with or within the project target groups/final beneficiaries/main stakeholders at the request of the MA/JTS.</w:t>
      </w:r>
    </w:p>
    <w:p w:rsidR="00B337A0" w:rsidRPr="00437E23" w:rsidRDefault="00B337A0" w:rsidP="003E59C3">
      <w:pPr>
        <w:pStyle w:val="ListParagraph"/>
        <w:numPr>
          <w:ilvl w:val="0"/>
          <w:numId w:val="25"/>
        </w:numPr>
        <w:spacing w:before="60" w:after="60"/>
        <w:ind w:left="567" w:hanging="567"/>
        <w:contextualSpacing w:val="0"/>
        <w:jc w:val="both"/>
        <w:rPr>
          <w:rFonts w:ascii="Calibri Light" w:hAnsi="Calibri Light"/>
          <w:szCs w:val="24"/>
          <w:lang w:val="en-US"/>
        </w:rPr>
      </w:pPr>
      <w:r w:rsidRPr="00437E23">
        <w:rPr>
          <w:rFonts w:ascii="Calibri Light" w:hAnsi="Calibri Light"/>
          <w:szCs w:val="24"/>
          <w:lang w:val="en-US"/>
        </w:rPr>
        <w:t>The Lead Beneficiary/Beneficiaries shall support the JTS/MA and EC in performing the results oriented missions including, but not limited to, provision of all the information required within the deadlines requested.</w:t>
      </w:r>
    </w:p>
    <w:p w:rsidR="00B337A0" w:rsidRPr="00437E23" w:rsidRDefault="00B337A0" w:rsidP="003E59C3">
      <w:pPr>
        <w:pStyle w:val="ListParagraph"/>
        <w:numPr>
          <w:ilvl w:val="0"/>
          <w:numId w:val="25"/>
        </w:numPr>
        <w:spacing w:before="60" w:after="60"/>
        <w:ind w:left="567" w:hanging="567"/>
        <w:contextualSpacing w:val="0"/>
        <w:jc w:val="both"/>
        <w:rPr>
          <w:rFonts w:ascii="Calibri Light" w:hAnsi="Calibri Light"/>
          <w:szCs w:val="24"/>
          <w:lang w:val="en-US"/>
        </w:rPr>
      </w:pPr>
      <w:r w:rsidRPr="00437E23">
        <w:rPr>
          <w:rFonts w:ascii="Calibri Light" w:hAnsi="Calibri Light"/>
          <w:szCs w:val="24"/>
          <w:lang w:val="en-US"/>
        </w:rPr>
        <w:t>The Lead Beneficiary</w:t>
      </w:r>
      <w:r w:rsidR="00DF7F2A">
        <w:rPr>
          <w:rFonts w:ascii="Calibri Light" w:hAnsi="Calibri Light"/>
          <w:szCs w:val="24"/>
          <w:lang w:val="en-US"/>
        </w:rPr>
        <w:t>/ Beneficiaries</w:t>
      </w:r>
      <w:r w:rsidRPr="00437E23">
        <w:rPr>
          <w:rFonts w:ascii="Calibri Light" w:hAnsi="Calibri Light"/>
          <w:szCs w:val="24"/>
          <w:lang w:val="en-US"/>
        </w:rPr>
        <w:t xml:space="preserve"> shall inform the </w:t>
      </w:r>
      <w:r w:rsidR="00AD0AA1">
        <w:rPr>
          <w:rFonts w:ascii="Calibri Light" w:hAnsi="Calibri Light"/>
          <w:szCs w:val="24"/>
          <w:lang w:val="en-US"/>
        </w:rPr>
        <w:t>JTS</w:t>
      </w:r>
      <w:r w:rsidRPr="00437E23">
        <w:rPr>
          <w:rFonts w:ascii="Calibri Light" w:hAnsi="Calibri Light"/>
          <w:szCs w:val="24"/>
          <w:lang w:val="en-US"/>
        </w:rPr>
        <w:t xml:space="preserve"> on the upcoming major project events with</w:t>
      </w:r>
      <w:r w:rsidR="00DF1369" w:rsidRPr="00437E23">
        <w:rPr>
          <w:rFonts w:ascii="Calibri Light" w:hAnsi="Calibri Light"/>
          <w:szCs w:val="24"/>
          <w:lang w:val="en-US"/>
        </w:rPr>
        <w:t>in a reasonable period of time but no later than</w:t>
      </w:r>
      <w:r w:rsidRPr="00437E23">
        <w:rPr>
          <w:rFonts w:ascii="Calibri Light" w:hAnsi="Calibri Light"/>
          <w:szCs w:val="24"/>
          <w:lang w:val="en-US"/>
        </w:rPr>
        <w:t xml:space="preserve"> 10 working days prior to carrying out </w:t>
      </w:r>
      <w:r w:rsidR="00AD0AA1">
        <w:rPr>
          <w:rFonts w:ascii="Calibri Light" w:hAnsi="Calibri Light"/>
          <w:szCs w:val="24"/>
          <w:lang w:val="en-US"/>
        </w:rPr>
        <w:t>an</w:t>
      </w:r>
      <w:r w:rsidR="00AD0AA1" w:rsidRPr="00437E23">
        <w:rPr>
          <w:rFonts w:ascii="Calibri Light" w:hAnsi="Calibri Light"/>
          <w:szCs w:val="24"/>
          <w:lang w:val="en-US"/>
        </w:rPr>
        <w:t xml:space="preserve"> </w:t>
      </w:r>
      <w:r w:rsidRPr="00437E23">
        <w:rPr>
          <w:rFonts w:ascii="Calibri Light" w:hAnsi="Calibri Light"/>
          <w:szCs w:val="24"/>
          <w:lang w:val="en-US"/>
        </w:rPr>
        <w:t>event.</w:t>
      </w:r>
    </w:p>
    <w:p w:rsidR="00FF784C" w:rsidRDefault="00FF784C" w:rsidP="0052378E">
      <w:pPr>
        <w:spacing w:before="60" w:after="60"/>
        <w:ind w:left="567" w:hanging="567"/>
        <w:jc w:val="both"/>
        <w:rPr>
          <w:rFonts w:ascii="Calibri Light" w:hAnsi="Calibri Light"/>
          <w:b/>
          <w:sz w:val="28"/>
          <w:szCs w:val="28"/>
          <w:lang w:val="en-US"/>
        </w:rPr>
      </w:pPr>
    </w:p>
    <w:p w:rsidR="00106CFD" w:rsidRPr="00437E23" w:rsidRDefault="00106CFD" w:rsidP="0052378E">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Article 6 - Role of the Lead Beneficiary</w:t>
      </w:r>
    </w:p>
    <w:p w:rsidR="00106CFD" w:rsidRPr="00437E23" w:rsidRDefault="00106CFD" w:rsidP="003E59C3">
      <w:pPr>
        <w:pStyle w:val="ListParagraph"/>
        <w:numPr>
          <w:ilvl w:val="0"/>
          <w:numId w:val="2"/>
        </w:numPr>
        <w:spacing w:before="60" w:after="60"/>
        <w:ind w:left="567" w:hanging="567"/>
        <w:jc w:val="both"/>
        <w:rPr>
          <w:rFonts w:ascii="Calibri Light" w:hAnsi="Calibri Light"/>
          <w:bCs/>
          <w:szCs w:val="24"/>
          <w:lang w:val="en-GB"/>
        </w:rPr>
      </w:pPr>
      <w:r w:rsidRPr="00437E23">
        <w:rPr>
          <w:rFonts w:ascii="Calibri Light" w:hAnsi="Calibri Light"/>
          <w:bCs/>
          <w:szCs w:val="24"/>
          <w:lang w:val="en-GB"/>
        </w:rPr>
        <w:lastRenderedPageBreak/>
        <w:t>The Lead Beneficiary shall:</w:t>
      </w:r>
    </w:p>
    <w:p w:rsidR="00106CFD" w:rsidRPr="00437E23" w:rsidRDefault="00106CFD"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 xml:space="preserve">a) </w:t>
      </w:r>
      <w:r w:rsidR="00E1766B" w:rsidRPr="00437E23">
        <w:rPr>
          <w:rFonts w:ascii="Calibri Light" w:hAnsi="Calibri Light"/>
          <w:bCs/>
          <w:szCs w:val="24"/>
          <w:lang w:val="en-GB"/>
        </w:rPr>
        <w:t xml:space="preserve">assume responsilibity for ensuring implementation of the entire project, respectively </w:t>
      </w:r>
      <w:r w:rsidRPr="00437E23">
        <w:rPr>
          <w:rFonts w:ascii="Calibri Light" w:hAnsi="Calibri Light"/>
          <w:bCs/>
          <w:szCs w:val="24"/>
          <w:lang w:val="en-GB"/>
        </w:rPr>
        <w:t>monitor and ensure that the entire project is implemented in accordance with this Contract, the Guidelines for Grant Applicants</w:t>
      </w:r>
      <w:r w:rsidR="00E1766B" w:rsidRPr="00437E23">
        <w:rPr>
          <w:rFonts w:ascii="Calibri Light" w:hAnsi="Calibri Light"/>
          <w:bCs/>
          <w:szCs w:val="24"/>
          <w:lang w:val="en-GB"/>
        </w:rPr>
        <w:t>,</w:t>
      </w:r>
      <w:r w:rsidRPr="00437E23">
        <w:rPr>
          <w:rFonts w:ascii="Calibri Light" w:hAnsi="Calibri Light"/>
          <w:bCs/>
          <w:szCs w:val="24"/>
          <w:lang w:val="en-GB"/>
        </w:rPr>
        <w:t xml:space="preserve"> the Programme </w:t>
      </w:r>
      <w:r w:rsidR="00E1766B" w:rsidRPr="00437E23">
        <w:rPr>
          <w:rFonts w:ascii="Calibri Light" w:hAnsi="Calibri Light"/>
          <w:bCs/>
          <w:szCs w:val="24"/>
          <w:lang w:val="en-GB"/>
        </w:rPr>
        <w:t xml:space="preserve">and the </w:t>
      </w:r>
      <w:r w:rsidR="00405746">
        <w:rPr>
          <w:rFonts w:ascii="Calibri Light" w:hAnsi="Calibri Light"/>
          <w:bCs/>
          <w:szCs w:val="24"/>
          <w:lang w:val="en-GB"/>
        </w:rPr>
        <w:t xml:space="preserve">applicable </w:t>
      </w:r>
      <w:r w:rsidR="00E1766B" w:rsidRPr="00437E23">
        <w:rPr>
          <w:rFonts w:ascii="Calibri Light" w:hAnsi="Calibri Light"/>
          <w:bCs/>
          <w:szCs w:val="24"/>
          <w:lang w:val="en-GB"/>
        </w:rPr>
        <w:t>EU and national legislation</w:t>
      </w:r>
      <w:r w:rsidR="00405746">
        <w:rPr>
          <w:rFonts w:ascii="Calibri Light" w:hAnsi="Calibri Light"/>
          <w:bCs/>
          <w:szCs w:val="24"/>
          <w:lang w:val="en-GB"/>
        </w:rPr>
        <w:t>,</w:t>
      </w:r>
      <w:r w:rsidR="00E1766B" w:rsidRPr="00437E23">
        <w:rPr>
          <w:rFonts w:ascii="Calibri Light" w:hAnsi="Calibri Light"/>
          <w:bCs/>
          <w:szCs w:val="24"/>
          <w:lang w:val="en-GB"/>
        </w:rPr>
        <w:t xml:space="preserve"> </w:t>
      </w:r>
      <w:r w:rsidRPr="00437E23">
        <w:rPr>
          <w:rFonts w:ascii="Calibri Light" w:hAnsi="Calibri Light"/>
          <w:bCs/>
          <w:szCs w:val="24"/>
          <w:lang w:val="en-GB"/>
        </w:rPr>
        <w:t xml:space="preserve">and ensure coordination with all Beneficiaries </w:t>
      </w:r>
      <w:r w:rsidR="00565617">
        <w:rPr>
          <w:rFonts w:ascii="Calibri Light" w:hAnsi="Calibri Light"/>
          <w:bCs/>
          <w:szCs w:val="24"/>
          <w:lang w:val="en-GB"/>
        </w:rPr>
        <w:t xml:space="preserve">in </w:t>
      </w:r>
      <w:r w:rsidR="00116BCC">
        <w:rPr>
          <w:rFonts w:ascii="Calibri Light" w:hAnsi="Calibri Light"/>
          <w:bCs/>
          <w:szCs w:val="24"/>
          <w:lang w:val="en-GB"/>
        </w:rPr>
        <w:t>its</w:t>
      </w:r>
      <w:r w:rsidR="00405746">
        <w:rPr>
          <w:rFonts w:ascii="Calibri Light" w:hAnsi="Calibri Light"/>
          <w:bCs/>
          <w:szCs w:val="24"/>
          <w:lang w:val="en-GB"/>
        </w:rPr>
        <w:t xml:space="preserve"> implementation</w:t>
      </w:r>
      <w:r w:rsidRPr="00437E23">
        <w:rPr>
          <w:rFonts w:ascii="Calibri Light" w:hAnsi="Calibri Light"/>
          <w:bCs/>
          <w:szCs w:val="24"/>
          <w:lang w:val="en-GB"/>
        </w:rPr>
        <w:t>;</w:t>
      </w:r>
    </w:p>
    <w:p w:rsidR="00106CFD" w:rsidRPr="00437E23" w:rsidRDefault="00106CFD"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b) be the intermediary for all communications between the Beneficiaries and the MA</w:t>
      </w:r>
      <w:r w:rsidR="00DF7F2A">
        <w:rPr>
          <w:rFonts w:ascii="Calibri Light" w:hAnsi="Calibri Light"/>
          <w:bCs/>
          <w:szCs w:val="24"/>
          <w:lang w:val="en-GB"/>
        </w:rPr>
        <w:t>/ JTS</w:t>
      </w:r>
      <w:r w:rsidRPr="00437E23">
        <w:rPr>
          <w:rFonts w:ascii="Calibri Light" w:hAnsi="Calibri Light"/>
          <w:bCs/>
          <w:szCs w:val="24"/>
          <w:lang w:val="en-GB"/>
        </w:rPr>
        <w:t>. No</w:t>
      </w:r>
      <w:r w:rsidR="00E1766B" w:rsidRPr="00437E23">
        <w:rPr>
          <w:rFonts w:ascii="Calibri Light" w:hAnsi="Calibri Light"/>
          <w:bCs/>
          <w:szCs w:val="24"/>
          <w:lang w:val="en-GB"/>
        </w:rPr>
        <w:t>t</w:t>
      </w:r>
      <w:r w:rsidRPr="00437E23">
        <w:rPr>
          <w:rFonts w:ascii="Calibri Light" w:hAnsi="Calibri Light"/>
          <w:bCs/>
          <w:szCs w:val="24"/>
          <w:lang w:val="en-GB"/>
        </w:rPr>
        <w:t>wit</w:t>
      </w:r>
      <w:r w:rsidR="00E1766B" w:rsidRPr="00437E23">
        <w:rPr>
          <w:rFonts w:ascii="Calibri Light" w:hAnsi="Calibri Light"/>
          <w:bCs/>
          <w:szCs w:val="24"/>
          <w:lang w:val="en-GB"/>
        </w:rPr>
        <w:t>h</w:t>
      </w:r>
      <w:r w:rsidRPr="00437E23">
        <w:rPr>
          <w:rFonts w:ascii="Calibri Light" w:hAnsi="Calibri Light"/>
          <w:bCs/>
          <w:szCs w:val="24"/>
          <w:lang w:val="en-GB"/>
        </w:rPr>
        <w:t>standing th</w:t>
      </w:r>
      <w:r w:rsidR="00405746">
        <w:rPr>
          <w:rFonts w:ascii="Calibri Light" w:hAnsi="Calibri Light"/>
          <w:bCs/>
          <w:szCs w:val="24"/>
          <w:lang w:val="en-GB"/>
        </w:rPr>
        <w:t>is</w:t>
      </w:r>
      <w:r w:rsidRPr="00437E23">
        <w:rPr>
          <w:rFonts w:ascii="Calibri Light" w:hAnsi="Calibri Light"/>
          <w:bCs/>
          <w:szCs w:val="24"/>
          <w:lang w:val="en-GB"/>
        </w:rPr>
        <w:t xml:space="preserve"> provision, the MA/JTS </w:t>
      </w:r>
      <w:r w:rsidR="00405746">
        <w:rPr>
          <w:rFonts w:ascii="Calibri Light" w:hAnsi="Calibri Light"/>
          <w:bCs/>
          <w:szCs w:val="24"/>
          <w:lang w:val="en-GB"/>
        </w:rPr>
        <w:t>may</w:t>
      </w:r>
      <w:r w:rsidR="00405746" w:rsidRPr="00437E23">
        <w:rPr>
          <w:rFonts w:ascii="Calibri Light" w:hAnsi="Calibri Light"/>
          <w:bCs/>
          <w:szCs w:val="24"/>
          <w:lang w:val="en-GB"/>
        </w:rPr>
        <w:t xml:space="preserve"> </w:t>
      </w:r>
      <w:r w:rsidRPr="00437E23">
        <w:rPr>
          <w:rFonts w:ascii="Calibri Light" w:hAnsi="Calibri Light"/>
          <w:bCs/>
          <w:szCs w:val="24"/>
          <w:lang w:val="en-GB"/>
        </w:rPr>
        <w:t xml:space="preserve">address directly any of the Beneficiaries if the circumstances </w:t>
      </w:r>
      <w:r w:rsidR="00405746">
        <w:rPr>
          <w:rFonts w:ascii="Calibri Light" w:hAnsi="Calibri Light"/>
          <w:bCs/>
          <w:szCs w:val="24"/>
          <w:lang w:val="en-GB"/>
        </w:rPr>
        <w:t xml:space="preserve">so </w:t>
      </w:r>
      <w:r w:rsidRPr="00437E23">
        <w:rPr>
          <w:rFonts w:ascii="Calibri Light" w:hAnsi="Calibri Light"/>
          <w:bCs/>
          <w:szCs w:val="24"/>
          <w:lang w:val="en-GB"/>
        </w:rPr>
        <w:t>require, with copy to the Lead Beneficiary;</w:t>
      </w:r>
    </w:p>
    <w:p w:rsidR="00106CFD" w:rsidRPr="00437E23" w:rsidRDefault="00106CFD"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 xml:space="preserve">c) be liable towards the </w:t>
      </w:r>
      <w:r w:rsidR="00E55DB3">
        <w:rPr>
          <w:rFonts w:ascii="Calibri Light" w:hAnsi="Calibri Light"/>
          <w:bCs/>
          <w:szCs w:val="24"/>
          <w:lang w:val="en-GB"/>
        </w:rPr>
        <w:t>MA</w:t>
      </w:r>
      <w:r w:rsidRPr="00437E23">
        <w:rPr>
          <w:rFonts w:ascii="Calibri Light" w:hAnsi="Calibri Light"/>
          <w:bCs/>
          <w:szCs w:val="24"/>
          <w:lang w:val="en-GB"/>
        </w:rPr>
        <w:t xml:space="preserve"> for ensuring that all the Beneficiaries and contractors fulfil their obligations under and in accordance with this Contract. It is also liable towards the </w:t>
      </w:r>
      <w:r w:rsidR="00E55DB3">
        <w:rPr>
          <w:rFonts w:ascii="Calibri Light" w:hAnsi="Calibri Light"/>
          <w:bCs/>
          <w:szCs w:val="24"/>
          <w:lang w:val="en-GB"/>
        </w:rPr>
        <w:t>MA</w:t>
      </w:r>
      <w:r w:rsidRPr="00437E23">
        <w:rPr>
          <w:rFonts w:ascii="Calibri Light" w:hAnsi="Calibri Light"/>
          <w:bCs/>
          <w:szCs w:val="24"/>
          <w:lang w:val="en-GB"/>
        </w:rPr>
        <w:t xml:space="preserve"> for any infringements of obligations under this Contract by the Beneficiaries and contractors in the same way as for its own conduct;</w:t>
      </w:r>
    </w:p>
    <w:p w:rsidR="00106CFD" w:rsidRPr="00437E23" w:rsidRDefault="00106CFD"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 xml:space="preserve">d) be responsible </w:t>
      </w:r>
      <w:r w:rsidR="0005666E">
        <w:rPr>
          <w:rFonts w:ascii="Calibri Light" w:hAnsi="Calibri Light"/>
          <w:bCs/>
          <w:szCs w:val="24"/>
          <w:lang w:val="en-GB"/>
        </w:rPr>
        <w:t xml:space="preserve">together with all the Beneficiaries </w:t>
      </w:r>
      <w:r w:rsidRPr="00437E23">
        <w:rPr>
          <w:rFonts w:ascii="Calibri Light" w:hAnsi="Calibri Light"/>
          <w:bCs/>
          <w:szCs w:val="24"/>
          <w:lang w:val="en-GB"/>
        </w:rPr>
        <w:t>for supplying</w:t>
      </w:r>
      <w:r w:rsidR="009A444F" w:rsidRPr="00437E23">
        <w:rPr>
          <w:rFonts w:ascii="Calibri Light" w:hAnsi="Calibri Light"/>
          <w:bCs/>
          <w:szCs w:val="24"/>
          <w:lang w:val="en-GB"/>
        </w:rPr>
        <w:t xml:space="preserve"> </w:t>
      </w:r>
      <w:r w:rsidR="007F180A">
        <w:rPr>
          <w:rFonts w:ascii="Calibri Light" w:hAnsi="Calibri Light"/>
          <w:bCs/>
          <w:szCs w:val="24"/>
          <w:lang w:val="en-GB"/>
        </w:rPr>
        <w:t>and</w:t>
      </w:r>
      <w:r w:rsidR="007F180A" w:rsidRPr="00437E23">
        <w:rPr>
          <w:rFonts w:ascii="Calibri Light" w:hAnsi="Calibri Light"/>
          <w:bCs/>
          <w:szCs w:val="24"/>
          <w:lang w:val="en-GB"/>
        </w:rPr>
        <w:t xml:space="preserve"> </w:t>
      </w:r>
      <w:r w:rsidRPr="00437E23">
        <w:rPr>
          <w:rFonts w:ascii="Calibri Light" w:hAnsi="Calibri Light"/>
          <w:bCs/>
          <w:szCs w:val="24"/>
          <w:lang w:val="en-GB"/>
        </w:rPr>
        <w:t xml:space="preserve">uploading in the electronic system of the Programme all </w:t>
      </w:r>
      <w:r w:rsidR="00391E84">
        <w:rPr>
          <w:rFonts w:ascii="Calibri Light" w:hAnsi="Calibri Light"/>
          <w:bCs/>
          <w:szCs w:val="24"/>
          <w:lang w:val="en-GB"/>
        </w:rPr>
        <w:t xml:space="preserve">the </w:t>
      </w:r>
      <w:r w:rsidRPr="00437E23">
        <w:rPr>
          <w:rFonts w:ascii="Calibri Light" w:hAnsi="Calibri Light"/>
          <w:bCs/>
          <w:szCs w:val="24"/>
          <w:lang w:val="en-GB"/>
        </w:rPr>
        <w:t xml:space="preserve">documents and information </w:t>
      </w:r>
      <w:r w:rsidR="00391E84">
        <w:rPr>
          <w:rFonts w:ascii="Calibri Light" w:hAnsi="Calibri Light"/>
          <w:bCs/>
          <w:szCs w:val="24"/>
          <w:lang w:val="en-GB"/>
        </w:rPr>
        <w:t>related to project</w:t>
      </w:r>
      <w:r w:rsidR="00116BCC">
        <w:rPr>
          <w:rFonts w:ascii="Calibri Light" w:hAnsi="Calibri Light"/>
          <w:bCs/>
          <w:szCs w:val="24"/>
          <w:lang w:val="en-GB"/>
        </w:rPr>
        <w:t>’s</w:t>
      </w:r>
      <w:r w:rsidR="00391E84">
        <w:rPr>
          <w:rFonts w:ascii="Calibri Light" w:hAnsi="Calibri Light"/>
          <w:bCs/>
          <w:szCs w:val="24"/>
          <w:lang w:val="en-GB"/>
        </w:rPr>
        <w:t xml:space="preserve"> implementation</w:t>
      </w:r>
      <w:r w:rsidR="00565617">
        <w:rPr>
          <w:rFonts w:ascii="Calibri Light" w:hAnsi="Calibri Light"/>
          <w:bCs/>
          <w:szCs w:val="24"/>
          <w:lang w:val="en-GB"/>
        </w:rPr>
        <w:t xml:space="preserve"> according to MA/JTS instructions</w:t>
      </w:r>
      <w:r w:rsidRPr="00437E23">
        <w:rPr>
          <w:rFonts w:ascii="Calibri Light" w:hAnsi="Calibri Light"/>
          <w:bCs/>
          <w:szCs w:val="24"/>
          <w:lang w:val="en-GB"/>
        </w:rPr>
        <w:t>, in particular reports, modification requests and the requests for payment. Where information from the Beneficiaries is required, the Lead Beneficiary shall be responsible for obtaining, verifying and consolidating this information before passing it on to the MA</w:t>
      </w:r>
      <w:r w:rsidR="00391E84">
        <w:rPr>
          <w:rFonts w:ascii="Calibri Light" w:hAnsi="Calibri Light"/>
          <w:bCs/>
          <w:szCs w:val="24"/>
          <w:lang w:val="en-GB"/>
        </w:rPr>
        <w:t>/ JTS</w:t>
      </w:r>
      <w:r w:rsidRPr="00437E23">
        <w:rPr>
          <w:rFonts w:ascii="Calibri Light" w:hAnsi="Calibri Light"/>
          <w:bCs/>
          <w:szCs w:val="24"/>
          <w:lang w:val="en-GB"/>
        </w:rPr>
        <w:t>.</w:t>
      </w:r>
    </w:p>
    <w:p w:rsidR="00106CFD" w:rsidRPr="00437E23" w:rsidRDefault="00106CFD"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 xml:space="preserve">Any information provided, as well as any request made by the Lead Beneficiary to the MA, shall be deemed to have the agreement </w:t>
      </w:r>
      <w:r w:rsidR="009A444F" w:rsidRPr="00437E23">
        <w:rPr>
          <w:rFonts w:ascii="Calibri Light" w:hAnsi="Calibri Light"/>
          <w:bCs/>
          <w:szCs w:val="24"/>
          <w:lang w:val="en-GB"/>
        </w:rPr>
        <w:t xml:space="preserve">of </w:t>
      </w:r>
      <w:r w:rsidRPr="00437E23">
        <w:rPr>
          <w:rFonts w:ascii="Calibri Light" w:hAnsi="Calibri Light"/>
          <w:bCs/>
          <w:szCs w:val="24"/>
          <w:lang w:val="en-GB"/>
        </w:rPr>
        <w:t xml:space="preserve">all </w:t>
      </w:r>
      <w:r w:rsidR="009A444F" w:rsidRPr="00437E23">
        <w:rPr>
          <w:rFonts w:ascii="Calibri Light" w:hAnsi="Calibri Light"/>
          <w:bCs/>
          <w:szCs w:val="24"/>
          <w:lang w:val="en-GB"/>
        </w:rPr>
        <w:t xml:space="preserve">the </w:t>
      </w:r>
      <w:r w:rsidRPr="00437E23">
        <w:rPr>
          <w:rFonts w:ascii="Calibri Light" w:hAnsi="Calibri Light"/>
          <w:bCs/>
          <w:szCs w:val="24"/>
          <w:lang w:val="en-GB"/>
        </w:rPr>
        <w:t>Beneficiaries;</w:t>
      </w:r>
    </w:p>
    <w:p w:rsidR="00106CFD" w:rsidRPr="00437E23" w:rsidRDefault="00106CFD"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e) inform the MA</w:t>
      </w:r>
      <w:r w:rsidR="00391E84">
        <w:rPr>
          <w:rFonts w:ascii="Calibri Light" w:hAnsi="Calibri Light"/>
          <w:bCs/>
          <w:szCs w:val="24"/>
          <w:lang w:val="en-GB"/>
        </w:rPr>
        <w:t>/ JTS</w:t>
      </w:r>
      <w:r w:rsidRPr="00437E23">
        <w:rPr>
          <w:rFonts w:ascii="Calibri Light" w:hAnsi="Calibri Light"/>
          <w:bCs/>
          <w:szCs w:val="24"/>
          <w:lang w:val="en-GB"/>
        </w:rPr>
        <w:t xml:space="preserve"> of any event likely to affect or delay the implementation of the project;</w:t>
      </w:r>
    </w:p>
    <w:p w:rsidR="00106CFD" w:rsidRPr="00437E23" w:rsidRDefault="00106CFD"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f) inform the MA</w:t>
      </w:r>
      <w:r w:rsidR="00391E84">
        <w:rPr>
          <w:rFonts w:ascii="Calibri Light" w:hAnsi="Calibri Light"/>
          <w:bCs/>
          <w:szCs w:val="24"/>
          <w:lang w:val="en-GB"/>
        </w:rPr>
        <w:t>/ JTS</w:t>
      </w:r>
      <w:r w:rsidRPr="00437E23">
        <w:rPr>
          <w:rFonts w:ascii="Calibri Light" w:hAnsi="Calibri Light"/>
          <w:bCs/>
          <w:szCs w:val="24"/>
          <w:lang w:val="en-GB"/>
        </w:rPr>
        <w:t xml:space="preserve"> of any change in the legal, financial, technical, organisational or ownership situation of the Lead Beneficiary or of any of the Beneficiaries</w:t>
      </w:r>
      <w:r w:rsidR="00DF7F2A">
        <w:rPr>
          <w:rFonts w:ascii="Calibri Light" w:hAnsi="Calibri Light"/>
          <w:bCs/>
          <w:szCs w:val="24"/>
          <w:lang w:val="en-GB"/>
        </w:rPr>
        <w:t xml:space="preserve"> affecting project’s implementation</w:t>
      </w:r>
      <w:r w:rsidRPr="00437E23">
        <w:rPr>
          <w:rFonts w:ascii="Calibri Light" w:hAnsi="Calibri Light"/>
          <w:bCs/>
          <w:szCs w:val="24"/>
          <w:lang w:val="en-GB"/>
        </w:rPr>
        <w:t>, as well as of any change in the name, address or legal representative of the Lead Beneficiary or of any of the Beneficiaries;</w:t>
      </w:r>
    </w:p>
    <w:p w:rsidR="00106CFD" w:rsidRPr="00437E23" w:rsidRDefault="00106CFD"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 xml:space="preserve">g) be responsible in the event of audits, checks, monitoring or evaluations, as described in Article 11 for ensuring the provision of all the necessary documents, including the </w:t>
      </w:r>
      <w:r w:rsidR="005E5BE3">
        <w:rPr>
          <w:rFonts w:ascii="Calibri Light" w:hAnsi="Calibri Light"/>
          <w:bCs/>
          <w:szCs w:val="24"/>
          <w:lang w:val="en-GB"/>
        </w:rPr>
        <w:t xml:space="preserve">project </w:t>
      </w:r>
      <w:r w:rsidRPr="00437E23">
        <w:rPr>
          <w:rFonts w:ascii="Calibri Light" w:hAnsi="Calibri Light"/>
          <w:bCs/>
          <w:szCs w:val="24"/>
          <w:lang w:val="en-GB"/>
        </w:rPr>
        <w:t>accounts of the Beneficiaries, copies of the supporting documents and signed copies of any contract concluded according to Article 9;</w:t>
      </w:r>
    </w:p>
    <w:p w:rsidR="00106CFD" w:rsidRPr="00437E23" w:rsidRDefault="009A444F"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h</w:t>
      </w:r>
      <w:r w:rsidR="00106CFD" w:rsidRPr="00437E23">
        <w:rPr>
          <w:rFonts w:ascii="Calibri Light" w:hAnsi="Calibri Light"/>
          <w:bCs/>
          <w:szCs w:val="24"/>
          <w:lang w:val="en-GB"/>
        </w:rPr>
        <w:t xml:space="preserve">) ensure that the expenditure presented by the </w:t>
      </w:r>
      <w:r w:rsidR="00391E84">
        <w:rPr>
          <w:rFonts w:ascii="Calibri Light" w:hAnsi="Calibri Light"/>
          <w:bCs/>
          <w:szCs w:val="24"/>
          <w:lang w:val="en-GB"/>
        </w:rPr>
        <w:t>B</w:t>
      </w:r>
      <w:r w:rsidR="00106CFD" w:rsidRPr="00437E23">
        <w:rPr>
          <w:rFonts w:ascii="Calibri Light" w:hAnsi="Calibri Light"/>
          <w:bCs/>
          <w:szCs w:val="24"/>
          <w:lang w:val="en-GB"/>
        </w:rPr>
        <w:t xml:space="preserve">eneficiaries has been incurred for the purpose of implementing the project and corresponds to </w:t>
      </w:r>
      <w:r w:rsidR="00391E84">
        <w:rPr>
          <w:rFonts w:ascii="Calibri Light" w:hAnsi="Calibri Light"/>
          <w:bCs/>
          <w:szCs w:val="24"/>
          <w:lang w:val="en-GB"/>
        </w:rPr>
        <w:t xml:space="preserve">the </w:t>
      </w:r>
      <w:r w:rsidR="00106CFD" w:rsidRPr="00437E23">
        <w:rPr>
          <w:rFonts w:ascii="Calibri Light" w:hAnsi="Calibri Light"/>
          <w:bCs/>
          <w:szCs w:val="24"/>
          <w:lang w:val="en-GB"/>
        </w:rPr>
        <w:t>activities set in the grant contract;</w:t>
      </w:r>
    </w:p>
    <w:p w:rsidR="00106CFD" w:rsidRPr="00437E23" w:rsidRDefault="009A444F"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i</w:t>
      </w:r>
      <w:r w:rsidR="00106CFD" w:rsidRPr="00437E23">
        <w:rPr>
          <w:rFonts w:ascii="Calibri Light" w:hAnsi="Calibri Light"/>
          <w:bCs/>
          <w:szCs w:val="24"/>
          <w:lang w:val="en-GB"/>
        </w:rPr>
        <w:t>) verify that the expenditure presented by the beneficiaries has been examined pursuant Article 4.</w:t>
      </w:r>
      <w:r w:rsidR="00E55DB3">
        <w:rPr>
          <w:rFonts w:ascii="Calibri Light" w:hAnsi="Calibri Light"/>
          <w:bCs/>
          <w:szCs w:val="24"/>
          <w:lang w:val="en-GB"/>
        </w:rPr>
        <w:t>9</w:t>
      </w:r>
      <w:r w:rsidR="00106CFD" w:rsidRPr="00437E23">
        <w:rPr>
          <w:rFonts w:ascii="Calibri Light" w:hAnsi="Calibri Light"/>
          <w:bCs/>
          <w:szCs w:val="24"/>
          <w:lang w:val="en-GB"/>
        </w:rPr>
        <w:t>;</w:t>
      </w:r>
    </w:p>
    <w:p w:rsidR="00106CFD" w:rsidRPr="00437E23" w:rsidRDefault="009A444F"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j</w:t>
      </w:r>
      <w:r w:rsidR="00106CFD" w:rsidRPr="00437E23">
        <w:rPr>
          <w:rFonts w:ascii="Calibri Light" w:hAnsi="Calibri Light"/>
          <w:bCs/>
          <w:szCs w:val="24"/>
          <w:lang w:val="en-GB"/>
        </w:rPr>
        <w:t>) submit to the MA</w:t>
      </w:r>
      <w:r w:rsidR="00DF7F2A">
        <w:rPr>
          <w:rFonts w:ascii="Calibri Light" w:hAnsi="Calibri Light"/>
          <w:bCs/>
          <w:szCs w:val="24"/>
          <w:lang w:val="en-GB"/>
        </w:rPr>
        <w:t>/ JTS</w:t>
      </w:r>
      <w:r w:rsidR="00106CFD" w:rsidRPr="00437E23">
        <w:rPr>
          <w:rFonts w:ascii="Calibri Light" w:hAnsi="Calibri Light"/>
          <w:bCs/>
          <w:szCs w:val="24"/>
          <w:lang w:val="en-GB"/>
        </w:rPr>
        <w:t xml:space="preserve"> the payment requests in accordance with the Contract;</w:t>
      </w:r>
    </w:p>
    <w:p w:rsidR="00106CFD" w:rsidRPr="00437E23" w:rsidRDefault="009A444F"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k</w:t>
      </w:r>
      <w:r w:rsidR="00106CFD" w:rsidRPr="00437E23">
        <w:rPr>
          <w:rFonts w:ascii="Calibri Light" w:hAnsi="Calibri Light"/>
          <w:bCs/>
          <w:szCs w:val="24"/>
          <w:lang w:val="en-GB"/>
        </w:rPr>
        <w:t>) be the sole recipient, on behalf of all of the Beneficiaries, of the payments from the MA. The Lead Beneficiary shall ensure that the appropriate payments are then made to the Beneficiaries without delay and in full accordance with the arrangements laid down in the Partnership Agreement (Annex III).</w:t>
      </w:r>
      <w:r w:rsidR="00106CFD" w:rsidRPr="00437E23">
        <w:rPr>
          <w:rFonts w:ascii="Calibri Light" w:hAnsi="Calibri Light"/>
          <w:szCs w:val="24"/>
          <w:lang w:val="en-GB"/>
        </w:rPr>
        <w:t xml:space="preserve"> </w:t>
      </w:r>
      <w:r w:rsidR="00106CFD" w:rsidRPr="00437E23">
        <w:rPr>
          <w:rFonts w:ascii="Calibri Light" w:hAnsi="Calibri Light"/>
          <w:bCs/>
          <w:szCs w:val="24"/>
          <w:lang w:val="en-GB"/>
        </w:rPr>
        <w:t xml:space="preserve">No amount shall be deducted or withheld and no specific charge with equivalent effect shall be levied that would reduce those amounts for </w:t>
      </w:r>
      <w:r w:rsidR="00106CFD" w:rsidRPr="00437E23">
        <w:rPr>
          <w:rFonts w:ascii="Calibri Light" w:hAnsi="Calibri Light"/>
          <w:bCs/>
          <w:szCs w:val="24"/>
          <w:lang w:val="en-GB"/>
        </w:rPr>
        <w:lastRenderedPageBreak/>
        <w:t>the Beneficiaries. Notwithstanding the provisions of this paragraph, the provisions of Article 4.</w:t>
      </w:r>
      <w:r w:rsidR="0002152A">
        <w:rPr>
          <w:rFonts w:ascii="Calibri Light" w:hAnsi="Calibri Light"/>
          <w:bCs/>
          <w:szCs w:val="24"/>
          <w:lang w:val="en-GB"/>
        </w:rPr>
        <w:t>4</w:t>
      </w:r>
      <w:r w:rsidR="00106CFD" w:rsidRPr="00437E23">
        <w:rPr>
          <w:rFonts w:ascii="Calibri Light" w:hAnsi="Calibri Light"/>
          <w:bCs/>
          <w:szCs w:val="24"/>
          <w:lang w:val="en-GB"/>
        </w:rPr>
        <w:t xml:space="preserve"> shall apply;</w:t>
      </w:r>
    </w:p>
    <w:p w:rsidR="00106CFD" w:rsidRPr="00437E23" w:rsidRDefault="009A444F"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l</w:t>
      </w:r>
      <w:r w:rsidR="00106CFD" w:rsidRPr="00437E23">
        <w:rPr>
          <w:rFonts w:ascii="Calibri Light" w:hAnsi="Calibri Light"/>
          <w:bCs/>
          <w:szCs w:val="24"/>
          <w:lang w:val="en-GB"/>
        </w:rPr>
        <w:t>) not delegate any, or part of, these tasks to the Beneficiaries or other entities;</w:t>
      </w:r>
    </w:p>
    <w:p w:rsidR="00106CFD" w:rsidRPr="00437E23" w:rsidRDefault="009A444F"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m</w:t>
      </w:r>
      <w:r w:rsidR="00106CFD" w:rsidRPr="00437E23">
        <w:rPr>
          <w:rFonts w:ascii="Calibri Light" w:hAnsi="Calibri Light"/>
          <w:bCs/>
          <w:szCs w:val="24"/>
          <w:lang w:val="en-GB"/>
        </w:rPr>
        <w:t xml:space="preserve">) commit itself to </w:t>
      </w:r>
      <w:r w:rsidRPr="00437E23">
        <w:rPr>
          <w:rFonts w:ascii="Calibri Light" w:hAnsi="Calibri Light"/>
          <w:bCs/>
          <w:szCs w:val="24"/>
          <w:lang w:val="en-GB"/>
        </w:rPr>
        <w:t xml:space="preserve">take all necessary measures to ensure that all </w:t>
      </w:r>
      <w:r w:rsidR="00E55DB3">
        <w:rPr>
          <w:rFonts w:ascii="Calibri Light" w:hAnsi="Calibri Light"/>
          <w:bCs/>
          <w:szCs w:val="24"/>
          <w:lang w:val="en-GB"/>
        </w:rPr>
        <w:t>B</w:t>
      </w:r>
      <w:r w:rsidRPr="00437E23">
        <w:rPr>
          <w:rFonts w:ascii="Calibri Light" w:hAnsi="Calibri Light"/>
          <w:bCs/>
          <w:szCs w:val="24"/>
          <w:lang w:val="en-GB"/>
        </w:rPr>
        <w:t xml:space="preserve">eneficiaries ensure their </w:t>
      </w:r>
      <w:r w:rsidR="00106CFD" w:rsidRPr="00437E23">
        <w:rPr>
          <w:rFonts w:ascii="Calibri Light" w:hAnsi="Calibri Light"/>
          <w:bCs/>
          <w:szCs w:val="24"/>
          <w:lang w:val="en-GB"/>
        </w:rPr>
        <w:t>own contribution and the non-eligible expenditures, as well as the temporary availability of funds for the proper implementation of the project until they are reimbursed by the MA;</w:t>
      </w:r>
    </w:p>
    <w:p w:rsidR="00E55DB3" w:rsidRDefault="00E55DB3" w:rsidP="001E477F">
      <w:pPr>
        <w:spacing w:before="60" w:after="60"/>
        <w:ind w:left="567" w:hanging="567"/>
        <w:jc w:val="both"/>
        <w:rPr>
          <w:rFonts w:ascii="Calibri Light" w:hAnsi="Calibri Light"/>
          <w:b/>
          <w:sz w:val="28"/>
          <w:szCs w:val="28"/>
          <w:lang w:val="en-US"/>
        </w:rPr>
      </w:pPr>
    </w:p>
    <w:p w:rsidR="00132781" w:rsidRPr="00437E23" w:rsidRDefault="005B0F41" w:rsidP="001E477F">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 xml:space="preserve">Article </w:t>
      </w:r>
      <w:r w:rsidR="00106CFD" w:rsidRPr="00437E23">
        <w:rPr>
          <w:rFonts w:ascii="Calibri Light" w:hAnsi="Calibri Light"/>
          <w:b/>
          <w:sz w:val="28"/>
          <w:szCs w:val="28"/>
          <w:lang w:val="en-US"/>
        </w:rPr>
        <w:t xml:space="preserve">7 </w:t>
      </w:r>
      <w:r w:rsidR="00132781" w:rsidRPr="00437E23">
        <w:rPr>
          <w:rFonts w:ascii="Calibri Light" w:hAnsi="Calibri Light"/>
          <w:b/>
          <w:sz w:val="28"/>
          <w:szCs w:val="28"/>
          <w:lang w:val="en-US"/>
        </w:rPr>
        <w:t xml:space="preserve">– </w:t>
      </w:r>
      <w:r w:rsidRPr="00437E23">
        <w:rPr>
          <w:rFonts w:ascii="Calibri Light" w:hAnsi="Calibri Light"/>
          <w:b/>
          <w:sz w:val="28"/>
          <w:szCs w:val="28"/>
          <w:lang w:val="en-US"/>
        </w:rPr>
        <w:t>Liability</w:t>
      </w:r>
    </w:p>
    <w:p w:rsidR="004774FC" w:rsidRPr="00437E23" w:rsidRDefault="004774FC" w:rsidP="003E59C3">
      <w:pPr>
        <w:numPr>
          <w:ilvl w:val="0"/>
          <w:numId w:val="3"/>
        </w:numPr>
        <w:autoSpaceDE w:val="0"/>
        <w:autoSpaceDN w:val="0"/>
        <w:adjustRightInd w:val="0"/>
        <w:spacing w:before="60" w:after="60"/>
        <w:ind w:left="567" w:hanging="567"/>
        <w:jc w:val="both"/>
        <w:rPr>
          <w:rFonts w:ascii="Calibri Light" w:hAnsi="Calibri Light"/>
          <w:szCs w:val="24"/>
          <w:lang w:val="en-GB"/>
        </w:rPr>
      </w:pPr>
      <w:r w:rsidRPr="00437E23">
        <w:rPr>
          <w:rFonts w:ascii="Calibri Light" w:hAnsi="Calibri Light"/>
          <w:szCs w:val="24"/>
          <w:lang w:val="en-GB"/>
        </w:rPr>
        <w:t>The MA cannot under any circumstances or for any reason whatsoever be held liable for damage or injury sustained by the staff or property of the Lead Beneficiary and of the Beneficiaries while the project is being carried out or as a consequence of the project. The MA cannot accept any claim for compensation or increases in payment in connection with such damage or injury.</w:t>
      </w:r>
    </w:p>
    <w:p w:rsidR="004774FC" w:rsidRDefault="004774FC" w:rsidP="003E59C3">
      <w:pPr>
        <w:numPr>
          <w:ilvl w:val="0"/>
          <w:numId w:val="3"/>
        </w:numPr>
        <w:autoSpaceDE w:val="0"/>
        <w:autoSpaceDN w:val="0"/>
        <w:adjustRightInd w:val="0"/>
        <w:spacing w:before="60" w:after="60"/>
        <w:ind w:left="567" w:hanging="567"/>
        <w:jc w:val="both"/>
        <w:rPr>
          <w:rFonts w:ascii="Calibri Light" w:hAnsi="Calibri Light"/>
          <w:szCs w:val="24"/>
          <w:lang w:val="en-GB"/>
        </w:rPr>
      </w:pPr>
      <w:r w:rsidRPr="00437E23">
        <w:rPr>
          <w:rFonts w:ascii="Calibri Light" w:hAnsi="Calibri Light"/>
          <w:szCs w:val="24"/>
          <w:lang w:val="en-GB"/>
        </w:rPr>
        <w:t xml:space="preserve">The Lead Beneficiary and the Beneficiaries shall assume sole liability towards third parties, including liability for damage or injury of any kind sustained by them while the project is being carried out or as a consequence of the project. The Lead Beneficiary and the Beneficiaries shall discharge the MA of all liability arising from any claim or action brought as a result of an infringement of </w:t>
      </w:r>
      <w:r w:rsidR="0002152A">
        <w:rPr>
          <w:rFonts w:ascii="Calibri Light" w:hAnsi="Calibri Light"/>
          <w:szCs w:val="24"/>
          <w:lang w:val="en-GB"/>
        </w:rPr>
        <w:t xml:space="preserve">this Contract, of the </w:t>
      </w:r>
      <w:r w:rsidRPr="00437E23">
        <w:rPr>
          <w:rFonts w:ascii="Calibri Light" w:hAnsi="Calibri Light"/>
          <w:szCs w:val="24"/>
          <w:lang w:val="en-GB"/>
        </w:rPr>
        <w:t>rules or regulations by the Lead Beneficiary and by the Beneficiaries</w:t>
      </w:r>
      <w:r w:rsidR="00165633">
        <w:rPr>
          <w:rFonts w:ascii="Calibri Light" w:hAnsi="Calibri Light"/>
          <w:szCs w:val="24"/>
          <w:lang w:val="en-GB"/>
        </w:rPr>
        <w:t>,</w:t>
      </w:r>
      <w:r w:rsidRPr="00437E23">
        <w:rPr>
          <w:rFonts w:ascii="Calibri Light" w:hAnsi="Calibri Light"/>
          <w:szCs w:val="24"/>
          <w:lang w:val="en-GB"/>
        </w:rPr>
        <w:t xml:space="preserve"> or the Lead Beneficiary’s and the Beneficiaries’ employees</w:t>
      </w:r>
      <w:r w:rsidR="00165633">
        <w:rPr>
          <w:rFonts w:ascii="Calibri Light" w:hAnsi="Calibri Light"/>
          <w:szCs w:val="24"/>
          <w:lang w:val="en-GB"/>
        </w:rPr>
        <w:t>,</w:t>
      </w:r>
      <w:r w:rsidRPr="00437E23">
        <w:rPr>
          <w:rFonts w:ascii="Calibri Light" w:hAnsi="Calibri Light"/>
          <w:szCs w:val="24"/>
          <w:lang w:val="en-GB"/>
        </w:rPr>
        <w:t xml:space="preserve"> or individuals for whom those employees are responsible, or as a result of violation of a third party’s rights. For the purpose of this Article 7</w:t>
      </w:r>
      <w:r w:rsidR="00A41E33">
        <w:rPr>
          <w:rFonts w:ascii="Calibri Light" w:hAnsi="Calibri Light"/>
          <w:szCs w:val="24"/>
          <w:lang w:val="en-GB"/>
        </w:rPr>
        <w:t>,</w:t>
      </w:r>
      <w:r w:rsidRPr="00437E23">
        <w:rPr>
          <w:rFonts w:ascii="Calibri Light" w:hAnsi="Calibri Light"/>
          <w:szCs w:val="24"/>
          <w:lang w:val="en-GB"/>
        </w:rPr>
        <w:t xml:space="preserve"> employees of the Lead Beneficiary and of the Beneficiaries shall be considered third parties.</w:t>
      </w:r>
    </w:p>
    <w:p w:rsidR="004774FC" w:rsidRPr="00437E23" w:rsidRDefault="004774FC" w:rsidP="001E477F">
      <w:pPr>
        <w:keepNext/>
        <w:autoSpaceDE w:val="0"/>
        <w:autoSpaceDN w:val="0"/>
        <w:adjustRightInd w:val="0"/>
        <w:spacing w:before="60" w:after="60"/>
        <w:jc w:val="both"/>
        <w:rPr>
          <w:rFonts w:ascii="Calibri Light" w:hAnsi="Calibri Light"/>
          <w:b/>
          <w:bCs/>
          <w:color w:val="000000"/>
          <w:szCs w:val="24"/>
          <w:lang w:val="en-GB"/>
        </w:rPr>
      </w:pPr>
    </w:p>
    <w:p w:rsidR="004774FC" w:rsidRPr="00437E23" w:rsidRDefault="004774FC" w:rsidP="001E477F">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Article 8 - Eligible Costs</w:t>
      </w:r>
    </w:p>
    <w:p w:rsidR="004774FC" w:rsidRPr="00437E23" w:rsidRDefault="004774FC" w:rsidP="001E477F">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 xml:space="preserve">Cost eligibility </w:t>
      </w:r>
      <w:r w:rsidR="00F3696B">
        <w:rPr>
          <w:rFonts w:ascii="Calibri Light" w:hAnsi="Calibri Light"/>
          <w:b/>
          <w:sz w:val="28"/>
          <w:szCs w:val="28"/>
          <w:lang w:val="en-US"/>
        </w:rPr>
        <w:t>requirements</w:t>
      </w:r>
    </w:p>
    <w:p w:rsidR="004774FC" w:rsidRPr="00437E23" w:rsidRDefault="004774FC" w:rsidP="003E59C3">
      <w:pPr>
        <w:pStyle w:val="ListParagraph"/>
        <w:numPr>
          <w:ilvl w:val="0"/>
          <w:numId w:val="4"/>
        </w:numPr>
        <w:autoSpaceDE w:val="0"/>
        <w:autoSpaceDN w:val="0"/>
        <w:adjustRightInd w:val="0"/>
        <w:spacing w:before="60" w:after="60"/>
        <w:ind w:left="567" w:hanging="567"/>
        <w:jc w:val="both"/>
        <w:rPr>
          <w:rFonts w:ascii="Calibri Light" w:hAnsi="Calibri Light"/>
          <w:bCs/>
          <w:szCs w:val="24"/>
          <w:lang w:val="en-GB"/>
        </w:rPr>
      </w:pPr>
      <w:r w:rsidRPr="00437E23">
        <w:rPr>
          <w:rFonts w:ascii="Calibri Light" w:hAnsi="Calibri Light"/>
          <w:bCs/>
          <w:szCs w:val="24"/>
          <w:lang w:val="en-GB"/>
        </w:rPr>
        <w:t xml:space="preserve">Eligible costs are actual costs incurred </w:t>
      </w:r>
      <w:r w:rsidR="00DF7F2A">
        <w:rPr>
          <w:rFonts w:ascii="Calibri Light" w:hAnsi="Calibri Light"/>
          <w:bCs/>
          <w:szCs w:val="24"/>
          <w:lang w:val="en-GB"/>
        </w:rPr>
        <w:t xml:space="preserve">and paid </w:t>
      </w:r>
      <w:r w:rsidRPr="00437E23">
        <w:rPr>
          <w:rFonts w:ascii="Calibri Light" w:hAnsi="Calibri Light"/>
          <w:bCs/>
          <w:szCs w:val="24"/>
          <w:lang w:val="en-GB"/>
        </w:rPr>
        <w:t>by the Lead Beneficiary and/or the Beneficiaries</w:t>
      </w:r>
      <w:r w:rsidR="00165633">
        <w:rPr>
          <w:rFonts w:ascii="Calibri Light" w:hAnsi="Calibri Light"/>
          <w:bCs/>
          <w:szCs w:val="24"/>
          <w:lang w:val="en-GB"/>
        </w:rPr>
        <w:t xml:space="preserve">, irrespective they are EU contribution or own co-financing, </w:t>
      </w:r>
      <w:r w:rsidRPr="00437E23">
        <w:rPr>
          <w:rFonts w:ascii="Calibri Light" w:hAnsi="Calibri Light"/>
          <w:bCs/>
          <w:szCs w:val="24"/>
          <w:lang w:val="en-GB"/>
        </w:rPr>
        <w:t xml:space="preserve"> which meet all the following criteria:</w:t>
      </w:r>
    </w:p>
    <w:p w:rsidR="004774FC" w:rsidRPr="00437E23" w:rsidRDefault="004774FC" w:rsidP="001E477F">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 xml:space="preserve">a) they are incurred during the implementation </w:t>
      </w:r>
      <w:r w:rsidR="009A444F" w:rsidRPr="00437E23">
        <w:rPr>
          <w:rFonts w:ascii="Calibri Light" w:hAnsi="Calibri Light"/>
          <w:bCs/>
          <w:szCs w:val="24"/>
          <w:lang w:val="en-GB"/>
        </w:rPr>
        <w:t xml:space="preserve">period </w:t>
      </w:r>
      <w:r w:rsidRPr="00437E23">
        <w:rPr>
          <w:rFonts w:ascii="Calibri Light" w:hAnsi="Calibri Light"/>
          <w:bCs/>
          <w:szCs w:val="24"/>
          <w:lang w:val="en-GB"/>
        </w:rPr>
        <w:t>of the project as specified in Article 2. In particular:</w:t>
      </w:r>
    </w:p>
    <w:p w:rsidR="004774FC" w:rsidRPr="00165633" w:rsidRDefault="004774FC" w:rsidP="003E59C3">
      <w:pPr>
        <w:pStyle w:val="ListParagraph"/>
        <w:numPr>
          <w:ilvl w:val="1"/>
          <w:numId w:val="31"/>
        </w:numPr>
        <w:autoSpaceDE w:val="0"/>
        <w:autoSpaceDN w:val="0"/>
        <w:adjustRightInd w:val="0"/>
        <w:spacing w:before="60" w:after="60"/>
        <w:ind w:left="360"/>
        <w:jc w:val="both"/>
        <w:rPr>
          <w:rFonts w:ascii="Calibri Light" w:hAnsi="Calibri Light"/>
          <w:bCs/>
          <w:szCs w:val="24"/>
          <w:lang w:val="en-GB"/>
        </w:rPr>
      </w:pPr>
      <w:r w:rsidRPr="00165633">
        <w:rPr>
          <w:rFonts w:ascii="Calibri Light" w:hAnsi="Calibri Light"/>
          <w:bCs/>
          <w:szCs w:val="24"/>
          <w:lang w:val="en-GB"/>
        </w:rPr>
        <w:t xml:space="preserve">Costs relating to services and works shall relate to </w:t>
      </w:r>
      <w:r w:rsidR="005B7000" w:rsidRPr="00165633">
        <w:rPr>
          <w:rFonts w:ascii="Calibri Light" w:hAnsi="Calibri Light"/>
          <w:bCs/>
          <w:szCs w:val="24"/>
          <w:lang w:val="en-GB"/>
        </w:rPr>
        <w:t xml:space="preserve">project </w:t>
      </w:r>
      <w:r w:rsidRPr="00165633">
        <w:rPr>
          <w:rFonts w:ascii="Calibri Light" w:hAnsi="Calibri Light"/>
          <w:bCs/>
          <w:szCs w:val="24"/>
          <w:lang w:val="en-GB"/>
        </w:rPr>
        <w:t>activities performed during the implementation period. Costs relating to supplies shall relate to delivery and installation of items during the implementation period. Signature of a contract, placing an order or entering into any commitment for expenditure within the implementation period for future delivery of services, works or supplies after expiry of the implementation period do not meet this requirement. Cash transfers between the Lead Beneficiary and/or the Beneficiaries may not be considered as costs incurred;</w:t>
      </w:r>
    </w:p>
    <w:p w:rsidR="004774FC" w:rsidRPr="00165633" w:rsidRDefault="004774FC" w:rsidP="003E59C3">
      <w:pPr>
        <w:pStyle w:val="ListParagraph"/>
        <w:numPr>
          <w:ilvl w:val="1"/>
          <w:numId w:val="31"/>
        </w:numPr>
        <w:autoSpaceDE w:val="0"/>
        <w:autoSpaceDN w:val="0"/>
        <w:adjustRightInd w:val="0"/>
        <w:spacing w:before="60" w:after="60"/>
        <w:ind w:left="360"/>
        <w:jc w:val="both"/>
        <w:rPr>
          <w:rFonts w:ascii="Calibri Light" w:hAnsi="Calibri Light"/>
          <w:bCs/>
          <w:szCs w:val="24"/>
          <w:lang w:val="en-GB"/>
        </w:rPr>
      </w:pPr>
      <w:r w:rsidRPr="00165633">
        <w:rPr>
          <w:rFonts w:ascii="Calibri Light" w:hAnsi="Calibri Light"/>
          <w:bCs/>
          <w:szCs w:val="24"/>
          <w:lang w:val="en-GB"/>
        </w:rPr>
        <w:t>Costs incurred should be paid before the submission of the final reports.</w:t>
      </w:r>
      <w:r w:rsidR="002615A1" w:rsidRPr="00165633">
        <w:rPr>
          <w:rFonts w:ascii="Calibri Light" w:hAnsi="Calibri Light"/>
          <w:bCs/>
          <w:szCs w:val="24"/>
          <w:lang w:val="en-GB"/>
        </w:rPr>
        <w:t xml:space="preserve"> </w:t>
      </w:r>
    </w:p>
    <w:p w:rsidR="004774FC" w:rsidRPr="00165633" w:rsidRDefault="004774FC" w:rsidP="003E59C3">
      <w:pPr>
        <w:pStyle w:val="ListParagraph"/>
        <w:numPr>
          <w:ilvl w:val="1"/>
          <w:numId w:val="31"/>
        </w:numPr>
        <w:autoSpaceDE w:val="0"/>
        <w:autoSpaceDN w:val="0"/>
        <w:adjustRightInd w:val="0"/>
        <w:spacing w:before="60" w:after="60"/>
        <w:ind w:left="360"/>
        <w:jc w:val="both"/>
        <w:rPr>
          <w:rFonts w:ascii="Calibri Light" w:hAnsi="Calibri Light"/>
          <w:bCs/>
          <w:color w:val="FF0000"/>
          <w:szCs w:val="24"/>
          <w:lang w:val="en-GB"/>
        </w:rPr>
      </w:pPr>
      <w:r w:rsidRPr="00165633">
        <w:rPr>
          <w:rFonts w:ascii="Calibri Light" w:hAnsi="Calibri Light"/>
          <w:bCs/>
          <w:szCs w:val="24"/>
          <w:lang w:val="en-GB"/>
        </w:rPr>
        <w:t>An exception is made for costs relating to final reports, only for expenditure verification, which may be incurred after the implementation period of the project</w:t>
      </w:r>
      <w:r w:rsidR="005B1C99" w:rsidRPr="00165633">
        <w:rPr>
          <w:rFonts w:ascii="Calibri Light" w:hAnsi="Calibri Light"/>
          <w:bCs/>
          <w:szCs w:val="24"/>
          <w:lang w:val="en-GB"/>
        </w:rPr>
        <w:t xml:space="preserve">. They may be paid </w:t>
      </w:r>
      <w:r w:rsidR="005B1C99" w:rsidRPr="00165633">
        <w:rPr>
          <w:rFonts w:ascii="Calibri Light" w:hAnsi="Calibri Light"/>
          <w:bCs/>
          <w:szCs w:val="24"/>
          <w:lang w:val="en-GB"/>
        </w:rPr>
        <w:lastRenderedPageBreak/>
        <w:t>afterwards, provided they are listed in the final report together with the estimated date of payment</w:t>
      </w:r>
      <w:r w:rsidRPr="00165633">
        <w:rPr>
          <w:rFonts w:ascii="Calibri Light" w:hAnsi="Calibri Light"/>
          <w:bCs/>
          <w:szCs w:val="24"/>
          <w:lang w:val="en-GB"/>
        </w:rPr>
        <w:t>;</w:t>
      </w:r>
    </w:p>
    <w:p w:rsidR="004774FC" w:rsidRPr="00165633" w:rsidRDefault="004774FC" w:rsidP="003E59C3">
      <w:pPr>
        <w:pStyle w:val="ListParagraph"/>
        <w:numPr>
          <w:ilvl w:val="1"/>
          <w:numId w:val="31"/>
        </w:numPr>
        <w:autoSpaceDE w:val="0"/>
        <w:autoSpaceDN w:val="0"/>
        <w:adjustRightInd w:val="0"/>
        <w:spacing w:before="60" w:after="60"/>
        <w:ind w:left="360"/>
        <w:jc w:val="both"/>
        <w:rPr>
          <w:rFonts w:ascii="Calibri Light" w:hAnsi="Calibri Light"/>
          <w:bCs/>
          <w:szCs w:val="24"/>
          <w:lang w:val="en-GB"/>
        </w:rPr>
      </w:pPr>
      <w:r w:rsidRPr="00165633">
        <w:rPr>
          <w:rFonts w:ascii="Calibri Light" w:hAnsi="Calibri Light"/>
          <w:bCs/>
          <w:szCs w:val="24"/>
          <w:lang w:val="en-GB"/>
        </w:rPr>
        <w:t>If it is not foreseen otherwise in the the national legislation of the Lead Beneficiary and/or of the Beneficiaries, procedures to award contracts, as referred to in Article 9, may have been initiated and contracts may be concluded by the Lead Beneficiary and/or the Beneficiaries before the start of the implementation period of the project, provided the provisions of Article 9 have been respected;</w:t>
      </w:r>
    </w:p>
    <w:p w:rsidR="004774FC" w:rsidRPr="00437E23" w:rsidRDefault="004774FC" w:rsidP="001E477F">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 xml:space="preserve">b) they are </w:t>
      </w:r>
      <w:r w:rsidR="008F4C78">
        <w:rPr>
          <w:rFonts w:ascii="Calibri Light" w:hAnsi="Calibri Light"/>
          <w:bCs/>
          <w:szCs w:val="24"/>
          <w:lang w:val="en-GB"/>
        </w:rPr>
        <w:t>included</w:t>
      </w:r>
      <w:r w:rsidR="008F4C78" w:rsidRPr="00437E23">
        <w:rPr>
          <w:rFonts w:ascii="Calibri Light" w:hAnsi="Calibri Light"/>
          <w:bCs/>
          <w:szCs w:val="24"/>
          <w:lang w:val="en-GB"/>
        </w:rPr>
        <w:t xml:space="preserve"> </w:t>
      </w:r>
      <w:r w:rsidRPr="00437E23">
        <w:rPr>
          <w:rFonts w:ascii="Calibri Light" w:hAnsi="Calibri Light"/>
          <w:bCs/>
          <w:szCs w:val="24"/>
          <w:lang w:val="en-GB"/>
        </w:rPr>
        <w:t>in the estimated overall budget for the project;</w:t>
      </w:r>
    </w:p>
    <w:p w:rsidR="004774FC" w:rsidRPr="00437E23" w:rsidRDefault="004774FC" w:rsidP="001E477F">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c) they are necessary for the implementation of the project;</w:t>
      </w:r>
    </w:p>
    <w:p w:rsidR="004774FC" w:rsidRPr="00437E23" w:rsidRDefault="004774FC" w:rsidP="001E477F">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d) they are identifiable and verifiable, in particular being recorded in the accounting records of the Lead Beneficiary and/or the Beneficiaries and determined according to the accounting standards and the usual cost accounting practices applicable to the Lead Beneficiary and/or the Beneficiaries;</w:t>
      </w:r>
    </w:p>
    <w:p w:rsidR="004774FC" w:rsidRPr="00437E23" w:rsidRDefault="004774FC" w:rsidP="001E477F">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e) they comply with the requirements of applicable tax and social legislation;</w:t>
      </w:r>
    </w:p>
    <w:p w:rsidR="004774FC" w:rsidRPr="00437E23" w:rsidRDefault="004774FC" w:rsidP="001E477F">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f) they are reasonable, justified and comply with the requirements of sound financial management, in particular regarding economy and efficiency;</w:t>
      </w:r>
    </w:p>
    <w:p w:rsidR="0099192F" w:rsidRDefault="004774FC" w:rsidP="001E477F">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g) they are supported by invoices or documents of equivalent probative value</w:t>
      </w:r>
      <w:r w:rsidR="0099192F">
        <w:rPr>
          <w:rFonts w:ascii="Calibri Light" w:hAnsi="Calibri Light"/>
          <w:bCs/>
          <w:szCs w:val="24"/>
          <w:lang w:val="en-GB"/>
        </w:rPr>
        <w:t>;</w:t>
      </w:r>
    </w:p>
    <w:p w:rsidR="004774FC" w:rsidRPr="00437E23" w:rsidRDefault="0099192F" w:rsidP="001E477F">
      <w:pPr>
        <w:autoSpaceDE w:val="0"/>
        <w:autoSpaceDN w:val="0"/>
        <w:adjustRightInd w:val="0"/>
        <w:spacing w:before="60" w:after="60"/>
        <w:ind w:left="567"/>
        <w:jc w:val="both"/>
        <w:rPr>
          <w:rFonts w:ascii="Calibri Light" w:hAnsi="Calibri Light"/>
          <w:bCs/>
          <w:szCs w:val="24"/>
          <w:lang w:val="en-GB"/>
        </w:rPr>
      </w:pPr>
      <w:r>
        <w:rPr>
          <w:rFonts w:ascii="Calibri Light" w:hAnsi="Calibri Light"/>
          <w:bCs/>
          <w:szCs w:val="24"/>
          <w:lang w:val="en-GB"/>
        </w:rPr>
        <w:t>h) the</w:t>
      </w:r>
      <w:r w:rsidR="007D23F6">
        <w:rPr>
          <w:rFonts w:ascii="Calibri Light" w:hAnsi="Calibri Light"/>
          <w:bCs/>
          <w:szCs w:val="24"/>
          <w:lang w:val="en-GB"/>
        </w:rPr>
        <w:t xml:space="preserve">re is </w:t>
      </w:r>
      <w:r>
        <w:rPr>
          <w:rFonts w:ascii="Calibri Light" w:hAnsi="Calibri Light"/>
          <w:bCs/>
          <w:szCs w:val="24"/>
          <w:lang w:val="en-GB"/>
        </w:rPr>
        <w:t>compl</w:t>
      </w:r>
      <w:r w:rsidR="007D23F6">
        <w:rPr>
          <w:rFonts w:ascii="Calibri Light" w:hAnsi="Calibri Light"/>
          <w:bCs/>
          <w:szCs w:val="24"/>
          <w:lang w:val="en-GB"/>
        </w:rPr>
        <w:t>iance</w:t>
      </w:r>
      <w:r>
        <w:rPr>
          <w:rFonts w:ascii="Calibri Light" w:hAnsi="Calibri Light"/>
          <w:bCs/>
          <w:szCs w:val="24"/>
          <w:lang w:val="en-GB"/>
        </w:rPr>
        <w:t xml:space="preserve"> with </w:t>
      </w:r>
      <w:r w:rsidRPr="0099192F">
        <w:rPr>
          <w:rFonts w:ascii="Calibri Light" w:hAnsi="Calibri Light"/>
          <w:bCs/>
          <w:szCs w:val="24"/>
          <w:lang w:val="en-GB"/>
        </w:rPr>
        <w:t xml:space="preserve">visibility obligations set out in Article </w:t>
      </w:r>
      <w:r>
        <w:rPr>
          <w:rFonts w:ascii="Calibri Light" w:hAnsi="Calibri Light"/>
          <w:bCs/>
          <w:szCs w:val="24"/>
          <w:lang w:val="en-GB"/>
        </w:rPr>
        <w:t>10</w:t>
      </w:r>
      <w:r w:rsidR="004774FC" w:rsidRPr="00437E23">
        <w:rPr>
          <w:rFonts w:ascii="Calibri Light" w:hAnsi="Calibri Light"/>
          <w:bCs/>
          <w:szCs w:val="24"/>
          <w:lang w:val="en-GB"/>
        </w:rPr>
        <w:t>.</w:t>
      </w:r>
    </w:p>
    <w:p w:rsidR="004774FC" w:rsidRPr="00437E23" w:rsidRDefault="00B134A0" w:rsidP="001E477F">
      <w:pPr>
        <w:autoSpaceDE w:val="0"/>
        <w:autoSpaceDN w:val="0"/>
        <w:adjustRightInd w:val="0"/>
        <w:spacing w:before="60" w:after="60"/>
        <w:ind w:left="567"/>
        <w:jc w:val="both"/>
        <w:rPr>
          <w:rFonts w:ascii="Calibri Light" w:hAnsi="Calibri Light"/>
          <w:bCs/>
          <w:szCs w:val="24"/>
          <w:lang w:val="en-GB"/>
        </w:rPr>
      </w:pPr>
      <w:r>
        <w:rPr>
          <w:rFonts w:ascii="Calibri Light" w:hAnsi="Calibri Light"/>
          <w:bCs/>
          <w:szCs w:val="24"/>
          <w:lang w:val="en-GB"/>
        </w:rPr>
        <w:t>i</w:t>
      </w:r>
      <w:r w:rsidR="00047C7A" w:rsidRPr="00437E23">
        <w:rPr>
          <w:rFonts w:ascii="Calibri Light" w:hAnsi="Calibri Light"/>
          <w:bCs/>
          <w:szCs w:val="24"/>
          <w:lang w:val="en-GB"/>
        </w:rPr>
        <w:t xml:space="preserve">) </w:t>
      </w:r>
      <w:r w:rsidR="004774FC" w:rsidRPr="00437E23">
        <w:rPr>
          <w:rFonts w:ascii="Calibri Light" w:hAnsi="Calibri Light"/>
          <w:bCs/>
          <w:szCs w:val="24"/>
          <w:lang w:val="en-GB"/>
        </w:rPr>
        <w:t>Notwithstanding letter (a), costs related to studies and document</w:t>
      </w:r>
      <w:r w:rsidR="00933E65">
        <w:rPr>
          <w:rFonts w:ascii="Calibri Light" w:hAnsi="Calibri Light"/>
          <w:bCs/>
          <w:szCs w:val="24"/>
          <w:lang w:val="en-GB"/>
        </w:rPr>
        <w:t xml:space="preserve">ation for projects including an </w:t>
      </w:r>
      <w:r w:rsidR="004774FC" w:rsidRPr="00437E23">
        <w:rPr>
          <w:rFonts w:ascii="Calibri Light" w:hAnsi="Calibri Light"/>
          <w:bCs/>
          <w:szCs w:val="24"/>
          <w:lang w:val="en-GB"/>
        </w:rPr>
        <w:t>infrastructure component respectively, the expenditure for the Feasibility Study, Environment Impact Assessment</w:t>
      </w:r>
      <w:r w:rsidR="002615A1">
        <w:rPr>
          <w:rFonts w:ascii="Calibri Light" w:hAnsi="Calibri Light"/>
          <w:bCs/>
          <w:szCs w:val="24"/>
          <w:lang w:val="en-GB"/>
        </w:rPr>
        <w:t>,</w:t>
      </w:r>
      <w:r w:rsidR="004774FC" w:rsidRPr="00437E23">
        <w:rPr>
          <w:rFonts w:ascii="Calibri Light" w:hAnsi="Calibri Light"/>
          <w:bCs/>
          <w:szCs w:val="24"/>
          <w:lang w:val="en-GB"/>
        </w:rPr>
        <w:t xml:space="preserve"> technical documentation, are eligible although the</w:t>
      </w:r>
      <w:r w:rsidR="00933E65">
        <w:rPr>
          <w:rFonts w:ascii="Calibri Light" w:hAnsi="Calibri Light"/>
          <w:bCs/>
          <w:szCs w:val="24"/>
          <w:lang w:val="en-GB"/>
        </w:rPr>
        <w:t>y</w:t>
      </w:r>
      <w:r w:rsidR="004774FC" w:rsidRPr="00437E23">
        <w:rPr>
          <w:rFonts w:ascii="Calibri Light" w:hAnsi="Calibri Light"/>
          <w:bCs/>
          <w:szCs w:val="24"/>
          <w:lang w:val="en-GB"/>
        </w:rPr>
        <w:t xml:space="preserve"> </w:t>
      </w:r>
      <w:r w:rsidR="001E1BA6">
        <w:rPr>
          <w:rFonts w:ascii="Calibri Light" w:hAnsi="Calibri Light"/>
          <w:bCs/>
          <w:szCs w:val="24"/>
          <w:lang w:val="en-GB"/>
        </w:rPr>
        <w:t>were</w:t>
      </w:r>
      <w:r w:rsidR="001E1BA6" w:rsidRPr="00437E23">
        <w:rPr>
          <w:rFonts w:ascii="Calibri Light" w:hAnsi="Calibri Light"/>
          <w:bCs/>
          <w:szCs w:val="24"/>
          <w:lang w:val="en-GB"/>
        </w:rPr>
        <w:t xml:space="preserve"> </w:t>
      </w:r>
      <w:r w:rsidR="004774FC" w:rsidRPr="00437E23">
        <w:rPr>
          <w:rFonts w:ascii="Calibri Light" w:hAnsi="Calibri Light"/>
          <w:bCs/>
          <w:szCs w:val="24"/>
          <w:lang w:val="en-GB"/>
        </w:rPr>
        <w:t xml:space="preserve">incurred during the project preparation period which starts after the approval </w:t>
      </w:r>
      <w:r w:rsidR="002A76D3">
        <w:rPr>
          <w:rFonts w:ascii="Calibri Light" w:hAnsi="Calibri Light"/>
          <w:bCs/>
          <w:szCs w:val="24"/>
          <w:lang w:val="en-GB"/>
        </w:rPr>
        <w:t xml:space="preserve">date of the Programme, respectively 17 </w:t>
      </w:r>
      <w:r w:rsidR="001E1BA6">
        <w:rPr>
          <w:rFonts w:ascii="Calibri Light" w:hAnsi="Calibri Light"/>
          <w:bCs/>
          <w:szCs w:val="24"/>
          <w:lang w:val="en-GB"/>
        </w:rPr>
        <w:t>D</w:t>
      </w:r>
      <w:r w:rsidR="002A76D3">
        <w:rPr>
          <w:rFonts w:ascii="Calibri Light" w:hAnsi="Calibri Light"/>
          <w:bCs/>
          <w:szCs w:val="24"/>
          <w:lang w:val="en-GB"/>
        </w:rPr>
        <w:t>ecember 2015</w:t>
      </w:r>
      <w:r w:rsidR="004774FC" w:rsidRPr="00437E23">
        <w:rPr>
          <w:rFonts w:ascii="Calibri Light" w:hAnsi="Calibri Light"/>
          <w:bCs/>
          <w:szCs w:val="24"/>
          <w:lang w:val="en-GB"/>
        </w:rPr>
        <w:t xml:space="preserve">. </w:t>
      </w:r>
      <w:r w:rsidR="00E315DF" w:rsidRPr="00437E23">
        <w:rPr>
          <w:rFonts w:ascii="Calibri Light" w:hAnsi="Calibri Light"/>
          <w:bCs/>
          <w:szCs w:val="24"/>
          <w:highlight w:val="yellow"/>
          <w:lang w:val="en-GB"/>
        </w:rPr>
        <w:t>(</w:t>
      </w:r>
      <w:r w:rsidR="009A444F" w:rsidRPr="00437E23">
        <w:rPr>
          <w:rFonts w:ascii="Calibri Light" w:hAnsi="Calibri Light"/>
          <w:bCs/>
          <w:i/>
          <w:szCs w:val="24"/>
          <w:highlight w:val="yellow"/>
          <w:lang w:val="en-GB"/>
        </w:rPr>
        <w:t>provision available only</w:t>
      </w:r>
      <w:r w:rsidR="009A444F" w:rsidRPr="00437E23">
        <w:rPr>
          <w:rFonts w:ascii="Calibri Light" w:hAnsi="Calibri Light"/>
          <w:bCs/>
          <w:szCs w:val="24"/>
          <w:highlight w:val="yellow"/>
          <w:lang w:val="en-GB"/>
        </w:rPr>
        <w:t xml:space="preserve"> </w:t>
      </w:r>
      <w:r w:rsidR="00E315DF" w:rsidRPr="00437E23">
        <w:rPr>
          <w:rFonts w:ascii="Calibri Light" w:hAnsi="Calibri Light"/>
          <w:bCs/>
          <w:i/>
          <w:szCs w:val="24"/>
          <w:highlight w:val="yellow"/>
          <w:lang w:val="en-GB"/>
        </w:rPr>
        <w:t>for LIPs</w:t>
      </w:r>
      <w:r w:rsidR="00047C7A" w:rsidRPr="00437E23">
        <w:rPr>
          <w:rFonts w:ascii="Calibri Light" w:hAnsi="Calibri Light"/>
          <w:bCs/>
          <w:i/>
          <w:szCs w:val="24"/>
          <w:highlight w:val="yellow"/>
          <w:lang w:val="en-GB"/>
        </w:rPr>
        <w:t xml:space="preserve"> and</w:t>
      </w:r>
      <w:r w:rsidR="00E315DF" w:rsidRPr="00437E23">
        <w:rPr>
          <w:rFonts w:ascii="Calibri Light" w:hAnsi="Calibri Light"/>
          <w:bCs/>
          <w:i/>
          <w:szCs w:val="24"/>
          <w:highlight w:val="yellow"/>
          <w:lang w:val="en-GB"/>
        </w:rPr>
        <w:t xml:space="preserve"> hard projects</w:t>
      </w:r>
      <w:r w:rsidR="00F7104D">
        <w:rPr>
          <w:rFonts w:ascii="Calibri Light" w:hAnsi="Calibri Light"/>
          <w:bCs/>
          <w:i/>
          <w:szCs w:val="24"/>
          <w:highlight w:val="yellow"/>
          <w:lang w:val="en-GB"/>
        </w:rPr>
        <w:t xml:space="preserve"> and soft </w:t>
      </w:r>
      <w:r w:rsidR="00132304">
        <w:rPr>
          <w:rFonts w:ascii="Calibri Light" w:hAnsi="Calibri Light"/>
          <w:bCs/>
          <w:i/>
          <w:szCs w:val="24"/>
          <w:highlight w:val="yellow"/>
          <w:lang w:val="en-GB"/>
        </w:rPr>
        <w:t xml:space="preserve">projects </w:t>
      </w:r>
      <w:r w:rsidR="00F7104D">
        <w:rPr>
          <w:rFonts w:ascii="Calibri Light" w:hAnsi="Calibri Light"/>
          <w:bCs/>
          <w:i/>
          <w:szCs w:val="24"/>
          <w:highlight w:val="yellow"/>
          <w:lang w:val="en-GB"/>
        </w:rPr>
        <w:t>with</w:t>
      </w:r>
      <w:r w:rsidR="00132304">
        <w:rPr>
          <w:rFonts w:ascii="Calibri Light" w:hAnsi="Calibri Light"/>
          <w:bCs/>
          <w:i/>
          <w:szCs w:val="24"/>
          <w:highlight w:val="yellow"/>
          <w:lang w:val="en-GB"/>
        </w:rPr>
        <w:t xml:space="preserve"> an</w:t>
      </w:r>
      <w:r w:rsidR="00F7104D">
        <w:rPr>
          <w:rFonts w:ascii="Calibri Light" w:hAnsi="Calibri Light"/>
          <w:bCs/>
          <w:i/>
          <w:szCs w:val="24"/>
          <w:highlight w:val="yellow"/>
          <w:lang w:val="en-GB"/>
        </w:rPr>
        <w:t xml:space="preserve"> infra</w:t>
      </w:r>
      <w:r w:rsidR="00132304">
        <w:rPr>
          <w:rFonts w:ascii="Calibri Light" w:hAnsi="Calibri Light"/>
          <w:bCs/>
          <w:i/>
          <w:szCs w:val="24"/>
          <w:highlight w:val="yellow"/>
          <w:lang w:val="en-GB"/>
        </w:rPr>
        <w:t>structure component</w:t>
      </w:r>
      <w:r w:rsidR="00E315DF" w:rsidRPr="00437E23">
        <w:rPr>
          <w:rFonts w:ascii="Calibri Light" w:hAnsi="Calibri Light"/>
          <w:bCs/>
          <w:i/>
          <w:szCs w:val="24"/>
          <w:highlight w:val="yellow"/>
          <w:lang w:val="en-GB"/>
        </w:rPr>
        <w:t>)</w:t>
      </w:r>
      <w:r w:rsidR="00E315DF" w:rsidRPr="00437E23">
        <w:rPr>
          <w:rFonts w:ascii="Calibri Light" w:hAnsi="Calibri Light"/>
          <w:bCs/>
          <w:i/>
          <w:szCs w:val="24"/>
          <w:lang w:val="en-GB"/>
        </w:rPr>
        <w:t>.</w:t>
      </w:r>
    </w:p>
    <w:p w:rsidR="004774FC" w:rsidRPr="00437E23" w:rsidRDefault="00B134A0" w:rsidP="001E477F">
      <w:pPr>
        <w:autoSpaceDE w:val="0"/>
        <w:autoSpaceDN w:val="0"/>
        <w:adjustRightInd w:val="0"/>
        <w:spacing w:before="60" w:after="60"/>
        <w:ind w:left="567"/>
        <w:jc w:val="both"/>
        <w:rPr>
          <w:rFonts w:ascii="Calibri Light" w:hAnsi="Calibri Light"/>
          <w:bCs/>
          <w:szCs w:val="24"/>
          <w:lang w:val="en-GB"/>
        </w:rPr>
      </w:pPr>
      <w:r>
        <w:rPr>
          <w:rFonts w:ascii="Calibri Light" w:hAnsi="Calibri Light"/>
          <w:bCs/>
          <w:szCs w:val="24"/>
          <w:lang w:val="en-GB"/>
        </w:rPr>
        <w:t>j</w:t>
      </w:r>
      <w:r w:rsidR="00047C7A" w:rsidRPr="00437E23">
        <w:rPr>
          <w:rFonts w:ascii="Calibri Light" w:hAnsi="Calibri Light"/>
          <w:bCs/>
          <w:szCs w:val="24"/>
          <w:lang w:val="en-GB"/>
        </w:rPr>
        <w:t xml:space="preserve">) </w:t>
      </w:r>
      <w:r w:rsidR="004774FC" w:rsidRPr="00437E23">
        <w:rPr>
          <w:rFonts w:ascii="Calibri Light" w:hAnsi="Calibri Light"/>
          <w:bCs/>
          <w:szCs w:val="24"/>
          <w:lang w:val="en-GB"/>
        </w:rPr>
        <w:t xml:space="preserve">Notwithstanding </w:t>
      </w:r>
      <w:r w:rsidR="00047C7A" w:rsidRPr="00437E23">
        <w:rPr>
          <w:rFonts w:ascii="Calibri Light" w:hAnsi="Calibri Light"/>
          <w:bCs/>
          <w:szCs w:val="24"/>
          <w:lang w:val="en-GB"/>
        </w:rPr>
        <w:t>letter (a)</w:t>
      </w:r>
      <w:r w:rsidR="004774FC" w:rsidRPr="00437E23">
        <w:rPr>
          <w:rFonts w:ascii="Calibri Light" w:hAnsi="Calibri Light"/>
          <w:bCs/>
          <w:szCs w:val="24"/>
          <w:lang w:val="en-GB"/>
        </w:rPr>
        <w:t xml:space="preserve">, in order to ensure the existence of strong partnerships, preparatory costs incurred by </w:t>
      </w:r>
      <w:r w:rsidR="001E1BA6">
        <w:rPr>
          <w:rFonts w:ascii="Calibri Light" w:hAnsi="Calibri Light"/>
          <w:bCs/>
          <w:szCs w:val="24"/>
          <w:lang w:val="en-GB"/>
        </w:rPr>
        <w:t xml:space="preserve">the </w:t>
      </w:r>
      <w:r w:rsidR="004774FC" w:rsidRPr="00437E23">
        <w:rPr>
          <w:rFonts w:ascii="Calibri Light" w:hAnsi="Calibri Light"/>
          <w:bCs/>
          <w:szCs w:val="24"/>
          <w:lang w:val="en-GB"/>
        </w:rPr>
        <w:t>project to which a grant is awarded are eligible provided that, in addition to the other requirements , the following conditions are met</w:t>
      </w:r>
      <w:r w:rsidR="00047C7A" w:rsidRPr="00B67C51">
        <w:rPr>
          <w:rFonts w:ascii="Calibri Light" w:hAnsi="Calibri Light"/>
          <w:szCs w:val="24"/>
          <w:lang w:val="en-US"/>
        </w:rPr>
        <w:t xml:space="preserve"> </w:t>
      </w:r>
      <w:r w:rsidR="00047C7A" w:rsidRPr="00B67C51">
        <w:rPr>
          <w:rFonts w:ascii="Calibri Light" w:hAnsi="Calibri Light"/>
          <w:i/>
          <w:szCs w:val="24"/>
          <w:highlight w:val="yellow"/>
          <w:lang w:val="en-US"/>
        </w:rPr>
        <w:t>(</w:t>
      </w:r>
      <w:r w:rsidR="00047C7A" w:rsidRPr="00437E23">
        <w:rPr>
          <w:rFonts w:ascii="Calibri Light" w:hAnsi="Calibri Light"/>
          <w:bCs/>
          <w:i/>
          <w:szCs w:val="24"/>
          <w:highlight w:val="yellow"/>
          <w:lang w:val="en-GB"/>
        </w:rPr>
        <w:t>provision available only for hard projects, soft project with an infrastructure component and soft projects)</w:t>
      </w:r>
      <w:r w:rsidR="004774FC" w:rsidRPr="00437E23">
        <w:rPr>
          <w:rFonts w:ascii="Calibri Light" w:hAnsi="Calibri Light"/>
          <w:bCs/>
          <w:szCs w:val="24"/>
          <w:lang w:val="en-GB"/>
        </w:rPr>
        <w:t>:</w:t>
      </w:r>
    </w:p>
    <w:p w:rsidR="004774FC" w:rsidRPr="00280482" w:rsidRDefault="004774FC" w:rsidP="003E59C3">
      <w:pPr>
        <w:pStyle w:val="ListParagraph"/>
        <w:numPr>
          <w:ilvl w:val="1"/>
          <w:numId w:val="29"/>
        </w:numPr>
        <w:autoSpaceDE w:val="0"/>
        <w:autoSpaceDN w:val="0"/>
        <w:adjustRightInd w:val="0"/>
        <w:spacing w:before="60" w:after="60"/>
        <w:ind w:left="1350" w:hanging="540"/>
        <w:jc w:val="both"/>
        <w:rPr>
          <w:rFonts w:ascii="Calibri Light" w:hAnsi="Calibri Light"/>
          <w:bCs/>
          <w:szCs w:val="24"/>
          <w:lang w:val="en-GB"/>
        </w:rPr>
      </w:pPr>
      <w:r w:rsidRPr="00280482">
        <w:rPr>
          <w:rFonts w:ascii="Calibri Light" w:hAnsi="Calibri Light"/>
          <w:bCs/>
          <w:szCs w:val="24"/>
          <w:lang w:val="en-GB"/>
        </w:rPr>
        <w:t>they are incurred after the publication of the call for proposals;</w:t>
      </w:r>
    </w:p>
    <w:p w:rsidR="004774FC" w:rsidRPr="00280482" w:rsidRDefault="004774FC" w:rsidP="003E59C3">
      <w:pPr>
        <w:pStyle w:val="ListParagraph"/>
        <w:numPr>
          <w:ilvl w:val="1"/>
          <w:numId w:val="29"/>
        </w:numPr>
        <w:autoSpaceDE w:val="0"/>
        <w:autoSpaceDN w:val="0"/>
        <w:adjustRightInd w:val="0"/>
        <w:spacing w:before="60" w:after="60"/>
        <w:ind w:left="1350" w:hanging="540"/>
        <w:jc w:val="both"/>
        <w:rPr>
          <w:rFonts w:ascii="Calibri Light" w:hAnsi="Calibri Light"/>
          <w:bCs/>
          <w:szCs w:val="24"/>
          <w:lang w:val="en-GB"/>
        </w:rPr>
      </w:pPr>
      <w:r w:rsidRPr="00280482">
        <w:rPr>
          <w:rFonts w:ascii="Calibri Light" w:hAnsi="Calibri Light"/>
          <w:bCs/>
          <w:szCs w:val="24"/>
          <w:lang w:val="en-GB"/>
        </w:rPr>
        <w:t xml:space="preserve">they are limited to travel and subsistence costs for staff employed by the </w:t>
      </w:r>
      <w:r w:rsidR="00440154">
        <w:rPr>
          <w:rFonts w:ascii="Calibri Light" w:hAnsi="Calibri Light"/>
          <w:bCs/>
          <w:szCs w:val="24"/>
          <w:lang w:val="en-GB"/>
        </w:rPr>
        <w:t>Lead Beneficiary and B</w:t>
      </w:r>
      <w:r w:rsidRPr="00280482">
        <w:rPr>
          <w:rFonts w:ascii="Calibri Light" w:hAnsi="Calibri Light"/>
          <w:bCs/>
          <w:szCs w:val="24"/>
          <w:lang w:val="en-GB"/>
        </w:rPr>
        <w:t>eneficiaries, provided they meet the conditions of point (b) of Article 8.</w:t>
      </w:r>
      <w:r w:rsidR="00F3696B">
        <w:rPr>
          <w:rFonts w:ascii="Calibri Light" w:hAnsi="Calibri Light"/>
          <w:bCs/>
          <w:szCs w:val="24"/>
          <w:lang w:val="en-GB"/>
        </w:rPr>
        <w:t>1</w:t>
      </w:r>
      <w:r w:rsidRPr="00280482">
        <w:rPr>
          <w:rFonts w:ascii="Calibri Light" w:hAnsi="Calibri Light"/>
          <w:bCs/>
          <w:szCs w:val="24"/>
          <w:lang w:val="en-GB"/>
        </w:rPr>
        <w:t>;</w:t>
      </w:r>
    </w:p>
    <w:p w:rsidR="00C76B65" w:rsidRPr="00280482" w:rsidRDefault="004774FC" w:rsidP="003E59C3">
      <w:pPr>
        <w:pStyle w:val="ListParagraph"/>
        <w:numPr>
          <w:ilvl w:val="1"/>
          <w:numId w:val="29"/>
        </w:numPr>
        <w:autoSpaceDE w:val="0"/>
        <w:autoSpaceDN w:val="0"/>
        <w:adjustRightInd w:val="0"/>
        <w:spacing w:before="60" w:after="60"/>
        <w:ind w:left="1350" w:hanging="540"/>
        <w:jc w:val="both"/>
        <w:rPr>
          <w:rFonts w:ascii="Calibri Light" w:hAnsi="Calibri Light"/>
          <w:bCs/>
          <w:szCs w:val="24"/>
          <w:lang w:val="en-GB"/>
        </w:rPr>
      </w:pPr>
      <w:r w:rsidRPr="00280482">
        <w:rPr>
          <w:rFonts w:ascii="Calibri Light" w:hAnsi="Calibri Light"/>
          <w:bCs/>
          <w:szCs w:val="24"/>
          <w:lang w:val="en-GB"/>
        </w:rPr>
        <w:t xml:space="preserve">they do not exceed the maximum amount fixed </w:t>
      </w:r>
      <w:r w:rsidR="00E315DF" w:rsidRPr="00280482">
        <w:rPr>
          <w:rFonts w:ascii="Calibri Light" w:hAnsi="Calibri Light"/>
          <w:bCs/>
          <w:szCs w:val="24"/>
          <w:lang w:val="en-GB"/>
        </w:rPr>
        <w:t>in</w:t>
      </w:r>
      <w:r w:rsidR="002A76D3">
        <w:rPr>
          <w:rFonts w:ascii="Calibri Light" w:hAnsi="Calibri Light"/>
          <w:bCs/>
          <w:szCs w:val="24"/>
          <w:lang w:val="en-GB"/>
        </w:rPr>
        <w:t xml:space="preserve"> </w:t>
      </w:r>
      <w:r w:rsidR="00440154">
        <w:rPr>
          <w:rFonts w:ascii="Calibri Light" w:hAnsi="Calibri Light"/>
          <w:bCs/>
          <w:szCs w:val="24"/>
          <w:lang w:val="en-GB"/>
        </w:rPr>
        <w:t>Article 3.5</w:t>
      </w:r>
      <w:r w:rsidR="00440154">
        <w:rPr>
          <w:rFonts w:ascii="Calibri Light" w:hAnsi="Calibri Light"/>
          <w:bCs/>
          <w:szCs w:val="24"/>
          <w:vertAlign w:val="superscript"/>
          <w:lang w:val="en-GB"/>
        </w:rPr>
        <w:t>2</w:t>
      </w:r>
    </w:p>
    <w:p w:rsidR="00E315DF" w:rsidRPr="00437E23" w:rsidRDefault="002A76D3" w:rsidP="00280482">
      <w:pPr>
        <w:autoSpaceDE w:val="0"/>
        <w:autoSpaceDN w:val="0"/>
        <w:adjustRightInd w:val="0"/>
        <w:spacing w:before="60" w:after="60"/>
        <w:ind w:left="567"/>
        <w:jc w:val="both"/>
        <w:rPr>
          <w:rFonts w:ascii="Calibri Light" w:hAnsi="Calibri Light"/>
          <w:bCs/>
          <w:i/>
          <w:szCs w:val="24"/>
          <w:lang w:val="en-GB"/>
        </w:rPr>
      </w:pPr>
      <w:r>
        <w:rPr>
          <w:rFonts w:ascii="Calibri Light" w:hAnsi="Calibri Light"/>
          <w:bCs/>
          <w:szCs w:val="24"/>
          <w:lang w:val="en-GB"/>
        </w:rPr>
        <w:t>k</w:t>
      </w:r>
      <w:r w:rsidR="00047C7A" w:rsidRPr="00437E23">
        <w:rPr>
          <w:rFonts w:ascii="Calibri Light" w:hAnsi="Calibri Light"/>
          <w:bCs/>
          <w:szCs w:val="24"/>
          <w:lang w:val="en-GB"/>
        </w:rPr>
        <w:t xml:space="preserve">) Notwithstanding letter (a), costs incurred after the date of submission of the </w:t>
      </w:r>
      <w:r w:rsidR="006B4309">
        <w:rPr>
          <w:rFonts w:ascii="Calibri Light" w:hAnsi="Calibri Light"/>
          <w:bCs/>
          <w:szCs w:val="24"/>
          <w:lang w:val="en-GB"/>
        </w:rPr>
        <w:t>project proposal</w:t>
      </w:r>
      <w:r w:rsidR="00047C7A" w:rsidRPr="00437E23">
        <w:rPr>
          <w:rFonts w:ascii="Calibri Light" w:hAnsi="Calibri Light"/>
          <w:bCs/>
          <w:szCs w:val="24"/>
          <w:lang w:val="en-GB"/>
        </w:rPr>
        <w:t xml:space="preserve"> are eligible provided that the Lead Beneficiary has demonstrated in </w:t>
      </w:r>
      <w:r w:rsidR="006B4309">
        <w:rPr>
          <w:rFonts w:ascii="Calibri Light" w:hAnsi="Calibri Light"/>
          <w:bCs/>
          <w:szCs w:val="24"/>
          <w:lang w:val="en-GB"/>
        </w:rPr>
        <w:t>Description of the project</w:t>
      </w:r>
      <w:r w:rsidR="00047C7A" w:rsidRPr="00437E23">
        <w:rPr>
          <w:rFonts w:ascii="Calibri Light" w:hAnsi="Calibri Light"/>
          <w:bCs/>
          <w:szCs w:val="24"/>
          <w:lang w:val="en-GB"/>
        </w:rPr>
        <w:t xml:space="preserve"> the need to start the project </w:t>
      </w:r>
      <w:r w:rsidR="00B134A0">
        <w:rPr>
          <w:rFonts w:ascii="Calibri Light" w:hAnsi="Calibri Light"/>
          <w:bCs/>
          <w:szCs w:val="24"/>
          <w:lang w:val="en-GB"/>
        </w:rPr>
        <w:t>implementation</w:t>
      </w:r>
      <w:r w:rsidR="00B134A0" w:rsidRPr="00437E23">
        <w:rPr>
          <w:rFonts w:ascii="Calibri Light" w:hAnsi="Calibri Light"/>
          <w:bCs/>
          <w:szCs w:val="24"/>
          <w:lang w:val="en-GB"/>
        </w:rPr>
        <w:t xml:space="preserve"> </w:t>
      </w:r>
      <w:r w:rsidR="00047C7A" w:rsidRPr="00437E23">
        <w:rPr>
          <w:rFonts w:ascii="Calibri Light" w:hAnsi="Calibri Light"/>
          <w:bCs/>
          <w:szCs w:val="24"/>
          <w:lang w:val="en-GB"/>
        </w:rPr>
        <w:t xml:space="preserve">before the contract signature. </w:t>
      </w:r>
      <w:r w:rsidR="00047C7A" w:rsidRPr="00437E23">
        <w:rPr>
          <w:rFonts w:ascii="Calibri Light" w:hAnsi="Calibri Light"/>
          <w:bCs/>
          <w:i/>
          <w:szCs w:val="24"/>
          <w:highlight w:val="yellow"/>
          <w:lang w:val="en-GB"/>
        </w:rPr>
        <w:t>(</w:t>
      </w:r>
      <w:r w:rsidR="000C47E8" w:rsidRPr="00437E23">
        <w:rPr>
          <w:rFonts w:ascii="Calibri Light" w:hAnsi="Calibri Light"/>
          <w:bCs/>
          <w:i/>
          <w:szCs w:val="24"/>
          <w:highlight w:val="yellow"/>
          <w:lang w:val="en-GB"/>
        </w:rPr>
        <w:t>provision available only for LIPs</w:t>
      </w:r>
      <w:r w:rsidR="00047C7A" w:rsidRPr="00437E23">
        <w:rPr>
          <w:rFonts w:ascii="Calibri Light" w:hAnsi="Calibri Light"/>
          <w:bCs/>
          <w:i/>
          <w:szCs w:val="24"/>
          <w:highlight w:val="yellow"/>
          <w:lang w:val="en-GB"/>
        </w:rPr>
        <w:t>)</w:t>
      </w:r>
    </w:p>
    <w:p w:rsidR="006B4309" w:rsidRDefault="006B4309" w:rsidP="00280482">
      <w:pPr>
        <w:spacing w:before="60" w:after="60"/>
        <w:ind w:left="567" w:hanging="567"/>
        <w:jc w:val="both"/>
        <w:rPr>
          <w:rFonts w:ascii="Calibri Light" w:hAnsi="Calibri Light"/>
          <w:b/>
          <w:sz w:val="28"/>
          <w:szCs w:val="28"/>
          <w:lang w:val="en-US"/>
        </w:rPr>
      </w:pPr>
    </w:p>
    <w:p w:rsidR="004774FC" w:rsidRPr="00437E23" w:rsidRDefault="004774FC" w:rsidP="0028048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Eligible direct costs</w:t>
      </w:r>
    </w:p>
    <w:p w:rsidR="004774FC" w:rsidRPr="00437E23" w:rsidRDefault="004774FC" w:rsidP="003E59C3">
      <w:pPr>
        <w:pStyle w:val="ListParagraph"/>
        <w:numPr>
          <w:ilvl w:val="0"/>
          <w:numId w:val="4"/>
        </w:numPr>
        <w:autoSpaceDE w:val="0"/>
        <w:autoSpaceDN w:val="0"/>
        <w:adjustRightInd w:val="0"/>
        <w:spacing w:before="60" w:after="60"/>
        <w:ind w:left="567" w:hanging="567"/>
        <w:jc w:val="both"/>
        <w:rPr>
          <w:rFonts w:ascii="Calibri Light" w:hAnsi="Calibri Light"/>
          <w:szCs w:val="24"/>
          <w:lang w:val="en-GB"/>
        </w:rPr>
      </w:pPr>
      <w:r w:rsidRPr="00437E23">
        <w:rPr>
          <w:rFonts w:ascii="Calibri Light" w:hAnsi="Calibri Light"/>
          <w:szCs w:val="24"/>
          <w:lang w:val="en-GB"/>
        </w:rPr>
        <w:lastRenderedPageBreak/>
        <w:t xml:space="preserve">Subject to Article 8.1 and, where relevant, to the provisions of Article 9 being respected, the following direct costs of the Lead Beneficiary and/or </w:t>
      </w:r>
      <w:r w:rsidRPr="00437E23">
        <w:rPr>
          <w:rFonts w:ascii="Calibri Light" w:hAnsi="Calibri Light"/>
          <w:bCs/>
          <w:szCs w:val="24"/>
          <w:lang w:val="en-GB"/>
        </w:rPr>
        <w:t>the Beneficiaries</w:t>
      </w:r>
      <w:r w:rsidRPr="00437E23">
        <w:rPr>
          <w:rFonts w:ascii="Calibri Light" w:hAnsi="Calibri Light"/>
          <w:szCs w:val="24"/>
          <w:lang w:val="en-GB"/>
        </w:rPr>
        <w:t xml:space="preserve"> shall be eligible:</w:t>
      </w:r>
    </w:p>
    <w:p w:rsidR="004774FC" w:rsidRPr="00437E23" w:rsidRDefault="004774FC" w:rsidP="00280482">
      <w:pPr>
        <w:autoSpaceDE w:val="0"/>
        <w:autoSpaceDN w:val="0"/>
        <w:adjustRightInd w:val="0"/>
        <w:spacing w:before="60" w:after="60"/>
        <w:ind w:left="567"/>
        <w:jc w:val="both"/>
        <w:rPr>
          <w:rFonts w:ascii="Calibri Light" w:hAnsi="Calibri Light"/>
          <w:szCs w:val="24"/>
          <w:lang w:val="en-GB"/>
        </w:rPr>
      </w:pPr>
      <w:r w:rsidRPr="00437E23">
        <w:rPr>
          <w:rFonts w:ascii="Calibri Light" w:hAnsi="Calibri Light"/>
          <w:szCs w:val="24"/>
          <w:lang w:val="en-GB"/>
        </w:rPr>
        <w:t>a) the cost of staff assigned to the project, under the following cumulative conditions:</w:t>
      </w:r>
    </w:p>
    <w:p w:rsidR="004774FC" w:rsidRPr="00CC6FD0" w:rsidRDefault="004774FC" w:rsidP="003E59C3">
      <w:pPr>
        <w:pStyle w:val="ListParagraph"/>
        <w:numPr>
          <w:ilvl w:val="1"/>
          <w:numId w:val="29"/>
        </w:numPr>
        <w:autoSpaceDE w:val="0"/>
        <w:autoSpaceDN w:val="0"/>
        <w:adjustRightInd w:val="0"/>
        <w:spacing w:before="60" w:after="60"/>
        <w:ind w:left="1350" w:hanging="540"/>
        <w:jc w:val="both"/>
        <w:rPr>
          <w:rFonts w:ascii="Calibri Light" w:hAnsi="Calibri Light"/>
          <w:bCs/>
          <w:szCs w:val="24"/>
          <w:lang w:val="en-GB"/>
        </w:rPr>
      </w:pPr>
      <w:r w:rsidRPr="00D55999">
        <w:rPr>
          <w:rFonts w:ascii="Calibri Light" w:hAnsi="Calibri Light"/>
          <w:bCs/>
          <w:szCs w:val="24"/>
          <w:lang w:val="en-GB"/>
        </w:rPr>
        <w:t>they relate to the costs of activities which the Lead Beneficiary and the Beneficiaries would not carry out if the project was not undertaken;</w:t>
      </w:r>
    </w:p>
    <w:p w:rsidR="004774FC" w:rsidRPr="00B34EE9" w:rsidRDefault="004774FC" w:rsidP="003E59C3">
      <w:pPr>
        <w:pStyle w:val="ListParagraph"/>
        <w:numPr>
          <w:ilvl w:val="1"/>
          <w:numId w:val="29"/>
        </w:numPr>
        <w:autoSpaceDE w:val="0"/>
        <w:autoSpaceDN w:val="0"/>
        <w:adjustRightInd w:val="0"/>
        <w:spacing w:before="60" w:after="60"/>
        <w:ind w:left="1350" w:hanging="540"/>
        <w:jc w:val="both"/>
        <w:rPr>
          <w:rFonts w:ascii="Calibri Light" w:hAnsi="Calibri Light"/>
          <w:bCs/>
          <w:szCs w:val="24"/>
          <w:lang w:val="en-GB"/>
        </w:rPr>
      </w:pPr>
      <w:r w:rsidRPr="00357707">
        <w:rPr>
          <w:rFonts w:ascii="Calibri Light" w:hAnsi="Calibri Light"/>
          <w:bCs/>
          <w:szCs w:val="24"/>
          <w:lang w:val="en-GB"/>
        </w:rPr>
        <w:t>they must not exceed those normally borne by the Lead Beneficiary and the Beneficiaries unless it is demonstrated that this is essential to carrying out the</w:t>
      </w:r>
      <w:r w:rsidRPr="00B34EE9">
        <w:rPr>
          <w:rFonts w:ascii="Calibri Light" w:hAnsi="Calibri Light"/>
          <w:bCs/>
          <w:szCs w:val="24"/>
          <w:lang w:val="en-GB"/>
        </w:rPr>
        <w:t xml:space="preserve"> project;</w:t>
      </w:r>
    </w:p>
    <w:p w:rsidR="004774FC" w:rsidRPr="00CF5B7D" w:rsidRDefault="004774FC" w:rsidP="003E59C3">
      <w:pPr>
        <w:pStyle w:val="ListParagraph"/>
        <w:numPr>
          <w:ilvl w:val="1"/>
          <w:numId w:val="29"/>
        </w:numPr>
        <w:autoSpaceDE w:val="0"/>
        <w:autoSpaceDN w:val="0"/>
        <w:adjustRightInd w:val="0"/>
        <w:spacing w:before="60" w:after="60"/>
        <w:ind w:left="1350" w:hanging="540"/>
        <w:jc w:val="both"/>
        <w:rPr>
          <w:rFonts w:ascii="Calibri Light" w:hAnsi="Calibri Light"/>
          <w:bCs/>
          <w:szCs w:val="24"/>
          <w:lang w:val="en-GB"/>
        </w:rPr>
      </w:pPr>
      <w:r w:rsidRPr="00CF5B7D">
        <w:rPr>
          <w:rFonts w:ascii="Calibri Light" w:hAnsi="Calibri Light"/>
          <w:bCs/>
          <w:szCs w:val="24"/>
          <w:lang w:val="en-GB"/>
        </w:rPr>
        <w:t>they relate to actual gross salaries including social security charges and other remuneration-related costs;</w:t>
      </w:r>
    </w:p>
    <w:p w:rsidR="004774FC" w:rsidRPr="00437E23" w:rsidRDefault="004774FC" w:rsidP="00280482">
      <w:pPr>
        <w:autoSpaceDE w:val="0"/>
        <w:autoSpaceDN w:val="0"/>
        <w:adjustRightInd w:val="0"/>
        <w:spacing w:before="60" w:after="60"/>
        <w:ind w:left="567"/>
        <w:jc w:val="both"/>
        <w:rPr>
          <w:rFonts w:ascii="Calibri Light" w:hAnsi="Calibri Light"/>
          <w:szCs w:val="24"/>
          <w:lang w:val="en-GB"/>
        </w:rPr>
      </w:pPr>
      <w:r w:rsidRPr="00437E23">
        <w:rPr>
          <w:rFonts w:ascii="Calibri Light" w:hAnsi="Calibri Light"/>
          <w:szCs w:val="24"/>
          <w:lang w:val="en-GB"/>
        </w:rPr>
        <w:t xml:space="preserve">b) travel and subsistence costs for </w:t>
      </w:r>
      <w:r w:rsidR="006B4309">
        <w:rPr>
          <w:rFonts w:ascii="Calibri Light" w:hAnsi="Calibri Light"/>
          <w:szCs w:val="24"/>
          <w:lang w:val="en-GB"/>
        </w:rPr>
        <w:t xml:space="preserve">the project </w:t>
      </w:r>
      <w:r w:rsidRPr="00437E23">
        <w:rPr>
          <w:rFonts w:ascii="Calibri Light" w:hAnsi="Calibri Light"/>
          <w:szCs w:val="24"/>
          <w:lang w:val="en-GB"/>
        </w:rPr>
        <w:t xml:space="preserve">staff </w:t>
      </w:r>
      <w:r w:rsidR="005E5BE3">
        <w:rPr>
          <w:rFonts w:ascii="Calibri Light" w:hAnsi="Calibri Light"/>
          <w:szCs w:val="24"/>
          <w:lang w:val="en-GB"/>
        </w:rPr>
        <w:t xml:space="preserve">and other persons </w:t>
      </w:r>
      <w:r w:rsidRPr="00437E23">
        <w:rPr>
          <w:rFonts w:ascii="Calibri Light" w:hAnsi="Calibri Light"/>
          <w:szCs w:val="24"/>
          <w:lang w:val="en-GB"/>
        </w:rPr>
        <w:t xml:space="preserve">taking part in the project, provided they </w:t>
      </w:r>
      <w:r w:rsidR="009A444F" w:rsidRPr="00437E23">
        <w:rPr>
          <w:rFonts w:ascii="Calibri Light" w:hAnsi="Calibri Light"/>
          <w:szCs w:val="24"/>
          <w:lang w:val="en-GB"/>
        </w:rPr>
        <w:t xml:space="preserve">exceed </w:t>
      </w:r>
      <w:r w:rsidR="00FC07B1" w:rsidRPr="00437E23">
        <w:rPr>
          <w:rFonts w:ascii="Calibri Light" w:hAnsi="Calibri Light"/>
          <w:szCs w:val="24"/>
          <w:lang w:val="en-GB"/>
        </w:rPr>
        <w:t>n</w:t>
      </w:r>
      <w:r w:rsidRPr="00437E23">
        <w:rPr>
          <w:rFonts w:ascii="Calibri Light" w:hAnsi="Calibri Light"/>
          <w:szCs w:val="24"/>
          <w:lang w:val="en-GB"/>
        </w:rPr>
        <w:t xml:space="preserve">either </w:t>
      </w:r>
      <w:r w:rsidR="009A444F" w:rsidRPr="00437E23">
        <w:rPr>
          <w:rFonts w:ascii="Calibri Light" w:hAnsi="Calibri Light"/>
          <w:szCs w:val="24"/>
          <w:lang w:val="en-GB"/>
        </w:rPr>
        <w:t xml:space="preserve">the </w:t>
      </w:r>
      <w:r w:rsidRPr="00437E23">
        <w:rPr>
          <w:rFonts w:ascii="Calibri Light" w:hAnsi="Calibri Light"/>
          <w:szCs w:val="24"/>
          <w:lang w:val="en-GB"/>
        </w:rPr>
        <w:t xml:space="preserve">costs normally paid by the Lead Beneficiary and/or the Beneficiaries according to their </w:t>
      </w:r>
      <w:r w:rsidR="009A444F" w:rsidRPr="00437E23">
        <w:rPr>
          <w:rFonts w:ascii="Calibri Light" w:hAnsi="Calibri Light"/>
          <w:szCs w:val="24"/>
          <w:lang w:val="en-GB"/>
        </w:rPr>
        <w:t xml:space="preserve">national </w:t>
      </w:r>
      <w:r w:rsidRPr="00437E23">
        <w:rPr>
          <w:rFonts w:ascii="Calibri Light" w:hAnsi="Calibri Light"/>
          <w:szCs w:val="24"/>
          <w:lang w:val="en-GB"/>
        </w:rPr>
        <w:t xml:space="preserve">rules and regulations </w:t>
      </w:r>
      <w:r w:rsidR="00FC07B1" w:rsidRPr="00437E23">
        <w:rPr>
          <w:rFonts w:ascii="Calibri Light" w:hAnsi="Calibri Light"/>
          <w:szCs w:val="24"/>
          <w:lang w:val="en-GB"/>
        </w:rPr>
        <w:t>n</w:t>
      </w:r>
      <w:r w:rsidRPr="00437E23">
        <w:rPr>
          <w:rFonts w:ascii="Calibri Light" w:hAnsi="Calibri Light"/>
          <w:szCs w:val="24"/>
          <w:lang w:val="en-GB"/>
        </w:rPr>
        <w:t>or the rates published by the Commission at the time of the mission;</w:t>
      </w:r>
    </w:p>
    <w:p w:rsidR="004774FC" w:rsidRPr="00437E23" w:rsidRDefault="004774FC" w:rsidP="00280482">
      <w:pPr>
        <w:autoSpaceDE w:val="0"/>
        <w:autoSpaceDN w:val="0"/>
        <w:adjustRightInd w:val="0"/>
        <w:spacing w:before="60" w:after="60"/>
        <w:ind w:left="567"/>
        <w:jc w:val="both"/>
        <w:rPr>
          <w:rFonts w:ascii="Calibri Light" w:hAnsi="Calibri Light"/>
          <w:szCs w:val="24"/>
          <w:lang w:val="en-GB"/>
        </w:rPr>
      </w:pPr>
      <w:r w:rsidRPr="00437E23">
        <w:rPr>
          <w:rFonts w:ascii="Calibri Light" w:hAnsi="Calibri Light"/>
          <w:szCs w:val="24"/>
          <w:lang w:val="en-GB"/>
        </w:rPr>
        <w:t xml:space="preserve">c) </w:t>
      </w:r>
      <w:r w:rsidR="006B4309" w:rsidRPr="00437E23">
        <w:rPr>
          <w:rFonts w:ascii="Calibri Light" w:hAnsi="Calibri Light"/>
          <w:szCs w:val="24"/>
          <w:lang w:val="en-GB"/>
        </w:rPr>
        <w:t>specificaly for the purposes of the project</w:t>
      </w:r>
      <w:r w:rsidR="006B4309">
        <w:rPr>
          <w:rFonts w:ascii="Calibri Light" w:hAnsi="Calibri Light"/>
          <w:szCs w:val="24"/>
          <w:lang w:val="en-GB"/>
        </w:rPr>
        <w:t xml:space="preserve">, </w:t>
      </w:r>
      <w:r w:rsidRPr="00437E23">
        <w:rPr>
          <w:rFonts w:ascii="Calibri Light" w:hAnsi="Calibri Light"/>
          <w:szCs w:val="24"/>
          <w:lang w:val="en-GB"/>
        </w:rPr>
        <w:t xml:space="preserve">purchase (new) or rental costs for </w:t>
      </w:r>
      <w:r w:rsidR="008F4C78">
        <w:rPr>
          <w:rFonts w:ascii="Calibri Light" w:hAnsi="Calibri Light"/>
          <w:szCs w:val="24"/>
          <w:lang w:val="en-GB"/>
        </w:rPr>
        <w:t>vehicles</w:t>
      </w:r>
      <w:r w:rsidR="007D23F6">
        <w:rPr>
          <w:rFonts w:ascii="Calibri Light" w:hAnsi="Calibri Light"/>
          <w:szCs w:val="24"/>
          <w:lang w:val="en-GB"/>
        </w:rPr>
        <w:t>, office equipment and endowment, specialized equipment</w:t>
      </w:r>
      <w:r w:rsidR="006B4309">
        <w:rPr>
          <w:rFonts w:ascii="Calibri Light" w:hAnsi="Calibri Light"/>
          <w:szCs w:val="24"/>
          <w:lang w:val="en-GB"/>
        </w:rPr>
        <w:t xml:space="preserve"> and</w:t>
      </w:r>
      <w:r w:rsidR="007D23F6">
        <w:rPr>
          <w:rFonts w:ascii="Calibri Light" w:hAnsi="Calibri Light"/>
          <w:szCs w:val="24"/>
          <w:lang w:val="en-GB"/>
        </w:rPr>
        <w:t xml:space="preserve"> endowment</w:t>
      </w:r>
      <w:r w:rsidR="006B4309">
        <w:rPr>
          <w:rFonts w:ascii="Calibri Light" w:hAnsi="Calibri Light"/>
          <w:szCs w:val="24"/>
          <w:lang w:val="en-GB"/>
        </w:rPr>
        <w:t>,</w:t>
      </w:r>
      <w:r w:rsidRPr="00437E23">
        <w:rPr>
          <w:rFonts w:ascii="Calibri Light" w:hAnsi="Calibri Light"/>
          <w:szCs w:val="24"/>
          <w:lang w:val="en-GB"/>
        </w:rPr>
        <w:t xml:space="preserve"> and supplies </w:t>
      </w:r>
      <w:r w:rsidR="006B4309">
        <w:rPr>
          <w:rFonts w:ascii="Calibri Light" w:hAnsi="Calibri Light"/>
          <w:szCs w:val="24"/>
          <w:lang w:val="en-GB"/>
        </w:rPr>
        <w:t>for the specialized equipment</w:t>
      </w:r>
      <w:r w:rsidRPr="00437E23">
        <w:rPr>
          <w:rFonts w:ascii="Calibri Light" w:hAnsi="Calibri Light"/>
          <w:szCs w:val="24"/>
          <w:lang w:val="en-GB"/>
        </w:rPr>
        <w:t>, provided they correspond to market prices</w:t>
      </w:r>
      <w:r w:rsidR="00F3696B">
        <w:rPr>
          <w:rFonts w:ascii="Calibri Light" w:hAnsi="Calibri Light"/>
          <w:szCs w:val="24"/>
          <w:lang w:val="en-GB"/>
        </w:rPr>
        <w:t>.</w:t>
      </w:r>
    </w:p>
    <w:p w:rsidR="004774FC" w:rsidRPr="00437E23" w:rsidRDefault="00650864" w:rsidP="00280482">
      <w:pPr>
        <w:autoSpaceDE w:val="0"/>
        <w:autoSpaceDN w:val="0"/>
        <w:adjustRightInd w:val="0"/>
        <w:spacing w:before="60" w:after="60"/>
        <w:ind w:left="567"/>
        <w:jc w:val="both"/>
        <w:rPr>
          <w:rFonts w:ascii="Calibri Light" w:hAnsi="Calibri Light"/>
          <w:szCs w:val="24"/>
          <w:lang w:val="en-GB"/>
        </w:rPr>
      </w:pPr>
      <w:r>
        <w:rPr>
          <w:rFonts w:ascii="Calibri Light" w:hAnsi="Calibri Light"/>
          <w:szCs w:val="24"/>
          <w:lang w:val="en-GB"/>
        </w:rPr>
        <w:t>f</w:t>
      </w:r>
      <w:r w:rsidR="004774FC" w:rsidRPr="00437E23">
        <w:rPr>
          <w:rFonts w:ascii="Calibri Light" w:hAnsi="Calibri Light"/>
          <w:szCs w:val="24"/>
          <w:lang w:val="en-GB"/>
        </w:rPr>
        <w:t xml:space="preserve">) costs entailed by contracts awarded by the Lead Beneficiary and/or the Beneficiaries for the purposes of the project, </w:t>
      </w:r>
      <w:r w:rsidR="004774FC" w:rsidRPr="00437E23">
        <w:rPr>
          <w:rFonts w:ascii="Calibri Light" w:hAnsi="Calibri Light"/>
          <w:bCs/>
          <w:szCs w:val="24"/>
          <w:lang w:val="en-GB"/>
        </w:rPr>
        <w:t>provided the provisions of Article 9 are respected</w:t>
      </w:r>
      <w:r w:rsidR="004774FC" w:rsidRPr="00437E23">
        <w:rPr>
          <w:rFonts w:ascii="Calibri Light" w:hAnsi="Calibri Light"/>
          <w:szCs w:val="24"/>
          <w:lang w:val="en-GB"/>
        </w:rPr>
        <w:t>;</w:t>
      </w:r>
    </w:p>
    <w:p w:rsidR="001E01FA" w:rsidRPr="00437E23" w:rsidRDefault="00650864" w:rsidP="00280482">
      <w:pPr>
        <w:autoSpaceDE w:val="0"/>
        <w:autoSpaceDN w:val="0"/>
        <w:adjustRightInd w:val="0"/>
        <w:spacing w:before="60" w:after="60"/>
        <w:ind w:left="567"/>
        <w:jc w:val="both"/>
        <w:rPr>
          <w:rFonts w:ascii="Calibri Light" w:hAnsi="Calibri Light"/>
          <w:szCs w:val="24"/>
          <w:lang w:val="en-GB"/>
        </w:rPr>
      </w:pPr>
      <w:r>
        <w:rPr>
          <w:rFonts w:ascii="Calibri Light" w:hAnsi="Calibri Light"/>
          <w:szCs w:val="24"/>
          <w:lang w:val="en-GB"/>
        </w:rPr>
        <w:t>g</w:t>
      </w:r>
      <w:r w:rsidR="004774FC" w:rsidRPr="00437E23">
        <w:rPr>
          <w:rFonts w:ascii="Calibri Light" w:hAnsi="Calibri Light"/>
          <w:szCs w:val="24"/>
          <w:lang w:val="en-GB"/>
        </w:rPr>
        <w:t xml:space="preserve">) costs deriving directly from the requirements of the Contract (such as information and visibility activities, expenditure verification, translation, </w:t>
      </w:r>
      <w:r w:rsidR="006B4309">
        <w:rPr>
          <w:rFonts w:ascii="Calibri Light" w:hAnsi="Calibri Light"/>
          <w:szCs w:val="24"/>
          <w:lang w:val="en-GB"/>
        </w:rPr>
        <w:t>interpreters etc.</w:t>
      </w:r>
      <w:r w:rsidR="00440154">
        <w:rPr>
          <w:rFonts w:ascii="Calibri Light" w:hAnsi="Calibri Light"/>
          <w:szCs w:val="24"/>
          <w:lang w:val="en-GB"/>
        </w:rPr>
        <w:t>)</w:t>
      </w:r>
      <w:r w:rsidR="0006574F" w:rsidRPr="00437E23">
        <w:rPr>
          <w:rFonts w:ascii="Calibri Light" w:hAnsi="Calibri Light"/>
          <w:szCs w:val="24"/>
          <w:lang w:val="en-GB"/>
        </w:rPr>
        <w:t>.</w:t>
      </w:r>
    </w:p>
    <w:p w:rsidR="006B4309" w:rsidRDefault="006B4309" w:rsidP="00280482">
      <w:pPr>
        <w:spacing w:before="60" w:after="60"/>
        <w:ind w:left="567" w:hanging="567"/>
        <w:jc w:val="both"/>
        <w:rPr>
          <w:rFonts w:ascii="Calibri Light" w:hAnsi="Calibri Light"/>
          <w:b/>
          <w:sz w:val="28"/>
          <w:szCs w:val="28"/>
          <w:lang w:val="en-US"/>
        </w:rPr>
      </w:pPr>
    </w:p>
    <w:p w:rsidR="004774FC" w:rsidRPr="00437E23" w:rsidRDefault="004774FC" w:rsidP="0028048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Indirect costs</w:t>
      </w:r>
    </w:p>
    <w:p w:rsidR="004774FC" w:rsidRPr="00437E23" w:rsidRDefault="004774FC" w:rsidP="003E59C3">
      <w:pPr>
        <w:pStyle w:val="ListParagraph"/>
        <w:numPr>
          <w:ilvl w:val="0"/>
          <w:numId w:val="4"/>
        </w:numPr>
        <w:autoSpaceDE w:val="0"/>
        <w:autoSpaceDN w:val="0"/>
        <w:adjustRightInd w:val="0"/>
        <w:spacing w:before="60" w:after="60"/>
        <w:ind w:left="567" w:hanging="567"/>
        <w:jc w:val="both"/>
        <w:rPr>
          <w:rFonts w:ascii="Calibri Light" w:hAnsi="Calibri Light"/>
          <w:szCs w:val="24"/>
          <w:lang w:val="en-GB"/>
        </w:rPr>
      </w:pPr>
      <w:r w:rsidRPr="00437E23">
        <w:rPr>
          <w:rFonts w:ascii="Calibri Light" w:hAnsi="Calibri Light"/>
          <w:szCs w:val="24"/>
          <w:lang w:val="en-GB"/>
        </w:rPr>
        <w:t>The indirect costs for the project are those eligible costs which may not be identified as specific costs directly linked to the implementation of the project and may not be booked to it directly according to the conditions of eligibility in Article 8.1. However, they are incurred by the Lead Beneficiary and/or the Beneficiaries in connection with the project. They may not include ineligible costs as referred to in Article 8.</w:t>
      </w:r>
      <w:r w:rsidR="00821E16">
        <w:rPr>
          <w:rFonts w:ascii="Calibri Light" w:hAnsi="Calibri Light"/>
          <w:szCs w:val="24"/>
          <w:lang w:val="en-GB"/>
        </w:rPr>
        <w:t>7</w:t>
      </w:r>
      <w:r w:rsidRPr="00437E23">
        <w:rPr>
          <w:rFonts w:ascii="Calibri Light" w:hAnsi="Calibri Light"/>
          <w:szCs w:val="24"/>
          <w:lang w:val="en-GB"/>
        </w:rPr>
        <w:t xml:space="preserve"> or costs already declared under another costs item or line of the budget of this Contract.</w:t>
      </w:r>
    </w:p>
    <w:p w:rsidR="004774FC" w:rsidRPr="00437E23" w:rsidRDefault="004774FC" w:rsidP="00280482">
      <w:pPr>
        <w:autoSpaceDE w:val="0"/>
        <w:autoSpaceDN w:val="0"/>
        <w:adjustRightInd w:val="0"/>
        <w:spacing w:before="60" w:after="60"/>
        <w:ind w:left="567"/>
        <w:jc w:val="both"/>
        <w:rPr>
          <w:rFonts w:ascii="Calibri Light" w:hAnsi="Calibri Light"/>
          <w:szCs w:val="24"/>
          <w:lang w:val="en-GB"/>
        </w:rPr>
      </w:pPr>
      <w:r w:rsidRPr="00437E23">
        <w:rPr>
          <w:rFonts w:ascii="Calibri Light" w:hAnsi="Calibri Light"/>
          <w:szCs w:val="24"/>
          <w:lang w:val="en-GB"/>
        </w:rPr>
        <w:t>A fixed percentage of the total amount of direct eligible costs of the project</w:t>
      </w:r>
      <w:r w:rsidR="000817BA">
        <w:rPr>
          <w:rFonts w:ascii="Calibri Light" w:hAnsi="Calibri Light"/>
          <w:szCs w:val="24"/>
          <w:lang w:val="en-GB"/>
        </w:rPr>
        <w:t>, excluding costs incurred in relation to the provision of infrastructure and</w:t>
      </w:r>
      <w:r w:rsidRPr="00437E23">
        <w:rPr>
          <w:rFonts w:ascii="Calibri Light" w:hAnsi="Calibri Light"/>
          <w:szCs w:val="24"/>
          <w:lang w:val="en-GB"/>
        </w:rPr>
        <w:t xml:space="preserve"> not exceeding the percentage laid down in Article 3</w:t>
      </w:r>
      <w:r w:rsidR="00821E16">
        <w:rPr>
          <w:rFonts w:ascii="Calibri Light" w:hAnsi="Calibri Light"/>
          <w:szCs w:val="24"/>
          <w:lang w:val="en-GB"/>
        </w:rPr>
        <w:t>.3</w:t>
      </w:r>
      <w:r w:rsidR="002F2913">
        <w:rPr>
          <w:rFonts w:ascii="Calibri Light" w:hAnsi="Calibri Light"/>
          <w:szCs w:val="24"/>
          <w:lang w:val="en-GB"/>
        </w:rPr>
        <w:t>,</w:t>
      </w:r>
      <w:r w:rsidRPr="00437E23">
        <w:rPr>
          <w:rFonts w:ascii="Calibri Light" w:hAnsi="Calibri Light"/>
          <w:szCs w:val="24"/>
          <w:lang w:val="en-GB"/>
        </w:rPr>
        <w:t xml:space="preserve"> may be claimed to cover indirect costs for the project provided that the rate is calculated on the basis of a fair, equitable and verifiable calculation method. The amount of indirect costs established before the signature of the Contract may not exceed the maximum ceiling in Article 3.3 either in terms of the absolute value or the percentage stated at project level.</w:t>
      </w:r>
    </w:p>
    <w:p w:rsidR="004774FC" w:rsidRDefault="004774FC" w:rsidP="00280482">
      <w:pPr>
        <w:autoSpaceDE w:val="0"/>
        <w:autoSpaceDN w:val="0"/>
        <w:adjustRightInd w:val="0"/>
        <w:spacing w:before="60" w:after="60"/>
        <w:ind w:left="567"/>
        <w:jc w:val="both"/>
        <w:rPr>
          <w:rFonts w:ascii="Calibri Light" w:hAnsi="Calibri Light"/>
          <w:szCs w:val="24"/>
          <w:lang w:val="en-GB"/>
        </w:rPr>
      </w:pPr>
      <w:r w:rsidRPr="00437E23">
        <w:rPr>
          <w:rFonts w:ascii="Calibri Light" w:hAnsi="Calibri Light"/>
          <w:szCs w:val="24"/>
          <w:lang w:val="en-GB"/>
        </w:rPr>
        <w:t xml:space="preserve">Flat-rate funding in respect of indirect costs does not need to be supported by </w:t>
      </w:r>
      <w:r w:rsidR="00A63FB3">
        <w:rPr>
          <w:rFonts w:ascii="Calibri Light" w:hAnsi="Calibri Light"/>
          <w:szCs w:val="24"/>
          <w:lang w:val="en-GB"/>
        </w:rPr>
        <w:t>justifying</w:t>
      </w:r>
      <w:r w:rsidR="00A63FB3" w:rsidRPr="00437E23">
        <w:rPr>
          <w:rFonts w:ascii="Calibri Light" w:hAnsi="Calibri Light"/>
          <w:szCs w:val="24"/>
          <w:lang w:val="en-GB"/>
        </w:rPr>
        <w:t xml:space="preserve"> </w:t>
      </w:r>
      <w:r w:rsidRPr="00437E23">
        <w:rPr>
          <w:rFonts w:ascii="Calibri Light" w:hAnsi="Calibri Light"/>
          <w:szCs w:val="24"/>
          <w:lang w:val="en-GB"/>
        </w:rPr>
        <w:t>documents.</w:t>
      </w:r>
    </w:p>
    <w:p w:rsidR="002F2913" w:rsidRDefault="002F2913" w:rsidP="00BF06D1">
      <w:pPr>
        <w:spacing w:before="60" w:after="60"/>
        <w:ind w:left="567" w:hanging="567"/>
        <w:jc w:val="both"/>
        <w:rPr>
          <w:rFonts w:ascii="Calibri Light" w:hAnsi="Calibri Light"/>
          <w:b/>
          <w:sz w:val="28"/>
          <w:szCs w:val="28"/>
          <w:highlight w:val="green"/>
          <w:lang w:val="en-US"/>
        </w:rPr>
      </w:pPr>
    </w:p>
    <w:p w:rsidR="007D23F6" w:rsidRPr="00D82A3C" w:rsidRDefault="007D23F6" w:rsidP="00BF06D1">
      <w:pPr>
        <w:spacing w:before="60" w:after="60"/>
        <w:ind w:left="567" w:hanging="567"/>
        <w:jc w:val="both"/>
        <w:rPr>
          <w:rFonts w:ascii="Calibri Light" w:hAnsi="Calibri Light"/>
          <w:b/>
          <w:sz w:val="28"/>
          <w:szCs w:val="28"/>
          <w:lang w:val="en-US"/>
        </w:rPr>
      </w:pPr>
      <w:r w:rsidRPr="00D82A3C">
        <w:rPr>
          <w:rFonts w:ascii="Calibri Light" w:hAnsi="Calibri Light"/>
          <w:b/>
          <w:sz w:val="28"/>
          <w:szCs w:val="28"/>
          <w:lang w:val="en-US"/>
        </w:rPr>
        <w:t>Expenditures outside the Programme area</w:t>
      </w:r>
    </w:p>
    <w:p w:rsidR="007D23F6" w:rsidRPr="00437E23" w:rsidRDefault="007D23F6" w:rsidP="00BF06D1">
      <w:pPr>
        <w:autoSpaceDE w:val="0"/>
        <w:autoSpaceDN w:val="0"/>
        <w:adjustRightInd w:val="0"/>
        <w:spacing w:before="60" w:after="60"/>
        <w:ind w:left="567" w:hanging="567"/>
        <w:jc w:val="both"/>
        <w:rPr>
          <w:rFonts w:ascii="Calibri Light" w:hAnsi="Calibri Light"/>
          <w:szCs w:val="24"/>
          <w:lang w:val="en-GB"/>
        </w:rPr>
      </w:pPr>
      <w:r w:rsidRPr="00D82A3C">
        <w:rPr>
          <w:rFonts w:ascii="Calibri Light" w:hAnsi="Calibri Light"/>
          <w:szCs w:val="24"/>
          <w:lang w:val="en-GB"/>
        </w:rPr>
        <w:lastRenderedPageBreak/>
        <w:t xml:space="preserve">8.4 </w:t>
      </w:r>
      <w:r w:rsidRPr="00D82A3C">
        <w:rPr>
          <w:rFonts w:ascii="Calibri Light" w:hAnsi="Calibri Light"/>
          <w:szCs w:val="24"/>
          <w:lang w:val="en-GB"/>
        </w:rPr>
        <w:tab/>
        <w:t xml:space="preserve">The budget of Beneficiaries located outside the </w:t>
      </w:r>
      <w:r w:rsidR="00821E16">
        <w:rPr>
          <w:rFonts w:ascii="Calibri Light" w:hAnsi="Calibri Light"/>
          <w:szCs w:val="24"/>
          <w:lang w:val="en-GB"/>
        </w:rPr>
        <w:t xml:space="preserve">core regions of the </w:t>
      </w:r>
      <w:r w:rsidRPr="00D82A3C">
        <w:rPr>
          <w:rFonts w:ascii="Calibri Light" w:hAnsi="Calibri Light"/>
          <w:szCs w:val="24"/>
          <w:lang w:val="en-GB"/>
        </w:rPr>
        <w:t>Programme</w:t>
      </w:r>
      <w:r w:rsidR="002F2913" w:rsidRPr="00D82A3C">
        <w:rPr>
          <w:rFonts w:ascii="Calibri Light" w:hAnsi="Calibri Light"/>
          <w:szCs w:val="24"/>
          <w:lang w:val="en-GB"/>
        </w:rPr>
        <w:t>,</w:t>
      </w:r>
      <w:r w:rsidRPr="00D82A3C">
        <w:rPr>
          <w:rFonts w:ascii="Calibri Light" w:hAnsi="Calibri Light"/>
          <w:szCs w:val="24"/>
          <w:lang w:val="en-GB"/>
        </w:rPr>
        <w:t xml:space="preserve"> other than the Lead Beneficiary</w:t>
      </w:r>
      <w:r w:rsidR="002F2913" w:rsidRPr="00D82A3C">
        <w:rPr>
          <w:rFonts w:ascii="Calibri Light" w:hAnsi="Calibri Light"/>
          <w:szCs w:val="24"/>
          <w:lang w:val="en-GB"/>
        </w:rPr>
        <w:t>,</w:t>
      </w:r>
      <w:r w:rsidRPr="00D82A3C">
        <w:rPr>
          <w:rFonts w:ascii="Calibri Light" w:hAnsi="Calibri Light"/>
          <w:szCs w:val="24"/>
          <w:lang w:val="en-GB"/>
        </w:rPr>
        <w:t xml:space="preserve"> and costs for activities implemented outside the </w:t>
      </w:r>
      <w:r w:rsidR="00821E16">
        <w:rPr>
          <w:rFonts w:ascii="Calibri Light" w:hAnsi="Calibri Light"/>
          <w:szCs w:val="24"/>
          <w:lang w:val="en-GB"/>
        </w:rPr>
        <w:t xml:space="preserve">core regions of the </w:t>
      </w:r>
      <w:r w:rsidRPr="00D82A3C">
        <w:rPr>
          <w:rFonts w:ascii="Calibri Light" w:hAnsi="Calibri Light"/>
          <w:szCs w:val="24"/>
          <w:lang w:val="en-GB"/>
        </w:rPr>
        <w:t xml:space="preserve">Programme by any Beneficiary, including the Lead Beneficiary, shall not exceed 10% of the total project budget. </w:t>
      </w:r>
    </w:p>
    <w:p w:rsidR="002F2913" w:rsidRDefault="002F2913" w:rsidP="00721652">
      <w:pPr>
        <w:spacing w:before="60" w:after="60"/>
        <w:ind w:left="567" w:hanging="567"/>
        <w:jc w:val="both"/>
        <w:rPr>
          <w:rFonts w:ascii="Calibri Light" w:hAnsi="Calibri Light"/>
          <w:b/>
          <w:sz w:val="28"/>
          <w:szCs w:val="28"/>
          <w:lang w:val="en-US"/>
        </w:rPr>
      </w:pPr>
    </w:p>
    <w:p w:rsidR="00833C2B" w:rsidRPr="00437E23" w:rsidRDefault="00833C2B" w:rsidP="0072165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Contigency reserve</w:t>
      </w:r>
    </w:p>
    <w:p w:rsidR="00833C2B" w:rsidRDefault="00833C2B" w:rsidP="00721652">
      <w:pPr>
        <w:autoSpaceDE w:val="0"/>
        <w:autoSpaceDN w:val="0"/>
        <w:adjustRightInd w:val="0"/>
        <w:spacing w:before="60" w:after="60"/>
        <w:ind w:left="567" w:hanging="567"/>
        <w:jc w:val="both"/>
        <w:rPr>
          <w:rFonts w:ascii="Calibri Light" w:hAnsi="Calibri Light"/>
          <w:bCs/>
          <w:i/>
          <w:szCs w:val="24"/>
          <w:lang w:val="en-US"/>
        </w:rPr>
      </w:pPr>
      <w:r w:rsidRPr="00721652">
        <w:rPr>
          <w:rFonts w:ascii="Calibri Light" w:hAnsi="Calibri Light"/>
          <w:szCs w:val="24"/>
          <w:lang w:val="en-GB"/>
        </w:rPr>
        <w:t>8.</w:t>
      </w:r>
      <w:r w:rsidR="007D23F6">
        <w:rPr>
          <w:rFonts w:ascii="Calibri Light" w:hAnsi="Calibri Light"/>
          <w:szCs w:val="24"/>
          <w:lang w:val="en-GB"/>
        </w:rPr>
        <w:t>5</w:t>
      </w:r>
      <w:r w:rsidR="00B134A0">
        <w:rPr>
          <w:rFonts w:ascii="Calibri Light" w:hAnsi="Calibri Light"/>
          <w:szCs w:val="24"/>
          <w:lang w:val="en-GB"/>
        </w:rPr>
        <w:t>¹</w:t>
      </w:r>
      <w:r w:rsidRPr="00721652">
        <w:rPr>
          <w:rFonts w:ascii="Calibri Light" w:hAnsi="Calibri Light"/>
          <w:szCs w:val="24"/>
          <w:lang w:val="en-GB"/>
        </w:rPr>
        <w:tab/>
        <w:t xml:space="preserve">A contingency reserve not exceeding 10% of the costs related to the provision of infrastructure may be included in the budget of the project, to allow for adjustments necessary in </w:t>
      </w:r>
      <w:r w:rsidR="00681C32">
        <w:rPr>
          <w:rFonts w:ascii="Calibri Light" w:hAnsi="Calibri Light"/>
          <w:szCs w:val="24"/>
          <w:lang w:val="en-GB"/>
        </w:rPr>
        <w:t>case of</w:t>
      </w:r>
      <w:r w:rsidRPr="00721652">
        <w:rPr>
          <w:rFonts w:ascii="Calibri Light" w:hAnsi="Calibri Light"/>
          <w:szCs w:val="24"/>
          <w:lang w:val="en-GB"/>
        </w:rPr>
        <w:t xml:space="preserve"> unforesee</w:t>
      </w:r>
      <w:r w:rsidR="00681C32">
        <w:rPr>
          <w:rFonts w:ascii="Calibri Light" w:hAnsi="Calibri Light"/>
          <w:szCs w:val="24"/>
          <w:lang w:val="en-GB"/>
        </w:rPr>
        <w:t>n</w:t>
      </w:r>
      <w:r w:rsidRPr="00721652">
        <w:rPr>
          <w:rFonts w:ascii="Calibri Light" w:hAnsi="Calibri Light"/>
          <w:szCs w:val="24"/>
          <w:lang w:val="en-GB"/>
        </w:rPr>
        <w:t xml:space="preserve"> circumstances. It can be used only with the prior written authorisation of the MA, upon duly justified request by the Lead Beneficiary.</w:t>
      </w:r>
      <w:r w:rsidR="005D6895" w:rsidRPr="00437E23">
        <w:rPr>
          <w:rFonts w:ascii="Calibri Light" w:hAnsi="Calibri Light"/>
          <w:bCs/>
          <w:szCs w:val="24"/>
          <w:lang w:val="en-US"/>
        </w:rPr>
        <w:t xml:space="preserve"> </w:t>
      </w:r>
      <w:r w:rsidR="005D6895" w:rsidRPr="00437E23">
        <w:rPr>
          <w:rFonts w:ascii="Calibri Light" w:hAnsi="Calibri Light"/>
          <w:bCs/>
          <w:i/>
          <w:szCs w:val="24"/>
          <w:highlight w:val="yellow"/>
          <w:lang w:val="en-US"/>
        </w:rPr>
        <w:t>(provision available only for LIPs, hard projects a</w:t>
      </w:r>
      <w:r w:rsidR="00EA3303" w:rsidRPr="00437E23">
        <w:rPr>
          <w:rFonts w:ascii="Calibri Light" w:hAnsi="Calibri Light"/>
          <w:bCs/>
          <w:i/>
          <w:szCs w:val="24"/>
          <w:highlight w:val="yellow"/>
          <w:lang w:val="en-US"/>
        </w:rPr>
        <w:t>nd soft projects with an infrastructure component</w:t>
      </w:r>
      <w:r w:rsidR="005D6895" w:rsidRPr="00437E23">
        <w:rPr>
          <w:rFonts w:ascii="Calibri Light" w:hAnsi="Calibri Light"/>
          <w:bCs/>
          <w:i/>
          <w:szCs w:val="24"/>
          <w:highlight w:val="yellow"/>
          <w:lang w:val="en-US"/>
        </w:rPr>
        <w:t>)</w:t>
      </w:r>
    </w:p>
    <w:p w:rsidR="00B134A0" w:rsidRPr="00B134A0" w:rsidRDefault="00B134A0" w:rsidP="00721652">
      <w:pPr>
        <w:autoSpaceDE w:val="0"/>
        <w:autoSpaceDN w:val="0"/>
        <w:adjustRightInd w:val="0"/>
        <w:spacing w:before="60" w:after="60"/>
        <w:ind w:left="567" w:hanging="567"/>
        <w:jc w:val="both"/>
        <w:rPr>
          <w:rFonts w:ascii="Calibri Light" w:hAnsi="Calibri Light"/>
          <w:szCs w:val="24"/>
          <w:lang w:val="en-GB"/>
        </w:rPr>
      </w:pPr>
      <w:r>
        <w:rPr>
          <w:rFonts w:ascii="Calibri Light" w:hAnsi="Calibri Light"/>
          <w:bCs/>
          <w:szCs w:val="24"/>
          <w:lang w:val="en-US"/>
        </w:rPr>
        <w:t>8.</w:t>
      </w:r>
      <w:r w:rsidR="00E40AC1">
        <w:rPr>
          <w:rFonts w:ascii="Calibri Light" w:hAnsi="Calibri Light"/>
          <w:bCs/>
          <w:szCs w:val="24"/>
          <w:lang w:val="en-US"/>
        </w:rPr>
        <w:t>5</w:t>
      </w:r>
      <w:r w:rsidRPr="00925841">
        <w:rPr>
          <w:rFonts w:ascii="Calibri Light" w:hAnsi="Calibri Light"/>
          <w:bCs/>
          <w:szCs w:val="24"/>
          <w:lang w:val="en-US"/>
        </w:rPr>
        <w:t>²</w:t>
      </w:r>
      <w:r>
        <w:rPr>
          <w:rFonts w:ascii="Calibri Light" w:hAnsi="Calibri Light"/>
          <w:bCs/>
          <w:szCs w:val="24"/>
          <w:lang w:val="en-US"/>
        </w:rPr>
        <w:tab/>
        <w:t xml:space="preserve">No contingencies are allowed. </w:t>
      </w:r>
      <w:r w:rsidRPr="00B134A0">
        <w:rPr>
          <w:rFonts w:ascii="Calibri Light" w:hAnsi="Calibri Light"/>
          <w:bCs/>
          <w:i/>
          <w:szCs w:val="24"/>
          <w:highlight w:val="yellow"/>
          <w:lang w:val="en-US"/>
        </w:rPr>
        <w:t>(provision available only for soft projects)</w:t>
      </w:r>
    </w:p>
    <w:p w:rsidR="002F2913" w:rsidRDefault="002F2913" w:rsidP="002F2913">
      <w:pPr>
        <w:spacing w:before="60" w:after="60"/>
        <w:jc w:val="both"/>
        <w:rPr>
          <w:rFonts w:ascii="Calibri Light" w:hAnsi="Calibri Light"/>
          <w:b/>
          <w:sz w:val="28"/>
          <w:szCs w:val="28"/>
          <w:lang w:val="en-US"/>
        </w:rPr>
      </w:pPr>
    </w:p>
    <w:p w:rsidR="004774FC" w:rsidRPr="00437E23" w:rsidRDefault="004774FC" w:rsidP="002F2913">
      <w:pPr>
        <w:spacing w:before="60" w:after="60"/>
        <w:jc w:val="both"/>
        <w:rPr>
          <w:rFonts w:ascii="Calibri Light" w:hAnsi="Calibri Light"/>
          <w:b/>
          <w:sz w:val="28"/>
          <w:szCs w:val="28"/>
          <w:lang w:val="en-US"/>
        </w:rPr>
      </w:pPr>
      <w:r w:rsidRPr="00437E23">
        <w:rPr>
          <w:rFonts w:ascii="Calibri Light" w:hAnsi="Calibri Light"/>
          <w:b/>
          <w:sz w:val="28"/>
          <w:szCs w:val="28"/>
          <w:lang w:val="en-US"/>
        </w:rPr>
        <w:t>In kind contributions</w:t>
      </w:r>
    </w:p>
    <w:p w:rsidR="004774FC" w:rsidRPr="003E59C3" w:rsidRDefault="004774FC" w:rsidP="003E59C3">
      <w:pPr>
        <w:pStyle w:val="ListParagraph"/>
        <w:numPr>
          <w:ilvl w:val="0"/>
          <w:numId w:val="32"/>
        </w:numPr>
        <w:autoSpaceDE w:val="0"/>
        <w:autoSpaceDN w:val="0"/>
        <w:adjustRightInd w:val="0"/>
        <w:spacing w:before="60" w:after="60"/>
        <w:ind w:hanging="720"/>
        <w:jc w:val="both"/>
        <w:rPr>
          <w:rFonts w:ascii="Calibri Light" w:hAnsi="Calibri Light"/>
          <w:szCs w:val="24"/>
          <w:lang w:val="en-GB"/>
        </w:rPr>
      </w:pPr>
      <w:r w:rsidRPr="003E59C3">
        <w:rPr>
          <w:rFonts w:ascii="Calibri Light" w:hAnsi="Calibri Light"/>
          <w:szCs w:val="24"/>
          <w:lang w:val="en-GB"/>
        </w:rPr>
        <w:t>Any contributions in kind do not represent actual expenditure and are not eligible costs.</w:t>
      </w:r>
      <w:r w:rsidR="003E59C3">
        <w:rPr>
          <w:rFonts w:ascii="Calibri Light" w:hAnsi="Calibri Light"/>
          <w:szCs w:val="24"/>
          <w:lang w:val="en-GB"/>
        </w:rPr>
        <w:t xml:space="preserve"> </w:t>
      </w:r>
      <w:r w:rsidRPr="003E59C3">
        <w:rPr>
          <w:rFonts w:ascii="Calibri Light" w:hAnsi="Calibri Light"/>
          <w:szCs w:val="24"/>
          <w:lang w:val="en-GB"/>
        </w:rPr>
        <w:t>Notwithstanding the above, if the Description of the project foresees contributions in kind, such contributions have to be provided</w:t>
      </w:r>
      <w:r w:rsidR="00650864" w:rsidRPr="003E59C3">
        <w:rPr>
          <w:rFonts w:ascii="Calibri Light" w:hAnsi="Calibri Light"/>
          <w:szCs w:val="24"/>
          <w:lang w:val="en-GB"/>
        </w:rPr>
        <w:t xml:space="preserve"> as such</w:t>
      </w:r>
      <w:r w:rsidRPr="003E59C3">
        <w:rPr>
          <w:rFonts w:ascii="Calibri Light" w:hAnsi="Calibri Light"/>
          <w:szCs w:val="24"/>
          <w:lang w:val="en-GB"/>
        </w:rPr>
        <w:t>.</w:t>
      </w:r>
    </w:p>
    <w:p w:rsidR="002F2913" w:rsidRDefault="002F2913" w:rsidP="00721652">
      <w:pPr>
        <w:spacing w:before="60" w:after="60"/>
        <w:ind w:left="567" w:hanging="567"/>
        <w:jc w:val="both"/>
        <w:rPr>
          <w:rFonts w:ascii="Calibri Light" w:hAnsi="Calibri Light"/>
          <w:b/>
          <w:sz w:val="28"/>
          <w:szCs w:val="28"/>
          <w:lang w:val="en-US"/>
        </w:rPr>
      </w:pPr>
    </w:p>
    <w:p w:rsidR="004774FC" w:rsidRPr="00437E23" w:rsidRDefault="004774FC" w:rsidP="0072165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Non-eligible costs</w:t>
      </w:r>
    </w:p>
    <w:p w:rsidR="004774FC" w:rsidRPr="00437E23" w:rsidRDefault="004774FC" w:rsidP="003E59C3">
      <w:pPr>
        <w:pStyle w:val="ListParagraph"/>
        <w:numPr>
          <w:ilvl w:val="0"/>
          <w:numId w:val="32"/>
        </w:numPr>
        <w:autoSpaceDE w:val="0"/>
        <w:autoSpaceDN w:val="0"/>
        <w:adjustRightInd w:val="0"/>
        <w:spacing w:before="60" w:after="60"/>
        <w:ind w:hanging="720"/>
        <w:jc w:val="both"/>
        <w:rPr>
          <w:rFonts w:ascii="Calibri Light" w:hAnsi="Calibri Light"/>
          <w:szCs w:val="24"/>
          <w:lang w:val="en-GB"/>
        </w:rPr>
      </w:pPr>
      <w:r w:rsidRPr="00437E23">
        <w:rPr>
          <w:rFonts w:ascii="Calibri Light" w:hAnsi="Calibri Light"/>
          <w:szCs w:val="24"/>
          <w:lang w:val="en-GB"/>
        </w:rPr>
        <w:t>The following costs shall not be considered eligible:</w:t>
      </w:r>
    </w:p>
    <w:p w:rsidR="004774FC" w:rsidRPr="00437E23" w:rsidRDefault="004774FC" w:rsidP="00721652">
      <w:pPr>
        <w:autoSpaceDE w:val="0"/>
        <w:autoSpaceDN w:val="0"/>
        <w:adjustRightInd w:val="0"/>
        <w:spacing w:before="60" w:after="60"/>
        <w:ind w:left="567"/>
        <w:jc w:val="both"/>
        <w:rPr>
          <w:rFonts w:ascii="Calibri Light" w:hAnsi="Calibri Light"/>
          <w:szCs w:val="24"/>
          <w:lang w:val="en-GB"/>
        </w:rPr>
      </w:pPr>
      <w:r w:rsidRPr="00437E23">
        <w:rPr>
          <w:rFonts w:ascii="Calibri Light" w:hAnsi="Calibri Light"/>
          <w:szCs w:val="24"/>
          <w:lang w:val="en-GB"/>
        </w:rPr>
        <w:t>a) debts and debt service charges (interest);</w:t>
      </w:r>
    </w:p>
    <w:p w:rsidR="004774FC" w:rsidRPr="00437E23" w:rsidRDefault="004774FC" w:rsidP="00721652">
      <w:pPr>
        <w:autoSpaceDE w:val="0"/>
        <w:autoSpaceDN w:val="0"/>
        <w:adjustRightInd w:val="0"/>
        <w:spacing w:before="60" w:after="60"/>
        <w:ind w:left="567"/>
        <w:jc w:val="both"/>
        <w:rPr>
          <w:rFonts w:ascii="Calibri Light" w:hAnsi="Calibri Light"/>
          <w:szCs w:val="24"/>
          <w:lang w:val="en-GB"/>
        </w:rPr>
      </w:pPr>
      <w:r w:rsidRPr="00437E23">
        <w:rPr>
          <w:rFonts w:ascii="Calibri Light" w:hAnsi="Calibri Light"/>
          <w:szCs w:val="24"/>
          <w:lang w:val="en-GB"/>
        </w:rPr>
        <w:t>b) provisions for losses or liabilities;</w:t>
      </w:r>
    </w:p>
    <w:p w:rsidR="004774FC" w:rsidRPr="00437E23" w:rsidRDefault="004774FC" w:rsidP="00721652">
      <w:pPr>
        <w:autoSpaceDE w:val="0"/>
        <w:autoSpaceDN w:val="0"/>
        <w:adjustRightInd w:val="0"/>
        <w:spacing w:before="60" w:after="60"/>
        <w:ind w:left="567"/>
        <w:jc w:val="both"/>
        <w:rPr>
          <w:rFonts w:ascii="Calibri Light" w:hAnsi="Calibri Light"/>
          <w:szCs w:val="24"/>
          <w:lang w:val="en-GB"/>
        </w:rPr>
      </w:pPr>
      <w:r w:rsidRPr="00437E23">
        <w:rPr>
          <w:rFonts w:ascii="Calibri Light" w:hAnsi="Calibri Light"/>
          <w:szCs w:val="24"/>
          <w:lang w:val="en-GB"/>
        </w:rPr>
        <w:t>c) costs declared by the Lead Beneficiary and/or the Beneficiaries and financed by another project or programme</w:t>
      </w:r>
      <w:r w:rsidR="00BF272B">
        <w:rPr>
          <w:rFonts w:ascii="Calibri Light" w:hAnsi="Calibri Light"/>
          <w:szCs w:val="24"/>
          <w:lang w:val="en-GB"/>
        </w:rPr>
        <w:t>, or</w:t>
      </w:r>
      <w:r w:rsidRPr="00437E23">
        <w:rPr>
          <w:rFonts w:ascii="Calibri Light" w:hAnsi="Calibri Light"/>
          <w:szCs w:val="24"/>
          <w:lang w:val="en-GB"/>
        </w:rPr>
        <w:t xml:space="preserve"> from any other sources;</w:t>
      </w:r>
    </w:p>
    <w:p w:rsidR="004774FC" w:rsidRPr="00437E23" w:rsidRDefault="001E01FA" w:rsidP="00721652">
      <w:pPr>
        <w:autoSpaceDE w:val="0"/>
        <w:autoSpaceDN w:val="0"/>
        <w:adjustRightInd w:val="0"/>
        <w:spacing w:before="60" w:after="60"/>
        <w:ind w:left="567"/>
        <w:jc w:val="both"/>
        <w:rPr>
          <w:rFonts w:ascii="Calibri Light" w:hAnsi="Calibri Light"/>
          <w:szCs w:val="24"/>
          <w:lang w:val="en-GB"/>
        </w:rPr>
      </w:pPr>
      <w:r w:rsidRPr="00437E23">
        <w:rPr>
          <w:rFonts w:ascii="Calibri Light" w:hAnsi="Calibri Light"/>
          <w:szCs w:val="24"/>
          <w:lang w:val="en-GB"/>
        </w:rPr>
        <w:t>d) purchase</w:t>
      </w:r>
      <w:r w:rsidR="004774FC" w:rsidRPr="00437E23">
        <w:rPr>
          <w:rFonts w:ascii="Calibri Light" w:hAnsi="Calibri Light"/>
          <w:szCs w:val="24"/>
          <w:lang w:val="en-GB"/>
        </w:rPr>
        <w:t xml:space="preserve"> of land or buildings;</w:t>
      </w:r>
    </w:p>
    <w:p w:rsidR="004774FC" w:rsidRPr="00437E23" w:rsidRDefault="004774FC" w:rsidP="00721652">
      <w:pPr>
        <w:autoSpaceDE w:val="0"/>
        <w:autoSpaceDN w:val="0"/>
        <w:adjustRightInd w:val="0"/>
        <w:spacing w:before="60" w:after="60"/>
        <w:ind w:left="567"/>
        <w:jc w:val="both"/>
        <w:rPr>
          <w:rFonts w:ascii="Calibri Light" w:hAnsi="Calibri Light"/>
          <w:szCs w:val="24"/>
          <w:lang w:val="en-GB"/>
        </w:rPr>
      </w:pPr>
      <w:r w:rsidRPr="00437E23">
        <w:rPr>
          <w:rFonts w:ascii="Calibri Light" w:hAnsi="Calibri Light"/>
          <w:szCs w:val="24"/>
          <w:lang w:val="en-GB"/>
        </w:rPr>
        <w:t>e) exchange-rate losses;</w:t>
      </w:r>
    </w:p>
    <w:p w:rsidR="004774FC" w:rsidRPr="00437E23" w:rsidRDefault="004774FC" w:rsidP="00721652">
      <w:pPr>
        <w:autoSpaceDE w:val="0"/>
        <w:autoSpaceDN w:val="0"/>
        <w:adjustRightInd w:val="0"/>
        <w:spacing w:before="60" w:after="60"/>
        <w:ind w:left="567"/>
        <w:jc w:val="both"/>
        <w:rPr>
          <w:rFonts w:ascii="Calibri Light" w:hAnsi="Calibri Light"/>
          <w:szCs w:val="24"/>
          <w:lang w:val="en-GB"/>
        </w:rPr>
      </w:pPr>
      <w:r w:rsidRPr="00437E23">
        <w:rPr>
          <w:rFonts w:ascii="Calibri Light" w:hAnsi="Calibri Light"/>
          <w:szCs w:val="24"/>
          <w:lang w:val="en-GB"/>
        </w:rPr>
        <w:t>f) duties, taxes and charges, including VAT, except where non-recoverable under national legislation;</w:t>
      </w:r>
    </w:p>
    <w:p w:rsidR="004774FC" w:rsidRPr="00437E23" w:rsidRDefault="004774FC" w:rsidP="00721652">
      <w:pPr>
        <w:autoSpaceDE w:val="0"/>
        <w:autoSpaceDN w:val="0"/>
        <w:adjustRightInd w:val="0"/>
        <w:spacing w:before="60" w:after="60"/>
        <w:ind w:left="567"/>
        <w:jc w:val="both"/>
        <w:rPr>
          <w:rFonts w:ascii="Calibri Light" w:hAnsi="Calibri Light"/>
          <w:szCs w:val="24"/>
          <w:lang w:val="en-GB"/>
        </w:rPr>
      </w:pPr>
      <w:r w:rsidRPr="00437E23">
        <w:rPr>
          <w:rFonts w:ascii="Calibri Light" w:hAnsi="Calibri Light"/>
          <w:szCs w:val="24"/>
          <w:lang w:val="en-GB"/>
        </w:rPr>
        <w:t>g) loans to third parties</w:t>
      </w:r>
      <w:r w:rsidR="00E40AC1">
        <w:rPr>
          <w:rFonts w:ascii="Calibri Light" w:hAnsi="Calibri Light"/>
          <w:szCs w:val="24"/>
          <w:lang w:val="en-GB"/>
        </w:rPr>
        <w:t xml:space="preserve"> and leasings</w:t>
      </w:r>
      <w:r w:rsidRPr="00437E23">
        <w:rPr>
          <w:rFonts w:ascii="Calibri Light" w:hAnsi="Calibri Light"/>
          <w:szCs w:val="24"/>
          <w:lang w:val="en-GB"/>
        </w:rPr>
        <w:t xml:space="preserve">; </w:t>
      </w:r>
    </w:p>
    <w:p w:rsidR="004774FC" w:rsidRPr="00437E23" w:rsidRDefault="004774FC" w:rsidP="00721652">
      <w:pPr>
        <w:autoSpaceDE w:val="0"/>
        <w:autoSpaceDN w:val="0"/>
        <w:adjustRightInd w:val="0"/>
        <w:spacing w:before="60" w:after="60"/>
        <w:ind w:left="567"/>
        <w:jc w:val="both"/>
        <w:rPr>
          <w:rFonts w:ascii="Calibri Light" w:hAnsi="Calibri Light"/>
          <w:szCs w:val="24"/>
          <w:lang w:val="en-GB"/>
        </w:rPr>
      </w:pPr>
      <w:r w:rsidRPr="00437E23">
        <w:rPr>
          <w:rFonts w:ascii="Calibri Light" w:hAnsi="Calibri Light"/>
          <w:szCs w:val="24"/>
          <w:lang w:val="en-GB"/>
        </w:rPr>
        <w:t>h) fines, financial penalties and expenses of litigation;</w:t>
      </w:r>
    </w:p>
    <w:p w:rsidR="004774FC" w:rsidRPr="00437E23" w:rsidRDefault="004774FC" w:rsidP="00721652">
      <w:pPr>
        <w:autoSpaceDE w:val="0"/>
        <w:autoSpaceDN w:val="0"/>
        <w:adjustRightInd w:val="0"/>
        <w:spacing w:before="60" w:after="60"/>
        <w:ind w:left="567"/>
        <w:jc w:val="both"/>
        <w:rPr>
          <w:rFonts w:ascii="Calibri Light" w:hAnsi="Calibri Light"/>
          <w:szCs w:val="24"/>
          <w:lang w:val="en-GB"/>
        </w:rPr>
      </w:pPr>
      <w:r w:rsidRPr="00437E23">
        <w:rPr>
          <w:rFonts w:ascii="Calibri Light" w:hAnsi="Calibri Light"/>
          <w:szCs w:val="24"/>
          <w:lang w:val="en-GB"/>
        </w:rPr>
        <w:t>i) contributions in kind as defined in Article 14(1) of the Regulation no 897/2014</w:t>
      </w:r>
      <w:r w:rsidR="00141B2B">
        <w:rPr>
          <w:rFonts w:ascii="Calibri Light" w:hAnsi="Calibri Light"/>
          <w:szCs w:val="24"/>
          <w:lang w:val="en-GB"/>
        </w:rPr>
        <w:t>;</w:t>
      </w:r>
    </w:p>
    <w:p w:rsidR="004774FC" w:rsidRPr="00132304" w:rsidRDefault="004774FC" w:rsidP="00721652">
      <w:pPr>
        <w:autoSpaceDE w:val="0"/>
        <w:autoSpaceDN w:val="0"/>
        <w:adjustRightInd w:val="0"/>
        <w:spacing w:before="60" w:after="60"/>
        <w:ind w:left="567"/>
        <w:jc w:val="both"/>
        <w:rPr>
          <w:rFonts w:ascii="Calibri Light" w:hAnsi="Calibri Light"/>
          <w:szCs w:val="24"/>
          <w:lang w:val="en-GB"/>
        </w:rPr>
      </w:pPr>
      <w:r w:rsidRPr="00132304">
        <w:rPr>
          <w:rFonts w:ascii="Calibri Light" w:hAnsi="Calibri Light"/>
          <w:szCs w:val="24"/>
          <w:lang w:val="en-GB"/>
        </w:rPr>
        <w:t>j) costs exceeding the threshold of 1</w:t>
      </w:r>
      <w:r w:rsidR="001E01FA" w:rsidRPr="00132304">
        <w:rPr>
          <w:rFonts w:ascii="Calibri Light" w:hAnsi="Calibri Light"/>
          <w:szCs w:val="24"/>
          <w:lang w:val="en-GB"/>
        </w:rPr>
        <w:t>0</w:t>
      </w:r>
      <w:r w:rsidRPr="00132304">
        <w:rPr>
          <w:rFonts w:ascii="Calibri Light" w:hAnsi="Calibri Light"/>
          <w:szCs w:val="24"/>
          <w:lang w:val="en-GB"/>
        </w:rPr>
        <w:t xml:space="preserve">% of the </w:t>
      </w:r>
      <w:r w:rsidR="00E40AC1" w:rsidRPr="00132304">
        <w:rPr>
          <w:rFonts w:ascii="Calibri Light" w:hAnsi="Calibri Light"/>
          <w:szCs w:val="24"/>
          <w:lang w:val="en-GB"/>
        </w:rPr>
        <w:t xml:space="preserve">project budget </w:t>
      </w:r>
      <w:r w:rsidR="00BF272B" w:rsidRPr="00132304">
        <w:rPr>
          <w:rFonts w:ascii="Calibri Light" w:hAnsi="Calibri Light"/>
          <w:szCs w:val="24"/>
          <w:lang w:val="en-GB"/>
        </w:rPr>
        <w:t xml:space="preserve">to be </w:t>
      </w:r>
      <w:r w:rsidR="000C47E8" w:rsidRPr="00132304">
        <w:rPr>
          <w:rFonts w:ascii="Calibri Light" w:hAnsi="Calibri Light"/>
          <w:szCs w:val="24"/>
          <w:lang w:val="en-GB"/>
        </w:rPr>
        <w:t>used  by Beneficiaries</w:t>
      </w:r>
      <w:r w:rsidR="00BF272B" w:rsidRPr="00132304">
        <w:rPr>
          <w:rFonts w:ascii="Calibri Light" w:hAnsi="Calibri Light"/>
          <w:szCs w:val="24"/>
          <w:lang w:val="en-GB"/>
        </w:rPr>
        <w:t>,</w:t>
      </w:r>
      <w:r w:rsidR="000C47E8" w:rsidRPr="00132304">
        <w:rPr>
          <w:rFonts w:ascii="Calibri Light" w:hAnsi="Calibri Light"/>
          <w:szCs w:val="24"/>
          <w:lang w:val="en-GB"/>
        </w:rPr>
        <w:t xml:space="preserve"> other than the Lead Beneficiary</w:t>
      </w:r>
      <w:r w:rsidR="00BF272B" w:rsidRPr="00132304">
        <w:rPr>
          <w:rFonts w:ascii="Calibri Light" w:hAnsi="Calibri Light"/>
          <w:szCs w:val="24"/>
          <w:lang w:val="en-GB"/>
        </w:rPr>
        <w:t>,</w:t>
      </w:r>
      <w:r w:rsidR="000C47E8" w:rsidRPr="00132304">
        <w:rPr>
          <w:rFonts w:ascii="Calibri Light" w:hAnsi="Calibri Light"/>
          <w:szCs w:val="24"/>
          <w:lang w:val="en-GB"/>
        </w:rPr>
        <w:t xml:space="preserve"> located outside the </w:t>
      </w:r>
      <w:r w:rsidR="00821E16" w:rsidRPr="00132304">
        <w:rPr>
          <w:rFonts w:ascii="Calibri Light" w:hAnsi="Calibri Light"/>
          <w:szCs w:val="24"/>
          <w:lang w:val="en-GB"/>
        </w:rPr>
        <w:t xml:space="preserve">core regions of the </w:t>
      </w:r>
      <w:r w:rsidR="000C47E8" w:rsidRPr="00132304">
        <w:rPr>
          <w:rFonts w:ascii="Calibri Light" w:hAnsi="Calibri Light"/>
          <w:szCs w:val="24"/>
          <w:lang w:val="en-GB"/>
        </w:rPr>
        <w:t>Programme</w:t>
      </w:r>
      <w:r w:rsidR="00440154" w:rsidRPr="00132304">
        <w:rPr>
          <w:rFonts w:ascii="Calibri Light" w:hAnsi="Calibri Light"/>
          <w:szCs w:val="24"/>
          <w:lang w:val="en-GB"/>
        </w:rPr>
        <w:t>,</w:t>
      </w:r>
      <w:r w:rsidR="000C47E8" w:rsidRPr="00132304">
        <w:rPr>
          <w:rFonts w:ascii="Calibri Light" w:hAnsi="Calibri Light"/>
          <w:szCs w:val="24"/>
          <w:lang w:val="en-GB"/>
        </w:rPr>
        <w:t xml:space="preserve"> </w:t>
      </w:r>
      <w:r w:rsidR="00BF272B" w:rsidRPr="00132304">
        <w:rPr>
          <w:rFonts w:ascii="Calibri Light" w:hAnsi="Calibri Light"/>
          <w:szCs w:val="24"/>
          <w:lang w:val="en-GB"/>
        </w:rPr>
        <w:t>and</w:t>
      </w:r>
      <w:r w:rsidR="000C47E8" w:rsidRPr="00132304">
        <w:rPr>
          <w:rFonts w:ascii="Calibri Light" w:hAnsi="Calibri Light"/>
          <w:szCs w:val="24"/>
          <w:lang w:val="en-GB"/>
        </w:rPr>
        <w:t xml:space="preserve"> for activities implemented outside the </w:t>
      </w:r>
      <w:r w:rsidR="00821E16" w:rsidRPr="00132304">
        <w:rPr>
          <w:rFonts w:ascii="Calibri Light" w:hAnsi="Calibri Light"/>
          <w:szCs w:val="24"/>
          <w:lang w:val="en-GB"/>
        </w:rPr>
        <w:t xml:space="preserve">core regions of the </w:t>
      </w:r>
      <w:r w:rsidR="000C47E8" w:rsidRPr="00132304">
        <w:rPr>
          <w:rFonts w:ascii="Calibri Light" w:hAnsi="Calibri Light"/>
          <w:szCs w:val="24"/>
          <w:lang w:val="en-GB"/>
        </w:rPr>
        <w:t>programme by any Beneficiary, including the Lead Beneficiary</w:t>
      </w:r>
      <w:r w:rsidRPr="00132304">
        <w:rPr>
          <w:rFonts w:ascii="Calibri Light" w:hAnsi="Calibri Light"/>
          <w:szCs w:val="24"/>
          <w:lang w:val="en-GB"/>
        </w:rPr>
        <w:t>;</w:t>
      </w:r>
      <w:r w:rsidR="000C47E8" w:rsidRPr="00132304">
        <w:rPr>
          <w:rFonts w:ascii="Calibri Light" w:hAnsi="Calibri Light"/>
          <w:szCs w:val="24"/>
          <w:lang w:val="en-GB"/>
        </w:rPr>
        <w:t xml:space="preserve"> </w:t>
      </w:r>
    </w:p>
    <w:p w:rsidR="005E5BE3" w:rsidRDefault="004774FC" w:rsidP="00721652">
      <w:pPr>
        <w:autoSpaceDE w:val="0"/>
        <w:autoSpaceDN w:val="0"/>
        <w:adjustRightInd w:val="0"/>
        <w:spacing w:before="60" w:after="60"/>
        <w:ind w:left="567"/>
        <w:jc w:val="both"/>
        <w:rPr>
          <w:rFonts w:ascii="Calibri Light" w:hAnsi="Calibri Light"/>
          <w:szCs w:val="24"/>
          <w:lang w:val="en-GB"/>
        </w:rPr>
      </w:pPr>
      <w:r w:rsidRPr="00BF272B">
        <w:rPr>
          <w:rFonts w:ascii="Calibri Light" w:hAnsi="Calibri Light"/>
          <w:szCs w:val="24"/>
          <w:lang w:val="en-GB"/>
        </w:rPr>
        <w:t>k) used purchased equipment</w:t>
      </w:r>
      <w:r w:rsidR="00650864" w:rsidRPr="00BF272B">
        <w:rPr>
          <w:rFonts w:ascii="Calibri Light" w:hAnsi="Calibri Light"/>
          <w:szCs w:val="24"/>
          <w:lang w:val="en-GB"/>
        </w:rPr>
        <w:t xml:space="preserve"> or vehicles</w:t>
      </w:r>
      <w:r w:rsidR="005E5BE3">
        <w:rPr>
          <w:rFonts w:ascii="Calibri Light" w:hAnsi="Calibri Light"/>
          <w:szCs w:val="24"/>
          <w:lang w:val="en-GB"/>
        </w:rPr>
        <w:t>;</w:t>
      </w:r>
    </w:p>
    <w:p w:rsidR="004774FC" w:rsidRPr="00437E23" w:rsidRDefault="005E5BE3" w:rsidP="00721652">
      <w:pPr>
        <w:autoSpaceDE w:val="0"/>
        <w:autoSpaceDN w:val="0"/>
        <w:adjustRightInd w:val="0"/>
        <w:spacing w:before="60" w:after="60"/>
        <w:ind w:left="567"/>
        <w:jc w:val="both"/>
        <w:rPr>
          <w:rFonts w:ascii="Calibri Light" w:hAnsi="Calibri Light"/>
          <w:szCs w:val="24"/>
          <w:lang w:val="en-GB"/>
        </w:rPr>
      </w:pPr>
      <w:r>
        <w:rPr>
          <w:rFonts w:ascii="Calibri Light" w:hAnsi="Calibri Light"/>
          <w:szCs w:val="24"/>
          <w:lang w:val="en-GB"/>
        </w:rPr>
        <w:t>l) state aid relevant activities</w:t>
      </w:r>
      <w:r w:rsidR="004774FC" w:rsidRPr="00BF272B">
        <w:rPr>
          <w:rFonts w:ascii="Calibri Light" w:hAnsi="Calibri Light"/>
          <w:szCs w:val="24"/>
          <w:lang w:val="en-GB"/>
        </w:rPr>
        <w:t>.</w:t>
      </w:r>
    </w:p>
    <w:p w:rsidR="003010CE" w:rsidRPr="00437E23" w:rsidRDefault="003010CE" w:rsidP="00721652">
      <w:pPr>
        <w:keepNext/>
        <w:autoSpaceDE w:val="0"/>
        <w:autoSpaceDN w:val="0"/>
        <w:adjustRightInd w:val="0"/>
        <w:spacing w:before="60" w:after="60"/>
        <w:rPr>
          <w:rFonts w:ascii="Calibri Light" w:hAnsi="Calibri Light"/>
          <w:b/>
          <w:bCs/>
          <w:szCs w:val="24"/>
          <w:lang w:val="en-GB"/>
        </w:rPr>
      </w:pPr>
    </w:p>
    <w:p w:rsidR="005F27B4" w:rsidRPr="00437E23" w:rsidRDefault="005F27B4" w:rsidP="0072165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Article 9 – Procurement rules</w:t>
      </w:r>
    </w:p>
    <w:p w:rsidR="005F27B4" w:rsidRPr="00437E23" w:rsidRDefault="005F27B4" w:rsidP="003E59C3">
      <w:pPr>
        <w:pStyle w:val="ListParagraph"/>
        <w:numPr>
          <w:ilvl w:val="0"/>
          <w:numId w:val="5"/>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 xml:space="preserve">If the Lead Beneficiary and the </w:t>
      </w:r>
      <w:r w:rsidRPr="00437E23">
        <w:rPr>
          <w:rFonts w:ascii="Calibri Light" w:hAnsi="Calibri Light"/>
          <w:bCs/>
          <w:szCs w:val="24"/>
          <w:lang w:val="en-GB"/>
        </w:rPr>
        <w:t xml:space="preserve">Beneficiaries </w:t>
      </w:r>
      <w:r w:rsidRPr="00437E23">
        <w:rPr>
          <w:rFonts w:ascii="Calibri Light" w:hAnsi="Calibri Light"/>
          <w:szCs w:val="24"/>
          <w:lang w:val="en-GB"/>
        </w:rPr>
        <w:t xml:space="preserve">have to conclude procurement contracts with contractors in order to carry out certain project activities, they shall respect the procurement rules set out in </w:t>
      </w:r>
      <w:r w:rsidR="00BE4458">
        <w:rPr>
          <w:rFonts w:ascii="Calibri Light" w:hAnsi="Calibri Light"/>
          <w:szCs w:val="24"/>
          <w:lang w:val="en-GB"/>
        </w:rPr>
        <w:t xml:space="preserve">Commission Implementing </w:t>
      </w:r>
      <w:r w:rsidRPr="00437E23">
        <w:rPr>
          <w:rFonts w:ascii="Calibri Light" w:hAnsi="Calibri Light"/>
          <w:szCs w:val="24"/>
          <w:lang w:val="en-GB"/>
        </w:rPr>
        <w:t>Regulation no 897/2014.</w:t>
      </w:r>
      <w:r w:rsidR="007F180A">
        <w:rPr>
          <w:rFonts w:ascii="Calibri Light" w:hAnsi="Calibri Light"/>
          <w:szCs w:val="24"/>
          <w:lang w:val="en-GB"/>
        </w:rPr>
        <w:t xml:space="preserve"> </w:t>
      </w:r>
    </w:p>
    <w:p w:rsidR="005F27B4" w:rsidRPr="00437E23" w:rsidRDefault="005F27B4" w:rsidP="003E59C3">
      <w:pPr>
        <w:pStyle w:val="ListParagraph"/>
        <w:numPr>
          <w:ilvl w:val="0"/>
          <w:numId w:val="5"/>
        </w:numPr>
        <w:autoSpaceDE w:val="0"/>
        <w:autoSpaceDN w:val="0"/>
        <w:adjustRightInd w:val="0"/>
        <w:spacing w:before="60" w:after="60"/>
        <w:ind w:left="567" w:hanging="567"/>
        <w:contextualSpacing w:val="0"/>
        <w:jc w:val="both"/>
        <w:rPr>
          <w:rFonts w:ascii="Calibri Light" w:hAnsi="Calibri Light"/>
          <w:szCs w:val="24"/>
          <w:lang w:val="en-US"/>
        </w:rPr>
      </w:pPr>
      <w:r w:rsidRPr="00437E23">
        <w:rPr>
          <w:rFonts w:ascii="Calibri Light" w:hAnsi="Calibri Light"/>
          <w:szCs w:val="24"/>
          <w:lang w:val="en-US"/>
        </w:rPr>
        <w:t>Contracting authorities or contracting entities within the meaning of the Union legislation applicable to procurement procedures in</w:t>
      </w:r>
      <w:r w:rsidR="007B2688">
        <w:rPr>
          <w:rFonts w:ascii="Calibri Light" w:hAnsi="Calibri Light"/>
          <w:szCs w:val="24"/>
          <w:lang w:val="en-US"/>
        </w:rPr>
        <w:t xml:space="preserve"> the</w:t>
      </w:r>
      <w:r w:rsidRPr="00437E23">
        <w:rPr>
          <w:rFonts w:ascii="Calibri Light" w:hAnsi="Calibri Light"/>
          <w:szCs w:val="24"/>
          <w:lang w:val="en-US"/>
        </w:rPr>
        <w:t xml:space="preserve"> Member States, shall apply national laws, regulations and administrative provisions adopted in connection with Union legislation, as laid down in Article 52.1 of the </w:t>
      </w:r>
      <w:r w:rsidR="00BE4458" w:rsidRPr="00BE4458">
        <w:rPr>
          <w:rFonts w:ascii="Calibri Light" w:hAnsi="Calibri Light"/>
          <w:szCs w:val="24"/>
          <w:lang w:val="en-GB"/>
        </w:rPr>
        <w:t xml:space="preserve">Commission Implementing </w:t>
      </w:r>
      <w:r w:rsidRPr="00437E23">
        <w:rPr>
          <w:rFonts w:ascii="Calibri Light" w:hAnsi="Calibri Light"/>
          <w:szCs w:val="24"/>
          <w:lang w:val="en-US"/>
        </w:rPr>
        <w:t>Regulation no 897/2014.</w:t>
      </w:r>
    </w:p>
    <w:p w:rsidR="005F27B4" w:rsidRPr="006A4607" w:rsidRDefault="005F27B4" w:rsidP="003E59C3">
      <w:pPr>
        <w:pStyle w:val="ListParagraph"/>
        <w:numPr>
          <w:ilvl w:val="0"/>
          <w:numId w:val="5"/>
        </w:numPr>
        <w:autoSpaceDE w:val="0"/>
        <w:autoSpaceDN w:val="0"/>
        <w:adjustRightInd w:val="0"/>
        <w:spacing w:before="60" w:after="60"/>
        <w:ind w:left="567" w:hanging="567"/>
        <w:contextualSpacing w:val="0"/>
        <w:jc w:val="both"/>
        <w:rPr>
          <w:rFonts w:ascii="Calibri Light" w:hAnsi="Calibri Light"/>
          <w:szCs w:val="24"/>
          <w:lang w:val="en-US"/>
        </w:rPr>
      </w:pPr>
      <w:r w:rsidRPr="006A4607">
        <w:rPr>
          <w:rFonts w:ascii="Calibri Light" w:hAnsi="Calibri Light"/>
          <w:szCs w:val="24"/>
          <w:lang w:val="en-US"/>
        </w:rPr>
        <w:t xml:space="preserve">In all other cases, the public or private beneficiaries shall apply the provisions set out in Articles 52.2 to 56 of the </w:t>
      </w:r>
      <w:r w:rsidR="00A01611">
        <w:rPr>
          <w:rFonts w:ascii="Calibri Light" w:hAnsi="Calibri Light"/>
          <w:szCs w:val="24"/>
          <w:lang w:val="en-US"/>
        </w:rPr>
        <w:t xml:space="preserve">Commission Implementing </w:t>
      </w:r>
      <w:r w:rsidRPr="006A4607">
        <w:rPr>
          <w:rFonts w:ascii="Calibri Light" w:hAnsi="Calibri Light"/>
          <w:szCs w:val="24"/>
          <w:lang w:val="en-US"/>
        </w:rPr>
        <w:t>Regulation no 897/2014, supplemented by:</w:t>
      </w:r>
    </w:p>
    <w:p w:rsidR="00DF55E3" w:rsidRDefault="006A4607" w:rsidP="004F7851">
      <w:pPr>
        <w:pStyle w:val="Default"/>
        <w:numPr>
          <w:ilvl w:val="0"/>
          <w:numId w:val="35"/>
        </w:numPr>
        <w:spacing w:before="60" w:after="60"/>
        <w:jc w:val="both"/>
        <w:rPr>
          <w:rFonts w:ascii="Calibri Light" w:hAnsi="Calibri Light"/>
        </w:rPr>
      </w:pPr>
      <w:r w:rsidRPr="006A4607">
        <w:rPr>
          <w:rFonts w:ascii="Calibri Light" w:hAnsi="Calibri Light"/>
        </w:rPr>
        <w:t>the</w:t>
      </w:r>
      <w:r w:rsidR="005F27B4" w:rsidRPr="006A4607">
        <w:rPr>
          <w:rFonts w:ascii="Calibri Light" w:hAnsi="Calibri Light"/>
        </w:rPr>
        <w:t xml:space="preserve"> Lead Beneficiaries / Beneficiaries established in </w:t>
      </w:r>
      <w:r w:rsidR="00362FB7">
        <w:rPr>
          <w:rFonts w:ascii="Calibri Light" w:hAnsi="Calibri Light"/>
        </w:rPr>
        <w:t xml:space="preserve">the </w:t>
      </w:r>
      <w:r w:rsidR="00503773">
        <w:rPr>
          <w:rFonts w:ascii="Calibri Light" w:hAnsi="Calibri Light"/>
        </w:rPr>
        <w:t>Republic of Moldova</w:t>
      </w:r>
      <w:r w:rsidR="00362FB7">
        <w:rPr>
          <w:rFonts w:ascii="Calibri Light" w:hAnsi="Calibri Light"/>
        </w:rPr>
        <w:t xml:space="preserve"> </w:t>
      </w:r>
      <w:r w:rsidR="00362FB7" w:rsidRPr="00052B81">
        <w:rPr>
          <w:rFonts w:ascii="Calibri Light" w:hAnsi="Calibri Light"/>
        </w:rPr>
        <w:t>shall apply the provisions of the Procurement and grants for European Union external actions (PRAG), including templates and details related to each type of procedures (mainly PRAG chapters 2, 3, 4, 5 and 8), in force at the moment of the launch of the</w:t>
      </w:r>
      <w:r w:rsidR="00503773">
        <w:rPr>
          <w:rFonts w:ascii="Calibri Light" w:hAnsi="Calibri Light"/>
        </w:rPr>
        <w:t xml:space="preserve"> </w:t>
      </w:r>
      <w:r w:rsidR="00362FB7" w:rsidRPr="00052B81">
        <w:rPr>
          <w:rFonts w:ascii="Calibri Light" w:hAnsi="Calibri Light"/>
        </w:rPr>
        <w:t xml:space="preserve">call for proposals available at </w:t>
      </w:r>
      <w:hyperlink r:id="rId10" w:history="1">
        <w:r w:rsidR="00362FB7" w:rsidRPr="00052B81">
          <w:t>http://ec.europa.eu/europeaid/prag/</w:t>
        </w:r>
      </w:hyperlink>
      <w:r w:rsidR="00362FB7" w:rsidRPr="00052B81">
        <w:rPr>
          <w:rFonts w:ascii="Calibri Light" w:hAnsi="Calibri Light"/>
        </w:rPr>
        <w:t xml:space="preserve"> and </w:t>
      </w:r>
      <w:hyperlink r:id="rId11" w:history="1">
        <w:r w:rsidR="00362FB7" w:rsidRPr="00052B81">
          <w:t>http://ec.europa.eu/europeaid/prag/annexes.do</w:t>
        </w:r>
      </w:hyperlink>
      <w:r w:rsidR="00362FB7" w:rsidRPr="00052B81">
        <w:rPr>
          <w:rFonts w:ascii="Calibri Light" w:hAnsi="Calibri Light"/>
        </w:rPr>
        <w:t>, respectively</w:t>
      </w:r>
      <w:r w:rsidR="00362FB7" w:rsidRPr="00052B81" w:rsidDel="00503773">
        <w:rPr>
          <w:rFonts w:ascii="Calibri Light" w:hAnsi="Calibri Light"/>
        </w:rPr>
        <w:t xml:space="preserve"> </w:t>
      </w:r>
      <w:r w:rsidR="005F27B4" w:rsidRPr="006A4607">
        <w:rPr>
          <w:rFonts w:ascii="Calibri Light" w:hAnsi="Calibri Light"/>
        </w:rPr>
        <w:t xml:space="preserve">, </w:t>
      </w:r>
    </w:p>
    <w:p w:rsidR="00C76B65" w:rsidRPr="00C76B65" w:rsidRDefault="00C76B65" w:rsidP="004F7851">
      <w:pPr>
        <w:pStyle w:val="Default"/>
        <w:numPr>
          <w:ilvl w:val="0"/>
          <w:numId w:val="35"/>
        </w:numPr>
        <w:spacing w:before="60" w:after="60"/>
        <w:jc w:val="both"/>
        <w:rPr>
          <w:rFonts w:ascii="Calibri Light" w:hAnsi="Calibri Light"/>
        </w:rPr>
      </w:pPr>
      <w:r w:rsidRPr="00C76B65">
        <w:rPr>
          <w:rFonts w:ascii="Calibri Light" w:hAnsi="Calibri Light"/>
        </w:rPr>
        <w:t xml:space="preserve">the Lead Beneficiaries / Beneficiaries established in the Republic of Moldova </w:t>
      </w:r>
      <w:r w:rsidRPr="00052B81">
        <w:rPr>
          <w:rFonts w:ascii="Calibri Light" w:hAnsi="Calibri Light"/>
        </w:rPr>
        <w:t xml:space="preserve">shall apply the provisions of the national procurement law, for costs mentioned at </w:t>
      </w:r>
      <w:r w:rsidR="004F7851" w:rsidRPr="00052B81">
        <w:rPr>
          <w:rFonts w:ascii="Calibri Light" w:hAnsi="Calibri Light"/>
        </w:rPr>
        <w:t>A</w:t>
      </w:r>
      <w:r w:rsidRPr="00052B81">
        <w:rPr>
          <w:rFonts w:ascii="Calibri Light" w:hAnsi="Calibri Light"/>
        </w:rPr>
        <w:t>rticle</w:t>
      </w:r>
      <w:r w:rsidR="004F7851" w:rsidRPr="00052B81">
        <w:rPr>
          <w:rFonts w:ascii="Calibri Light" w:hAnsi="Calibri Light"/>
        </w:rPr>
        <w:t>s</w:t>
      </w:r>
      <w:r w:rsidRPr="00052B81">
        <w:rPr>
          <w:rFonts w:ascii="Calibri Light" w:hAnsi="Calibri Light"/>
        </w:rPr>
        <w:t xml:space="preserve"> 8.1</w:t>
      </w:r>
      <w:r w:rsidR="004F7851" w:rsidRPr="00052B81">
        <w:rPr>
          <w:rFonts w:ascii="Calibri Light" w:hAnsi="Calibri Light"/>
        </w:rPr>
        <w:t>.i) and 8.1.j)</w:t>
      </w:r>
      <w:r w:rsidRPr="00052B81">
        <w:rPr>
          <w:rFonts w:ascii="Calibri Light" w:hAnsi="Calibri Light"/>
        </w:rPr>
        <w:t xml:space="preserve">. For all other costs mentioned at </w:t>
      </w:r>
      <w:r w:rsidR="004F7851" w:rsidRPr="00052B81">
        <w:rPr>
          <w:rFonts w:ascii="Calibri Light" w:hAnsi="Calibri Light"/>
        </w:rPr>
        <w:t>Article</w:t>
      </w:r>
      <w:r w:rsidRPr="00052B81">
        <w:rPr>
          <w:rFonts w:ascii="Calibri Light" w:hAnsi="Calibri Light"/>
        </w:rPr>
        <w:t xml:space="preserve"> </w:t>
      </w:r>
      <w:r w:rsidR="007B5BE1">
        <w:rPr>
          <w:rFonts w:ascii="Calibri Light" w:hAnsi="Calibri Light"/>
        </w:rPr>
        <w:t>8</w:t>
      </w:r>
      <w:r w:rsidRPr="00052B81">
        <w:rPr>
          <w:rFonts w:ascii="Calibri Light" w:hAnsi="Calibri Light"/>
        </w:rPr>
        <w:t xml:space="preserve">, the provisions of </w:t>
      </w:r>
      <w:r w:rsidR="004F7851" w:rsidRPr="00052B81">
        <w:rPr>
          <w:rFonts w:ascii="Calibri Light" w:hAnsi="Calibri Light"/>
        </w:rPr>
        <w:t>Article 9.3.a) above shall apply,</w:t>
      </w:r>
    </w:p>
    <w:p w:rsidR="00DF55E3" w:rsidRDefault="005F27B4" w:rsidP="00052B81">
      <w:pPr>
        <w:pStyle w:val="Default"/>
        <w:numPr>
          <w:ilvl w:val="0"/>
          <w:numId w:val="35"/>
        </w:numPr>
        <w:spacing w:before="60" w:after="60"/>
        <w:jc w:val="both"/>
        <w:rPr>
          <w:rFonts w:ascii="Calibri Light" w:hAnsi="Calibri Light"/>
        </w:rPr>
      </w:pPr>
      <w:r w:rsidRPr="006A4607">
        <w:rPr>
          <w:rFonts w:ascii="Calibri Light" w:hAnsi="Calibri Light"/>
        </w:rPr>
        <w:t xml:space="preserve"> </w:t>
      </w:r>
      <w:r w:rsidR="006A4607" w:rsidRPr="006A4607">
        <w:rPr>
          <w:rFonts w:ascii="Calibri Light" w:hAnsi="Calibri Light"/>
        </w:rPr>
        <w:t>the</w:t>
      </w:r>
      <w:r w:rsidRPr="006A4607">
        <w:rPr>
          <w:rFonts w:ascii="Calibri Light" w:hAnsi="Calibri Light"/>
        </w:rPr>
        <w:t xml:space="preserve"> Lead Beneficiaries / Beneficiaries which are not contracting authorities or contracting entities within the meaning of the Union legislation applicable to procurement procedures</w:t>
      </w:r>
      <w:r w:rsidR="007B2688">
        <w:rPr>
          <w:rFonts w:ascii="Calibri Light" w:hAnsi="Calibri Light"/>
        </w:rPr>
        <w:t>,</w:t>
      </w:r>
      <w:r w:rsidRPr="006A4607">
        <w:rPr>
          <w:rFonts w:ascii="Calibri Light" w:hAnsi="Calibri Light"/>
        </w:rPr>
        <w:t xml:space="preserve"> established in </w:t>
      </w:r>
      <w:r w:rsidR="004F5431">
        <w:rPr>
          <w:rFonts w:ascii="Calibri Light" w:hAnsi="Calibri Light"/>
        </w:rPr>
        <w:t>Romania</w:t>
      </w:r>
      <w:r w:rsidRPr="006A4607">
        <w:rPr>
          <w:rFonts w:ascii="Calibri Light" w:hAnsi="Calibri Light"/>
        </w:rPr>
        <w:t xml:space="preserve">, </w:t>
      </w:r>
      <w:r w:rsidR="007B2688">
        <w:rPr>
          <w:rFonts w:ascii="Calibri Light" w:hAnsi="Calibri Light"/>
        </w:rPr>
        <w:t xml:space="preserve">shall aply </w:t>
      </w:r>
      <w:r w:rsidRPr="006A4607">
        <w:rPr>
          <w:rFonts w:ascii="Calibri Light" w:hAnsi="Calibri Light"/>
        </w:rPr>
        <w:t xml:space="preserve">the provisions of the </w:t>
      </w:r>
      <w:r w:rsidR="005D6FD0" w:rsidRPr="00052B81">
        <w:rPr>
          <w:rFonts w:ascii="Calibri Light" w:hAnsi="Calibri Light"/>
        </w:rPr>
        <w:t>Procurement and grants</w:t>
      </w:r>
      <w:r w:rsidR="005D6FD0" w:rsidRPr="00052B81" w:rsidDel="005D6FD0">
        <w:rPr>
          <w:rFonts w:ascii="Calibri Light" w:hAnsi="Calibri Light"/>
        </w:rPr>
        <w:t xml:space="preserve"> </w:t>
      </w:r>
      <w:r w:rsidRPr="00052B81">
        <w:rPr>
          <w:rFonts w:ascii="Calibri Light" w:hAnsi="Calibri Light"/>
        </w:rPr>
        <w:t xml:space="preserve">for European Union external actions </w:t>
      </w:r>
      <w:r w:rsidRPr="006A4607">
        <w:rPr>
          <w:rFonts w:ascii="Calibri Light" w:hAnsi="Calibri Light"/>
        </w:rPr>
        <w:t>(PRAG)</w:t>
      </w:r>
      <w:r w:rsidR="007B2688">
        <w:rPr>
          <w:rFonts w:ascii="Calibri Light" w:hAnsi="Calibri Light"/>
        </w:rPr>
        <w:t>,</w:t>
      </w:r>
      <w:r w:rsidRPr="006A4607">
        <w:rPr>
          <w:rFonts w:ascii="Calibri Light" w:hAnsi="Calibri Light"/>
        </w:rPr>
        <w:t xml:space="preserve"> </w:t>
      </w:r>
      <w:r w:rsidR="007B2688" w:rsidRPr="006A4607">
        <w:rPr>
          <w:rFonts w:ascii="Calibri Light" w:hAnsi="Calibri Light"/>
        </w:rPr>
        <w:t>including</w:t>
      </w:r>
      <w:r w:rsidR="007B2688">
        <w:rPr>
          <w:rFonts w:ascii="Calibri Light" w:hAnsi="Calibri Light"/>
        </w:rPr>
        <w:t xml:space="preserve"> templates and details related to each</w:t>
      </w:r>
      <w:r w:rsidR="007B2688" w:rsidRPr="006A4607">
        <w:rPr>
          <w:rFonts w:ascii="Calibri Light" w:hAnsi="Calibri Light"/>
        </w:rPr>
        <w:t xml:space="preserve"> type of procedures </w:t>
      </w:r>
      <w:r w:rsidR="007B2688" w:rsidRPr="001F0B3F">
        <w:rPr>
          <w:rFonts w:ascii="Calibri Light" w:hAnsi="Calibri Light"/>
        </w:rPr>
        <w:t>(mainly PRAG chapters 2, 3, 4, 5 and 8</w:t>
      </w:r>
      <w:r w:rsidR="007B2688">
        <w:rPr>
          <w:rFonts w:ascii="Calibri Light" w:hAnsi="Calibri Light"/>
        </w:rPr>
        <w:t>)</w:t>
      </w:r>
      <w:r w:rsidR="00F0355A">
        <w:rPr>
          <w:rFonts w:ascii="Calibri Light" w:hAnsi="Calibri Light"/>
        </w:rPr>
        <w:t>,</w:t>
      </w:r>
      <w:r w:rsidR="007B2688">
        <w:rPr>
          <w:rFonts w:ascii="Calibri Light" w:hAnsi="Calibri Light"/>
        </w:rPr>
        <w:t xml:space="preserve"> </w:t>
      </w:r>
      <w:r w:rsidRPr="006A4607">
        <w:rPr>
          <w:rFonts w:ascii="Calibri Light" w:hAnsi="Calibri Light"/>
        </w:rPr>
        <w:t xml:space="preserve">in force at the moment of the launch of the </w:t>
      </w:r>
      <w:r w:rsidR="00E53735">
        <w:rPr>
          <w:rFonts w:ascii="Calibri Light" w:hAnsi="Calibri Light"/>
        </w:rPr>
        <w:t>call for proposals</w:t>
      </w:r>
      <w:r w:rsidR="007A4BD6">
        <w:rPr>
          <w:rFonts w:ascii="Calibri Light" w:hAnsi="Calibri Light"/>
        </w:rPr>
        <w:t xml:space="preserve">, available at </w:t>
      </w:r>
      <w:hyperlink r:id="rId12" w:history="1">
        <w:r w:rsidR="00F0355A" w:rsidRPr="00052B81">
          <w:t>http://ec.europa.eu/europeaid/prag/,</w:t>
        </w:r>
      </w:hyperlink>
      <w:r w:rsidR="00F0355A">
        <w:rPr>
          <w:rFonts w:ascii="Calibri Light" w:hAnsi="Calibri Light"/>
        </w:rPr>
        <w:t xml:space="preserve"> and </w:t>
      </w:r>
      <w:hyperlink r:id="rId13" w:history="1">
        <w:r w:rsidR="00F0355A" w:rsidRPr="00052B81">
          <w:t>http://ec.europa.eu/europeaid/prag/annexes.do</w:t>
        </w:r>
      </w:hyperlink>
      <w:r w:rsidR="00F0355A">
        <w:rPr>
          <w:rFonts w:ascii="Calibri Light" w:hAnsi="Calibri Light"/>
        </w:rPr>
        <w:t>, respectively</w:t>
      </w:r>
      <w:r w:rsidR="00DF55E3">
        <w:rPr>
          <w:rFonts w:ascii="Calibri Light" w:hAnsi="Calibri Light"/>
        </w:rPr>
        <w:t>.</w:t>
      </w:r>
      <w:r w:rsidR="006A64B5" w:rsidRPr="006A64B5">
        <w:rPr>
          <w:rFonts w:ascii="Calibri Light" w:hAnsi="Calibri Light"/>
        </w:rPr>
        <w:t xml:space="preserve"> </w:t>
      </w:r>
    </w:p>
    <w:p w:rsidR="00DF55E3" w:rsidRPr="006A4607" w:rsidRDefault="00DF55E3" w:rsidP="00721652">
      <w:pPr>
        <w:pStyle w:val="Default"/>
        <w:spacing w:before="60" w:after="60"/>
        <w:ind w:left="567"/>
        <w:jc w:val="both"/>
        <w:rPr>
          <w:rFonts w:ascii="Calibri Light" w:hAnsi="Calibri Light"/>
        </w:rPr>
      </w:pPr>
      <w:r>
        <w:rPr>
          <w:rFonts w:ascii="Calibri Light" w:hAnsi="Calibri Light"/>
        </w:rPr>
        <w:t>In all cases, the provisions regarding publication, forseen by</w:t>
      </w:r>
      <w:r w:rsidRPr="00DF55E3">
        <w:rPr>
          <w:rFonts w:ascii="Calibri Light" w:hAnsi="Calibri Light"/>
        </w:rPr>
        <w:t xml:space="preserve"> </w:t>
      </w:r>
      <w:r w:rsidRPr="006A64B5">
        <w:rPr>
          <w:rFonts w:ascii="Calibri Light" w:hAnsi="Calibri Light"/>
        </w:rPr>
        <w:t>Articles 53 to 55</w:t>
      </w:r>
      <w:r>
        <w:rPr>
          <w:rFonts w:ascii="Calibri Light" w:hAnsi="Calibri Light"/>
        </w:rPr>
        <w:t xml:space="preserve"> </w:t>
      </w:r>
      <w:r w:rsidRPr="00B67C51">
        <w:rPr>
          <w:rFonts w:ascii="Calibri Light" w:hAnsi="Calibri Light"/>
          <w:lang w:val="en-US"/>
        </w:rPr>
        <w:t xml:space="preserve">of </w:t>
      </w:r>
      <w:r w:rsidRPr="00BE4458">
        <w:rPr>
          <w:rFonts w:ascii="Calibri Light" w:hAnsi="Calibri Light"/>
          <w:lang w:val="en-US"/>
        </w:rPr>
        <w:t xml:space="preserve">the </w:t>
      </w:r>
      <w:r w:rsidRPr="00B67C51">
        <w:rPr>
          <w:rFonts w:ascii="Calibri Light" w:hAnsi="Calibri Light"/>
          <w:lang w:val="en-US"/>
        </w:rPr>
        <w:t xml:space="preserve">Commission Implementing </w:t>
      </w:r>
      <w:r>
        <w:rPr>
          <w:rFonts w:ascii="Calibri Light" w:hAnsi="Calibri Light"/>
          <w:lang w:val="en-US"/>
        </w:rPr>
        <w:t>Regulation no 897/2014,</w:t>
      </w:r>
      <w:r w:rsidRPr="006A64B5">
        <w:rPr>
          <w:rFonts w:ascii="Calibri Light" w:hAnsi="Calibri Light"/>
        </w:rPr>
        <w:t xml:space="preserve"> shall prevail</w:t>
      </w:r>
      <w:r w:rsidR="00A00C93">
        <w:rPr>
          <w:rFonts w:ascii="Calibri Light" w:hAnsi="Calibri Light"/>
        </w:rPr>
        <w:t>.</w:t>
      </w:r>
      <w:r w:rsidR="007B4B05">
        <w:rPr>
          <w:rFonts w:ascii="Calibri Light" w:hAnsi="Calibri Light"/>
        </w:rPr>
        <w:t xml:space="preserve"> In this respect, the Lead Beneficiary/Beneficiaries mentioned at paragraph 9.3 must submit the procurement notice </w:t>
      </w:r>
      <w:r w:rsidR="007B4B05" w:rsidRPr="007B4B05">
        <w:rPr>
          <w:rFonts w:ascii="Calibri Light" w:hAnsi="Calibri Light"/>
        </w:rPr>
        <w:t xml:space="preserve">for publication to the </w:t>
      </w:r>
      <w:r w:rsidR="007B4B05">
        <w:rPr>
          <w:rFonts w:ascii="Calibri Light" w:hAnsi="Calibri Light"/>
        </w:rPr>
        <w:t xml:space="preserve">Joint Technical Secretariat </w:t>
      </w:r>
      <w:r w:rsidR="007B4B05" w:rsidRPr="007B4B05">
        <w:rPr>
          <w:rFonts w:ascii="Calibri Light" w:hAnsi="Calibri Light"/>
        </w:rPr>
        <w:t>in electronic form at least 15 days before the intended date of publication</w:t>
      </w:r>
      <w:r w:rsidR="00342213">
        <w:rPr>
          <w:rFonts w:ascii="Calibri Light" w:hAnsi="Calibri Light"/>
        </w:rPr>
        <w:t xml:space="preserve"> and must </w:t>
      </w:r>
      <w:r w:rsidR="00342213" w:rsidRPr="00342213">
        <w:rPr>
          <w:rFonts w:ascii="Calibri Light" w:hAnsi="Calibri Light"/>
        </w:rPr>
        <w:t xml:space="preserve">arrange simultaneous publication </w:t>
      </w:r>
      <w:r w:rsidR="00342213">
        <w:rPr>
          <w:rFonts w:ascii="Calibri Light" w:hAnsi="Calibri Light"/>
        </w:rPr>
        <w:t>of identical procurement notices in</w:t>
      </w:r>
      <w:r w:rsidR="00342213" w:rsidRPr="00342213">
        <w:rPr>
          <w:rFonts w:ascii="Calibri Light" w:hAnsi="Calibri Light"/>
        </w:rPr>
        <w:t xml:space="preserve"> any other appropriate media directly.</w:t>
      </w:r>
      <w:r w:rsidR="00342213" w:rsidRPr="00342213">
        <w:t xml:space="preserve"> </w:t>
      </w:r>
    </w:p>
    <w:p w:rsidR="00977D58" w:rsidRPr="00B67C51" w:rsidRDefault="00977D58" w:rsidP="00B67C51">
      <w:pPr>
        <w:pStyle w:val="ListParagraph"/>
        <w:numPr>
          <w:ilvl w:val="0"/>
          <w:numId w:val="5"/>
        </w:numPr>
        <w:autoSpaceDE w:val="0"/>
        <w:autoSpaceDN w:val="0"/>
        <w:adjustRightInd w:val="0"/>
        <w:spacing w:before="60" w:after="60"/>
        <w:ind w:left="567" w:hanging="567"/>
        <w:contextualSpacing w:val="0"/>
        <w:jc w:val="both"/>
        <w:rPr>
          <w:rFonts w:ascii="Calibri Light" w:hAnsi="Calibri Light"/>
          <w:szCs w:val="24"/>
          <w:lang w:val="en-US"/>
        </w:rPr>
      </w:pPr>
      <w:r w:rsidRPr="00B67C51">
        <w:rPr>
          <w:rFonts w:ascii="Calibri Light" w:hAnsi="Calibri Light"/>
          <w:szCs w:val="24"/>
          <w:lang w:val="en-US"/>
        </w:rPr>
        <w:t xml:space="preserve">In all cases, the rules on nationality and origin set out in Articles 8 and 9 of Regulation (EU) no.236/2014 </w:t>
      </w:r>
      <w:r w:rsidR="004F5431">
        <w:rPr>
          <w:rFonts w:ascii="Calibri Light" w:hAnsi="Calibri Light"/>
          <w:szCs w:val="24"/>
          <w:lang w:val="en-US"/>
        </w:rPr>
        <w:t xml:space="preserve">including all subsequent modifications and additons </w:t>
      </w:r>
      <w:r w:rsidRPr="00B67C51">
        <w:rPr>
          <w:rFonts w:ascii="Calibri Light" w:hAnsi="Calibri Light"/>
          <w:szCs w:val="24"/>
          <w:lang w:val="en-US"/>
        </w:rPr>
        <w:t>shall apply.</w:t>
      </w:r>
    </w:p>
    <w:p w:rsidR="005F27B4" w:rsidRPr="00437E23" w:rsidRDefault="005F27B4" w:rsidP="003E59C3">
      <w:pPr>
        <w:pStyle w:val="ListParagraph"/>
        <w:numPr>
          <w:ilvl w:val="0"/>
          <w:numId w:val="5"/>
        </w:numPr>
        <w:autoSpaceDE w:val="0"/>
        <w:autoSpaceDN w:val="0"/>
        <w:adjustRightInd w:val="0"/>
        <w:spacing w:before="60" w:after="60"/>
        <w:ind w:left="567" w:hanging="567"/>
        <w:contextualSpacing w:val="0"/>
        <w:jc w:val="both"/>
        <w:rPr>
          <w:rFonts w:ascii="Calibri Light" w:hAnsi="Calibri Light"/>
          <w:szCs w:val="24"/>
          <w:lang w:val="en-US"/>
        </w:rPr>
      </w:pPr>
      <w:r w:rsidRPr="00437E23">
        <w:rPr>
          <w:rFonts w:ascii="Calibri Light" w:hAnsi="Calibri Light"/>
          <w:szCs w:val="24"/>
          <w:lang w:val="en-US"/>
        </w:rPr>
        <w:t>The Lead Beneficiaries and the Beneficiaries shall ensure that the conditions applicable to them under Articles 7, 10, 11, 13, 14, 20 and 21 of this Contract are also applicable to contractors awarded a procurement contract.</w:t>
      </w:r>
    </w:p>
    <w:p w:rsidR="00FF784C" w:rsidRDefault="00FF784C" w:rsidP="00A42973">
      <w:pPr>
        <w:spacing w:before="60" w:after="60"/>
        <w:ind w:left="567" w:hanging="567"/>
        <w:jc w:val="both"/>
        <w:rPr>
          <w:rFonts w:ascii="Calibri Light" w:hAnsi="Calibri Light"/>
          <w:b/>
          <w:sz w:val="28"/>
          <w:szCs w:val="28"/>
          <w:lang w:val="en-US"/>
        </w:rPr>
      </w:pPr>
    </w:p>
    <w:p w:rsidR="005F27B4" w:rsidRPr="00437E23" w:rsidRDefault="005F27B4" w:rsidP="00A42973">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Article 10 – Visibility</w:t>
      </w:r>
      <w:r w:rsidR="00EA3303" w:rsidRPr="00437E23">
        <w:rPr>
          <w:rFonts w:ascii="Calibri Light" w:hAnsi="Calibri Light"/>
          <w:b/>
          <w:sz w:val="28"/>
          <w:szCs w:val="28"/>
          <w:lang w:val="en-US"/>
        </w:rPr>
        <w:t xml:space="preserve"> and transp</w:t>
      </w:r>
      <w:r w:rsidR="00AE497A">
        <w:rPr>
          <w:rFonts w:ascii="Calibri Light" w:hAnsi="Calibri Light"/>
          <w:b/>
          <w:sz w:val="28"/>
          <w:szCs w:val="28"/>
          <w:lang w:val="en-US"/>
        </w:rPr>
        <w:t>a</w:t>
      </w:r>
      <w:r w:rsidR="00EA3303" w:rsidRPr="00437E23">
        <w:rPr>
          <w:rFonts w:ascii="Calibri Light" w:hAnsi="Calibri Light"/>
          <w:b/>
          <w:sz w:val="28"/>
          <w:szCs w:val="28"/>
          <w:lang w:val="en-US"/>
        </w:rPr>
        <w:t>r</w:t>
      </w:r>
      <w:r w:rsidR="00AE497A">
        <w:rPr>
          <w:rFonts w:ascii="Calibri Light" w:hAnsi="Calibri Light"/>
          <w:b/>
          <w:sz w:val="28"/>
          <w:szCs w:val="28"/>
          <w:lang w:val="en-US"/>
        </w:rPr>
        <w:t>e</w:t>
      </w:r>
      <w:r w:rsidR="00EA3303" w:rsidRPr="00437E23">
        <w:rPr>
          <w:rFonts w:ascii="Calibri Light" w:hAnsi="Calibri Light"/>
          <w:b/>
          <w:sz w:val="28"/>
          <w:szCs w:val="28"/>
          <w:lang w:val="en-US"/>
        </w:rPr>
        <w:t>ncy</w:t>
      </w:r>
    </w:p>
    <w:p w:rsidR="005F27B4" w:rsidRPr="00437E23" w:rsidRDefault="005F27B4" w:rsidP="003E59C3">
      <w:pPr>
        <w:pStyle w:val="ListParagraph"/>
        <w:numPr>
          <w:ilvl w:val="0"/>
          <w:numId w:val="6"/>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The Lead Beneficiary and the Beneficiaries must take all necessary steps to publicise the fact that the European Union has financed or co-financed the project</w:t>
      </w:r>
      <w:r w:rsidR="00172734">
        <w:rPr>
          <w:rFonts w:ascii="Calibri Light" w:hAnsi="Calibri Light"/>
          <w:szCs w:val="24"/>
          <w:lang w:val="en-GB"/>
        </w:rPr>
        <w:t xml:space="preserve"> through the European Neighbourhood Instrument</w:t>
      </w:r>
      <w:r w:rsidRPr="00437E23">
        <w:rPr>
          <w:rFonts w:ascii="Calibri Light" w:hAnsi="Calibri Light"/>
          <w:szCs w:val="24"/>
          <w:lang w:val="en-GB"/>
        </w:rPr>
        <w:t xml:space="preserve">. Such measures must comply with the Communication and Visibility Manual for the </w:t>
      </w:r>
      <w:r w:rsidRPr="00BF272B">
        <w:rPr>
          <w:rFonts w:ascii="Calibri Light" w:hAnsi="Calibri Light"/>
          <w:szCs w:val="24"/>
          <w:lang w:val="en-GB"/>
        </w:rPr>
        <w:t xml:space="preserve">Joint Operational Programme Romania </w:t>
      </w:r>
      <w:r w:rsidR="00474BBD" w:rsidRPr="00BF272B">
        <w:rPr>
          <w:rFonts w:ascii="Calibri Light" w:hAnsi="Calibri Light"/>
          <w:szCs w:val="24"/>
          <w:lang w:val="en-GB"/>
        </w:rPr>
        <w:t xml:space="preserve">– </w:t>
      </w:r>
      <w:r w:rsidR="00503773">
        <w:rPr>
          <w:rFonts w:ascii="Calibri Light" w:hAnsi="Calibri Light"/>
          <w:szCs w:val="24"/>
          <w:lang w:val="en-GB"/>
        </w:rPr>
        <w:t xml:space="preserve">Republic of Moldova </w:t>
      </w:r>
      <w:r w:rsidRPr="00BF272B">
        <w:rPr>
          <w:rFonts w:ascii="Calibri Light" w:hAnsi="Calibri Light"/>
          <w:szCs w:val="24"/>
          <w:lang w:val="en-GB"/>
        </w:rPr>
        <w:t>2014-2020.</w:t>
      </w:r>
      <w:r w:rsidR="007F180A">
        <w:rPr>
          <w:rFonts w:ascii="Calibri Light" w:hAnsi="Calibri Light"/>
          <w:szCs w:val="24"/>
          <w:lang w:val="en-GB"/>
        </w:rPr>
        <w:t xml:space="preserve"> </w:t>
      </w:r>
    </w:p>
    <w:p w:rsidR="005F27B4" w:rsidRPr="00437E23" w:rsidRDefault="005F27B4" w:rsidP="003E59C3">
      <w:pPr>
        <w:pStyle w:val="ListParagraph"/>
        <w:numPr>
          <w:ilvl w:val="0"/>
          <w:numId w:val="6"/>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 xml:space="preserve">In particular, the Lead Beneficiary and the Beneficiaries shall mention the project and the </w:t>
      </w:r>
      <w:r w:rsidR="00474BBD">
        <w:rPr>
          <w:rFonts w:ascii="Calibri Light" w:hAnsi="Calibri Light"/>
          <w:szCs w:val="24"/>
          <w:lang w:val="en-GB"/>
        </w:rPr>
        <w:t>ENI - EU</w:t>
      </w:r>
      <w:r w:rsidRPr="00437E23">
        <w:rPr>
          <w:rFonts w:ascii="Calibri Light" w:hAnsi="Calibri Light"/>
          <w:szCs w:val="24"/>
          <w:lang w:val="en-GB"/>
        </w:rPr>
        <w:t xml:space="preserve">'s financial contribution in information </w:t>
      </w:r>
      <w:r w:rsidR="00344799">
        <w:rPr>
          <w:rFonts w:ascii="Calibri Light" w:hAnsi="Calibri Light"/>
          <w:szCs w:val="24"/>
          <w:lang w:val="en-GB"/>
        </w:rPr>
        <w:t xml:space="preserve">or materials </w:t>
      </w:r>
      <w:r w:rsidRPr="00437E23">
        <w:rPr>
          <w:rFonts w:ascii="Calibri Light" w:hAnsi="Calibri Light"/>
          <w:szCs w:val="24"/>
          <w:lang w:val="en-GB"/>
        </w:rPr>
        <w:t xml:space="preserve">given to the </w:t>
      </w:r>
      <w:r w:rsidR="00474BBD">
        <w:rPr>
          <w:rFonts w:ascii="Calibri Light" w:hAnsi="Calibri Light"/>
          <w:szCs w:val="24"/>
          <w:lang w:val="en-GB"/>
        </w:rPr>
        <w:t>target groups, final beneficiaries, stakeholders, the general public</w:t>
      </w:r>
      <w:r w:rsidRPr="00437E23">
        <w:rPr>
          <w:rFonts w:ascii="Calibri Light" w:hAnsi="Calibri Light"/>
          <w:szCs w:val="24"/>
          <w:lang w:val="en-GB"/>
        </w:rPr>
        <w:t xml:space="preserve">, in their internal and annual reports, and in any dealings with the media. They shall display the EU </w:t>
      </w:r>
      <w:r w:rsidR="00650864">
        <w:rPr>
          <w:rFonts w:ascii="Calibri Light" w:hAnsi="Calibri Light"/>
          <w:szCs w:val="24"/>
          <w:lang w:val="en-GB"/>
        </w:rPr>
        <w:t xml:space="preserve">flag and the Programme </w:t>
      </w:r>
      <w:r w:rsidRPr="00437E23">
        <w:rPr>
          <w:rFonts w:ascii="Calibri Light" w:hAnsi="Calibri Light"/>
          <w:szCs w:val="24"/>
          <w:lang w:val="en-GB"/>
        </w:rPr>
        <w:t>logo wherever appropriate.</w:t>
      </w:r>
    </w:p>
    <w:p w:rsidR="005F27B4" w:rsidRPr="00437E23" w:rsidRDefault="005F27B4" w:rsidP="003E59C3">
      <w:pPr>
        <w:pStyle w:val="ListParagraph"/>
        <w:numPr>
          <w:ilvl w:val="0"/>
          <w:numId w:val="6"/>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 xml:space="preserve">Any </w:t>
      </w:r>
      <w:r w:rsidR="00474BBD">
        <w:rPr>
          <w:rFonts w:ascii="Calibri Light" w:hAnsi="Calibri Light"/>
          <w:szCs w:val="24"/>
          <w:lang w:val="en-GB"/>
        </w:rPr>
        <w:t>written material</w:t>
      </w:r>
      <w:r w:rsidR="00474BBD" w:rsidRPr="00437E23">
        <w:rPr>
          <w:rFonts w:ascii="Calibri Light" w:hAnsi="Calibri Light"/>
          <w:szCs w:val="24"/>
          <w:lang w:val="en-GB"/>
        </w:rPr>
        <w:t xml:space="preserve"> </w:t>
      </w:r>
      <w:r w:rsidRPr="00437E23">
        <w:rPr>
          <w:rFonts w:ascii="Calibri Light" w:hAnsi="Calibri Light"/>
          <w:szCs w:val="24"/>
          <w:lang w:val="en-GB"/>
        </w:rPr>
        <w:t xml:space="preserve">or publication </w:t>
      </w:r>
      <w:r w:rsidR="00BF272B">
        <w:rPr>
          <w:rFonts w:ascii="Calibri Light" w:hAnsi="Calibri Light"/>
          <w:szCs w:val="24"/>
          <w:lang w:val="en-GB"/>
        </w:rPr>
        <w:t>of</w:t>
      </w:r>
      <w:r w:rsidRPr="00437E23">
        <w:rPr>
          <w:rFonts w:ascii="Calibri Light" w:hAnsi="Calibri Light"/>
          <w:szCs w:val="24"/>
          <w:lang w:val="en-GB"/>
        </w:rPr>
        <w:t xml:space="preserve"> the Lead Beneficiary and the Beneficiaries concerning the project, including those </w:t>
      </w:r>
      <w:r w:rsidR="00474BBD">
        <w:rPr>
          <w:rFonts w:ascii="Calibri Light" w:hAnsi="Calibri Light"/>
          <w:szCs w:val="24"/>
          <w:lang w:val="en-GB"/>
        </w:rPr>
        <w:t>used/ distributed</w:t>
      </w:r>
      <w:r w:rsidRPr="00437E23">
        <w:rPr>
          <w:rFonts w:ascii="Calibri Light" w:hAnsi="Calibri Light"/>
          <w:szCs w:val="24"/>
          <w:lang w:val="en-GB"/>
        </w:rPr>
        <w:t xml:space="preserve"> </w:t>
      </w:r>
      <w:r w:rsidR="00474BBD">
        <w:rPr>
          <w:rFonts w:ascii="Calibri Light" w:hAnsi="Calibri Light"/>
          <w:szCs w:val="24"/>
          <w:lang w:val="en-GB"/>
        </w:rPr>
        <w:t xml:space="preserve">during project meetings and events </w:t>
      </w:r>
      <w:r w:rsidRPr="00437E23">
        <w:rPr>
          <w:rFonts w:ascii="Calibri Light" w:hAnsi="Calibri Light"/>
          <w:szCs w:val="24"/>
          <w:lang w:val="en-GB"/>
        </w:rPr>
        <w:t xml:space="preserve">must specify that the project has received </w:t>
      </w:r>
      <w:r w:rsidR="00474BBD">
        <w:rPr>
          <w:rFonts w:ascii="Calibri Light" w:hAnsi="Calibri Light"/>
          <w:szCs w:val="24"/>
          <w:lang w:val="en-GB"/>
        </w:rPr>
        <w:t>ENI</w:t>
      </w:r>
      <w:r w:rsidR="00344799">
        <w:rPr>
          <w:rFonts w:ascii="Calibri Light" w:hAnsi="Calibri Light"/>
          <w:szCs w:val="24"/>
          <w:lang w:val="en-GB"/>
        </w:rPr>
        <w:t>/</w:t>
      </w:r>
      <w:r w:rsidRPr="00437E23">
        <w:rPr>
          <w:rFonts w:ascii="Calibri Light" w:hAnsi="Calibri Light"/>
          <w:szCs w:val="24"/>
          <w:lang w:val="en-GB"/>
        </w:rPr>
        <w:t>EU funding. Any publication by the Lead Beneficiary and the Beneficiaries, in whatever form and by whatever medium, including the internet, must include the following statement: “This document has been produced with the financial assistance of the European Union. The contents of this document are the sole responsibility of &lt; Lead Beneficiary’s/Beneficiaries’ name &gt; and can under no circumstances be regarded as reflecting the position of the European Union</w:t>
      </w:r>
      <w:r w:rsidR="004F5431">
        <w:rPr>
          <w:rFonts w:ascii="Calibri Light" w:hAnsi="Calibri Light"/>
          <w:szCs w:val="24"/>
          <w:lang w:val="en-GB"/>
        </w:rPr>
        <w:t xml:space="preserve"> or the </w:t>
      </w:r>
      <w:r w:rsidR="004F5431" w:rsidRPr="004F5431">
        <w:rPr>
          <w:rFonts w:ascii="Calibri Light" w:hAnsi="Calibri Light"/>
          <w:szCs w:val="24"/>
          <w:lang w:val="en-GB"/>
        </w:rPr>
        <w:t>Joint Operational Programme Romania – Republic of Moldova 2014-2020</w:t>
      </w:r>
      <w:r w:rsidRPr="00437E23">
        <w:rPr>
          <w:rFonts w:ascii="Calibri Light" w:hAnsi="Calibri Light"/>
          <w:szCs w:val="24"/>
          <w:lang w:val="en-GB"/>
        </w:rPr>
        <w:t>.”</w:t>
      </w:r>
    </w:p>
    <w:p w:rsidR="005F27B4" w:rsidRPr="00437E23" w:rsidRDefault="005F27B4" w:rsidP="003E59C3">
      <w:pPr>
        <w:pStyle w:val="ListParagraph"/>
        <w:numPr>
          <w:ilvl w:val="0"/>
          <w:numId w:val="6"/>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The Lead Beneficiary and the Beneficiaries shall publish the information on the project and the produced outputs and results, where available, on their</w:t>
      </w:r>
      <w:r w:rsidR="00344799">
        <w:rPr>
          <w:rFonts w:ascii="Calibri Light" w:hAnsi="Calibri Light"/>
          <w:szCs w:val="24"/>
          <w:lang w:val="en-GB"/>
        </w:rPr>
        <w:t>’s</w:t>
      </w:r>
      <w:r w:rsidRPr="00437E23">
        <w:rPr>
          <w:rFonts w:ascii="Calibri Light" w:hAnsi="Calibri Light"/>
          <w:szCs w:val="24"/>
          <w:lang w:val="en-GB"/>
        </w:rPr>
        <w:t xml:space="preserve"> and/or project’s website.</w:t>
      </w:r>
    </w:p>
    <w:p w:rsidR="00FF784C" w:rsidRPr="00BF272B" w:rsidRDefault="005F27B4" w:rsidP="003E59C3">
      <w:pPr>
        <w:pStyle w:val="ListParagraph"/>
        <w:numPr>
          <w:ilvl w:val="0"/>
          <w:numId w:val="6"/>
        </w:numPr>
        <w:autoSpaceDE w:val="0"/>
        <w:autoSpaceDN w:val="0"/>
        <w:adjustRightInd w:val="0"/>
        <w:spacing w:before="60" w:after="60"/>
        <w:ind w:left="567" w:hanging="567"/>
        <w:contextualSpacing w:val="0"/>
        <w:jc w:val="both"/>
        <w:rPr>
          <w:rFonts w:ascii="Calibri Light" w:hAnsi="Calibri Light"/>
          <w:szCs w:val="24"/>
          <w:lang w:val="en-GB"/>
        </w:rPr>
      </w:pPr>
      <w:r w:rsidRPr="00BF06D1">
        <w:rPr>
          <w:rFonts w:ascii="Calibri Light" w:hAnsi="Calibri Light"/>
          <w:szCs w:val="24"/>
          <w:lang w:val="en-GB"/>
        </w:rPr>
        <w:t xml:space="preserve">The Lead Beneficiary and the Beneficiaries </w:t>
      </w:r>
      <w:r w:rsidR="00EA3303" w:rsidRPr="00BF06D1">
        <w:rPr>
          <w:rFonts w:ascii="Calibri Light" w:hAnsi="Calibri Light"/>
          <w:szCs w:val="24"/>
          <w:lang w:val="en-GB"/>
        </w:rPr>
        <w:t xml:space="preserve">shall make public upon request and </w:t>
      </w:r>
      <w:r w:rsidRPr="00BF06D1">
        <w:rPr>
          <w:rFonts w:ascii="Calibri Light" w:hAnsi="Calibri Light"/>
          <w:szCs w:val="24"/>
          <w:lang w:val="en-GB"/>
        </w:rPr>
        <w:t xml:space="preserve">authorise the MA and the European Commission to </w:t>
      </w:r>
      <w:r w:rsidR="00EA3303" w:rsidRPr="00BF06D1">
        <w:rPr>
          <w:rFonts w:ascii="Calibri Light" w:hAnsi="Calibri Light"/>
          <w:szCs w:val="24"/>
          <w:lang w:val="en-GB"/>
        </w:rPr>
        <w:t xml:space="preserve">make public and/or </w:t>
      </w:r>
      <w:r w:rsidRPr="00BF06D1">
        <w:rPr>
          <w:rFonts w:ascii="Calibri Light" w:hAnsi="Calibri Light"/>
          <w:szCs w:val="24"/>
          <w:lang w:val="en-GB"/>
        </w:rPr>
        <w:t xml:space="preserve">publish </w:t>
      </w:r>
      <w:r w:rsidR="0064679F" w:rsidRPr="00BF06D1">
        <w:rPr>
          <w:rFonts w:ascii="Calibri Light" w:hAnsi="Calibri Light"/>
          <w:szCs w:val="24"/>
          <w:lang w:val="en-GB"/>
        </w:rPr>
        <w:t xml:space="preserve">at least, but not limited at, </w:t>
      </w:r>
      <w:r w:rsidRPr="00BF06D1">
        <w:rPr>
          <w:rFonts w:ascii="Calibri Light" w:hAnsi="Calibri Light"/>
          <w:szCs w:val="24"/>
          <w:lang w:val="en-GB"/>
        </w:rPr>
        <w:t>their name and address, nationality, project name, project summary, the grant</w:t>
      </w:r>
      <w:r w:rsidR="00474BBD" w:rsidRPr="00BF06D1">
        <w:rPr>
          <w:rFonts w:ascii="Calibri Light" w:hAnsi="Calibri Light"/>
          <w:szCs w:val="24"/>
          <w:lang w:val="en-GB"/>
        </w:rPr>
        <w:t xml:space="preserve"> received</w:t>
      </w:r>
      <w:r w:rsidRPr="00BF06D1">
        <w:rPr>
          <w:rFonts w:ascii="Calibri Light" w:hAnsi="Calibri Light"/>
          <w:szCs w:val="24"/>
          <w:lang w:val="en-GB"/>
        </w:rPr>
        <w:t>, duration</w:t>
      </w:r>
      <w:r w:rsidR="004333CC" w:rsidRPr="00BF06D1">
        <w:rPr>
          <w:rFonts w:ascii="Calibri Light" w:hAnsi="Calibri Light"/>
          <w:szCs w:val="24"/>
          <w:lang w:val="en-GB"/>
        </w:rPr>
        <w:t>,</w:t>
      </w:r>
      <w:r w:rsidRPr="00BF06D1">
        <w:rPr>
          <w:rFonts w:ascii="Calibri Light" w:hAnsi="Calibri Light"/>
          <w:szCs w:val="24"/>
          <w:lang w:val="en-GB"/>
        </w:rPr>
        <w:t xml:space="preserve"> geographical coverage, the total eligible expenditure</w:t>
      </w:r>
      <w:r w:rsidR="004333CC" w:rsidRPr="00BF06D1">
        <w:rPr>
          <w:rFonts w:ascii="Calibri Light" w:hAnsi="Calibri Light"/>
          <w:szCs w:val="24"/>
          <w:lang w:val="en-GB"/>
        </w:rPr>
        <w:t xml:space="preserve"> and</w:t>
      </w:r>
      <w:r w:rsidRPr="00BF06D1">
        <w:rPr>
          <w:rFonts w:ascii="Calibri Light" w:hAnsi="Calibri Light"/>
          <w:szCs w:val="24"/>
          <w:lang w:val="en-GB"/>
        </w:rPr>
        <w:t xml:space="preserve"> the maximum amount of the grant and rate of funding of the project's costs, as laid down in the Article 3.2</w:t>
      </w:r>
    </w:p>
    <w:p w:rsidR="002E290C" w:rsidRDefault="002E290C" w:rsidP="00721652">
      <w:pPr>
        <w:spacing w:before="60" w:after="60"/>
        <w:ind w:left="567" w:hanging="567"/>
        <w:jc w:val="both"/>
        <w:rPr>
          <w:rFonts w:ascii="Calibri Light" w:hAnsi="Calibri Light"/>
          <w:b/>
          <w:sz w:val="28"/>
          <w:szCs w:val="28"/>
          <w:lang w:val="en-US"/>
        </w:rPr>
      </w:pPr>
    </w:p>
    <w:p w:rsidR="005F27B4" w:rsidRPr="00437E23" w:rsidRDefault="005F27B4" w:rsidP="0072165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Article 11 - Accounts and technical and financial checks</w:t>
      </w:r>
    </w:p>
    <w:p w:rsidR="00D203FD" w:rsidRPr="002E290C" w:rsidRDefault="005F27B4" w:rsidP="003E59C3">
      <w:pPr>
        <w:pStyle w:val="ListParagraph"/>
        <w:numPr>
          <w:ilvl w:val="0"/>
          <w:numId w:val="7"/>
        </w:numPr>
        <w:autoSpaceDE w:val="0"/>
        <w:autoSpaceDN w:val="0"/>
        <w:adjustRightInd w:val="0"/>
        <w:spacing w:before="60" w:after="60"/>
        <w:ind w:left="567" w:hanging="567"/>
        <w:jc w:val="both"/>
        <w:rPr>
          <w:rFonts w:ascii="Calibri Light" w:hAnsi="Calibri Light"/>
          <w:b/>
          <w:bCs/>
          <w:szCs w:val="24"/>
          <w:lang w:val="en-GB"/>
        </w:rPr>
      </w:pPr>
      <w:r w:rsidRPr="00437E23">
        <w:rPr>
          <w:rFonts w:ascii="Calibri Light" w:hAnsi="Calibri Light"/>
          <w:szCs w:val="24"/>
          <w:lang w:val="en-GB"/>
        </w:rPr>
        <w:t xml:space="preserve">The </w:t>
      </w:r>
      <w:r w:rsidR="00CE1458">
        <w:rPr>
          <w:rFonts w:ascii="Calibri Light" w:hAnsi="Calibri Light"/>
          <w:szCs w:val="24"/>
          <w:lang w:val="en-GB"/>
        </w:rPr>
        <w:t>MA</w:t>
      </w:r>
      <w:r w:rsidRPr="00437E23">
        <w:rPr>
          <w:rFonts w:ascii="Calibri Light" w:hAnsi="Calibri Light"/>
          <w:szCs w:val="24"/>
          <w:lang w:val="en-GB"/>
        </w:rPr>
        <w:t>/</w:t>
      </w:r>
      <w:r w:rsidR="00CE1458">
        <w:rPr>
          <w:rFonts w:ascii="Calibri Light" w:hAnsi="Calibri Light"/>
          <w:szCs w:val="24"/>
          <w:lang w:val="en-GB"/>
        </w:rPr>
        <w:t>JTS</w:t>
      </w:r>
      <w:r w:rsidRPr="00437E23">
        <w:rPr>
          <w:rFonts w:ascii="Calibri Light" w:hAnsi="Calibri Light"/>
          <w:szCs w:val="24"/>
          <w:lang w:val="en-GB"/>
        </w:rPr>
        <w:t xml:space="preserve"> reserve the right to check, at any time, the conformity of the Programme funds' commitment and disbursement with the rules. In particular, MA and/or JTS verifies that services, supplies or works have been performed, delivered and/or installed and whether expenditure declared by the Lead Beneficiary and the Beneficiaries has been paid </w:t>
      </w:r>
      <w:r w:rsidR="008E5296">
        <w:rPr>
          <w:rFonts w:ascii="Calibri Light" w:hAnsi="Calibri Light"/>
          <w:szCs w:val="24"/>
          <w:lang w:val="en-GB"/>
        </w:rPr>
        <w:t>according to the</w:t>
      </w:r>
      <w:r w:rsidRPr="00437E23">
        <w:rPr>
          <w:rFonts w:ascii="Calibri Light" w:hAnsi="Calibri Light"/>
          <w:szCs w:val="24"/>
          <w:lang w:val="en-GB"/>
        </w:rPr>
        <w:t xml:space="preserve"> applicable law, Programme rules and </w:t>
      </w:r>
      <w:r w:rsidR="008E5296">
        <w:rPr>
          <w:rFonts w:ascii="Calibri Light" w:hAnsi="Calibri Light"/>
          <w:szCs w:val="24"/>
          <w:lang w:val="en-GB"/>
        </w:rPr>
        <w:t>Contract provisions</w:t>
      </w:r>
      <w:r w:rsidRPr="00437E23">
        <w:rPr>
          <w:rStyle w:val="CommentReference"/>
          <w:rFonts w:ascii="Calibri Light" w:hAnsi="Calibri Light"/>
          <w:sz w:val="24"/>
          <w:szCs w:val="24"/>
          <w:lang w:val="en-GB"/>
        </w:rPr>
        <w:t>. Verifications</w:t>
      </w:r>
      <w:r w:rsidRPr="00437E23">
        <w:rPr>
          <w:rFonts w:ascii="Calibri Light" w:hAnsi="Calibri Light"/>
          <w:szCs w:val="24"/>
          <w:lang w:val="en-US"/>
        </w:rPr>
        <w:t xml:space="preserve"> </w:t>
      </w:r>
      <w:r w:rsidRPr="00437E23">
        <w:rPr>
          <w:rStyle w:val="CommentReference"/>
          <w:rFonts w:ascii="Calibri Light" w:hAnsi="Calibri Light"/>
          <w:sz w:val="24"/>
          <w:szCs w:val="24"/>
          <w:lang w:val="en-GB"/>
        </w:rPr>
        <w:t>shall include administrative verifications for each payment request</w:t>
      </w:r>
      <w:r w:rsidR="00650864">
        <w:rPr>
          <w:rStyle w:val="CommentReference"/>
          <w:rFonts w:ascii="Calibri Light" w:hAnsi="Calibri Light"/>
          <w:sz w:val="24"/>
          <w:szCs w:val="24"/>
          <w:lang w:val="en-GB"/>
        </w:rPr>
        <w:t>ed</w:t>
      </w:r>
      <w:r w:rsidRPr="00437E23">
        <w:rPr>
          <w:rStyle w:val="CommentReference"/>
          <w:rFonts w:ascii="Calibri Light" w:hAnsi="Calibri Light"/>
          <w:sz w:val="24"/>
          <w:szCs w:val="24"/>
          <w:lang w:val="en-GB"/>
        </w:rPr>
        <w:t xml:space="preserve"> by </w:t>
      </w:r>
      <w:r w:rsidR="00650864">
        <w:rPr>
          <w:rStyle w:val="CommentReference"/>
          <w:rFonts w:ascii="Calibri Light" w:hAnsi="Calibri Light"/>
          <w:sz w:val="24"/>
          <w:szCs w:val="24"/>
          <w:lang w:val="en-GB"/>
        </w:rPr>
        <w:t xml:space="preserve">the Lead Beneficiary </w:t>
      </w:r>
      <w:r w:rsidRPr="00437E23">
        <w:rPr>
          <w:rStyle w:val="CommentReference"/>
          <w:rFonts w:ascii="Calibri Light" w:hAnsi="Calibri Light"/>
          <w:sz w:val="24"/>
          <w:szCs w:val="24"/>
          <w:lang w:val="en-GB"/>
        </w:rPr>
        <w:t>and</w:t>
      </w:r>
      <w:r w:rsidRPr="00437E23">
        <w:rPr>
          <w:rFonts w:ascii="Calibri Light" w:hAnsi="Calibri Light"/>
          <w:szCs w:val="24"/>
          <w:lang w:val="en-US"/>
        </w:rPr>
        <w:t xml:space="preserve"> </w:t>
      </w:r>
      <w:r w:rsidRPr="00437E23">
        <w:rPr>
          <w:rStyle w:val="CommentReference"/>
          <w:rFonts w:ascii="Calibri Light" w:hAnsi="Calibri Light"/>
          <w:sz w:val="24"/>
          <w:szCs w:val="24"/>
          <w:lang w:val="en-GB"/>
        </w:rPr>
        <w:t>on-the-spot project verifications.</w:t>
      </w:r>
    </w:p>
    <w:p w:rsidR="005F27B4" w:rsidRPr="00437E23" w:rsidRDefault="005F27B4" w:rsidP="0072165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Accounts</w:t>
      </w:r>
    </w:p>
    <w:p w:rsidR="005F27B4" w:rsidRPr="00BF272B" w:rsidRDefault="005F27B4" w:rsidP="00E276F7">
      <w:pPr>
        <w:pStyle w:val="ListParagraph"/>
        <w:numPr>
          <w:ilvl w:val="0"/>
          <w:numId w:val="7"/>
        </w:numPr>
        <w:autoSpaceDE w:val="0"/>
        <w:autoSpaceDN w:val="0"/>
        <w:adjustRightInd w:val="0"/>
        <w:spacing w:before="60" w:after="60"/>
        <w:ind w:left="567" w:hanging="567"/>
        <w:jc w:val="both"/>
        <w:rPr>
          <w:rFonts w:ascii="Calibri Light" w:hAnsi="Calibri Light"/>
          <w:bCs/>
          <w:szCs w:val="24"/>
          <w:lang w:val="en-GB"/>
        </w:rPr>
      </w:pPr>
      <w:r w:rsidRPr="00BF272B">
        <w:rPr>
          <w:rFonts w:ascii="Calibri Light" w:hAnsi="Calibri Light"/>
          <w:bCs/>
          <w:szCs w:val="24"/>
          <w:lang w:val="en-GB"/>
        </w:rPr>
        <w:lastRenderedPageBreak/>
        <w:t xml:space="preserve">The Lead Beneficiary and the Beneficiaries shall keep accurate and regular accounts of the </w:t>
      </w:r>
      <w:r w:rsidRPr="00BF272B">
        <w:rPr>
          <w:rFonts w:ascii="Calibri Light" w:hAnsi="Calibri Light"/>
          <w:szCs w:val="24"/>
          <w:lang w:val="en-GB"/>
        </w:rPr>
        <w:t>implementation</w:t>
      </w:r>
      <w:r w:rsidRPr="00BF272B">
        <w:rPr>
          <w:rFonts w:ascii="Calibri Light" w:hAnsi="Calibri Light"/>
          <w:bCs/>
          <w:szCs w:val="24"/>
          <w:lang w:val="en-GB"/>
        </w:rPr>
        <w:t xml:space="preserve"> of the project using an appropriate accounting and double-entry book-keeping system.</w:t>
      </w:r>
      <w:r w:rsidR="007F180A" w:rsidRPr="00BF272B">
        <w:rPr>
          <w:rFonts w:ascii="Calibri Light" w:hAnsi="Calibri Light"/>
          <w:bCs/>
          <w:szCs w:val="24"/>
          <w:lang w:val="en-GB"/>
        </w:rPr>
        <w:t xml:space="preserve"> </w:t>
      </w:r>
      <w:r w:rsidRPr="00BF272B">
        <w:rPr>
          <w:rFonts w:ascii="Calibri Light" w:hAnsi="Calibri Light"/>
          <w:bCs/>
          <w:szCs w:val="24"/>
          <w:lang w:val="en-GB"/>
        </w:rPr>
        <w:t>The accounts:</w:t>
      </w:r>
    </w:p>
    <w:p w:rsidR="005F27B4" w:rsidRPr="00437E23" w:rsidRDefault="005F27B4"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a) may be an integrated part of or an adjunct to the Lead Beneficiary and the Beneficiaries’ regular system;</w:t>
      </w:r>
    </w:p>
    <w:p w:rsidR="005F27B4" w:rsidRPr="00437E23" w:rsidRDefault="005F27B4"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b) shall comply with the accounting and book</w:t>
      </w:r>
      <w:r w:rsidR="00062468">
        <w:rPr>
          <w:rFonts w:ascii="Calibri Light" w:hAnsi="Calibri Light"/>
          <w:bCs/>
          <w:szCs w:val="24"/>
          <w:lang w:val="en-GB"/>
        </w:rPr>
        <w:t>-</w:t>
      </w:r>
      <w:r w:rsidRPr="00437E23">
        <w:rPr>
          <w:rFonts w:ascii="Calibri Light" w:hAnsi="Calibri Light"/>
          <w:bCs/>
          <w:szCs w:val="24"/>
          <w:lang w:val="en-GB"/>
        </w:rPr>
        <w:t>keeping policies and rules that apply in the country concerned;</w:t>
      </w:r>
    </w:p>
    <w:p w:rsidR="005F27B4" w:rsidRPr="00437E23" w:rsidRDefault="005F27B4"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c) shall enable revenue and expenditure relating to the project to be easily traced, identified and verified.</w:t>
      </w:r>
    </w:p>
    <w:p w:rsidR="002E290C" w:rsidRDefault="005F27B4" w:rsidP="003E59C3">
      <w:pPr>
        <w:pStyle w:val="ListParagraph"/>
        <w:numPr>
          <w:ilvl w:val="0"/>
          <w:numId w:val="7"/>
        </w:numPr>
        <w:autoSpaceDE w:val="0"/>
        <w:autoSpaceDN w:val="0"/>
        <w:adjustRightInd w:val="0"/>
        <w:spacing w:before="60" w:after="60"/>
        <w:ind w:left="567" w:hanging="567"/>
        <w:jc w:val="both"/>
        <w:rPr>
          <w:rFonts w:ascii="Calibri Light" w:hAnsi="Calibri Light"/>
          <w:bCs/>
          <w:szCs w:val="24"/>
          <w:lang w:val="en-GB"/>
        </w:rPr>
      </w:pPr>
      <w:r w:rsidRPr="00437E23">
        <w:rPr>
          <w:rFonts w:ascii="Calibri Light" w:hAnsi="Calibri Light"/>
          <w:bCs/>
          <w:szCs w:val="24"/>
          <w:lang w:val="en-GB"/>
        </w:rPr>
        <w:t>The Lead Beneficiary</w:t>
      </w:r>
      <w:r w:rsidR="00650864">
        <w:rPr>
          <w:rFonts w:ascii="Calibri Light" w:hAnsi="Calibri Light"/>
          <w:bCs/>
          <w:szCs w:val="24"/>
          <w:lang w:val="en-GB"/>
        </w:rPr>
        <w:t>/ Beneficiaries</w:t>
      </w:r>
      <w:r w:rsidRPr="00437E23">
        <w:rPr>
          <w:rFonts w:ascii="Calibri Light" w:hAnsi="Calibri Light"/>
          <w:bCs/>
          <w:szCs w:val="24"/>
          <w:lang w:val="en-GB"/>
        </w:rPr>
        <w:t xml:space="preserve"> shall ensure that any financial report as required under Article 5 can be properly and easily reconciled to the accounting and book</w:t>
      </w:r>
      <w:r w:rsidR="00062468">
        <w:rPr>
          <w:rFonts w:ascii="Calibri Light" w:hAnsi="Calibri Light"/>
          <w:bCs/>
          <w:szCs w:val="24"/>
          <w:lang w:val="en-GB"/>
        </w:rPr>
        <w:t>-</w:t>
      </w:r>
      <w:r w:rsidRPr="00437E23">
        <w:rPr>
          <w:rFonts w:ascii="Calibri Light" w:hAnsi="Calibri Light"/>
          <w:bCs/>
          <w:szCs w:val="24"/>
          <w:lang w:val="en-GB"/>
        </w:rPr>
        <w:t xml:space="preserve">keeping system and to the underlying accounting and other relevant records. For this </w:t>
      </w:r>
      <w:r w:rsidR="00644D0F" w:rsidRPr="00437E23">
        <w:rPr>
          <w:rFonts w:ascii="Calibri Light" w:hAnsi="Calibri Light"/>
          <w:bCs/>
          <w:szCs w:val="24"/>
          <w:lang w:val="en-GB"/>
        </w:rPr>
        <w:t>purpose,</w:t>
      </w:r>
      <w:r w:rsidRPr="00437E23">
        <w:rPr>
          <w:rFonts w:ascii="Calibri Light" w:hAnsi="Calibri Light"/>
          <w:bCs/>
          <w:szCs w:val="24"/>
          <w:lang w:val="en-GB"/>
        </w:rPr>
        <w:t xml:space="preserve"> the Lead Beneficiary and the Beneficiaries shall prepare and keep appropriate reconciliations, supporting schedules, analyses and breakdowns for inspection and verification.</w:t>
      </w:r>
    </w:p>
    <w:p w:rsidR="00925841" w:rsidRDefault="00925841" w:rsidP="002E290C">
      <w:pPr>
        <w:pStyle w:val="ListParagraph"/>
        <w:autoSpaceDE w:val="0"/>
        <w:autoSpaceDN w:val="0"/>
        <w:adjustRightInd w:val="0"/>
        <w:spacing w:before="60" w:after="60"/>
        <w:ind w:left="567"/>
        <w:jc w:val="both"/>
        <w:rPr>
          <w:rFonts w:ascii="Calibri Light" w:hAnsi="Calibri Light"/>
          <w:b/>
          <w:sz w:val="28"/>
          <w:szCs w:val="28"/>
          <w:lang w:val="en-US"/>
        </w:rPr>
      </w:pPr>
    </w:p>
    <w:p w:rsidR="005F27B4" w:rsidRPr="002E290C" w:rsidRDefault="005F27B4" w:rsidP="00925841">
      <w:pPr>
        <w:pStyle w:val="ListParagraph"/>
        <w:autoSpaceDE w:val="0"/>
        <w:autoSpaceDN w:val="0"/>
        <w:adjustRightInd w:val="0"/>
        <w:spacing w:before="60" w:after="60" w:line="276" w:lineRule="auto"/>
        <w:ind w:left="567"/>
        <w:jc w:val="both"/>
        <w:rPr>
          <w:rFonts w:ascii="Calibri Light" w:hAnsi="Calibri Light"/>
          <w:bCs/>
          <w:szCs w:val="24"/>
          <w:lang w:val="en-GB"/>
        </w:rPr>
      </w:pPr>
      <w:r w:rsidRPr="002E290C">
        <w:rPr>
          <w:rFonts w:ascii="Calibri Light" w:hAnsi="Calibri Light"/>
          <w:b/>
          <w:sz w:val="28"/>
          <w:szCs w:val="28"/>
          <w:lang w:val="en-US"/>
        </w:rPr>
        <w:t>Right of access</w:t>
      </w:r>
    </w:p>
    <w:p w:rsidR="005F27B4" w:rsidRPr="00437E23" w:rsidRDefault="005F27B4" w:rsidP="003E59C3">
      <w:pPr>
        <w:pStyle w:val="ListParagraph"/>
        <w:numPr>
          <w:ilvl w:val="0"/>
          <w:numId w:val="7"/>
        </w:numPr>
        <w:autoSpaceDE w:val="0"/>
        <w:autoSpaceDN w:val="0"/>
        <w:adjustRightInd w:val="0"/>
        <w:spacing w:before="60" w:after="60"/>
        <w:ind w:left="567" w:hanging="567"/>
        <w:jc w:val="both"/>
        <w:rPr>
          <w:rFonts w:ascii="Calibri Light" w:hAnsi="Calibri Light"/>
          <w:bCs/>
          <w:szCs w:val="24"/>
          <w:lang w:val="en-GB"/>
        </w:rPr>
      </w:pPr>
      <w:r w:rsidRPr="00437E23">
        <w:rPr>
          <w:rFonts w:ascii="Calibri Light" w:hAnsi="Calibri Light"/>
          <w:bCs/>
          <w:szCs w:val="24"/>
          <w:lang w:val="en-GB"/>
        </w:rPr>
        <w:t xml:space="preserve">The Lead Beneficiary and the Beneficiaries shall allow verifications to be carried out by the Audit Authority, the European Commission, the European Anti-Fraud Office, the European Court of Auditors, the </w:t>
      </w:r>
      <w:r w:rsidR="004F5431">
        <w:rPr>
          <w:rFonts w:ascii="Calibri Light" w:hAnsi="Calibri Light"/>
          <w:bCs/>
          <w:szCs w:val="24"/>
          <w:lang w:val="en-GB"/>
        </w:rPr>
        <w:t>relevant</w:t>
      </w:r>
      <w:r w:rsidR="004F5431" w:rsidRPr="00437E23">
        <w:rPr>
          <w:rFonts w:ascii="Calibri Light" w:hAnsi="Calibri Light"/>
          <w:bCs/>
          <w:szCs w:val="24"/>
          <w:lang w:val="en-GB"/>
        </w:rPr>
        <w:t xml:space="preserve"> </w:t>
      </w:r>
      <w:r w:rsidRPr="00437E23">
        <w:rPr>
          <w:rFonts w:ascii="Calibri Light" w:hAnsi="Calibri Light"/>
          <w:bCs/>
          <w:szCs w:val="24"/>
          <w:lang w:val="en-GB"/>
        </w:rPr>
        <w:t>authorities in the countries participating in the Programme, the MA</w:t>
      </w:r>
      <w:r w:rsidR="00650864">
        <w:rPr>
          <w:rFonts w:ascii="Calibri Light" w:hAnsi="Calibri Light"/>
          <w:bCs/>
          <w:szCs w:val="24"/>
          <w:lang w:val="en-GB"/>
        </w:rPr>
        <w:t xml:space="preserve">/ JTS </w:t>
      </w:r>
      <w:r w:rsidR="004F5431">
        <w:rPr>
          <w:rFonts w:ascii="Calibri Light" w:hAnsi="Calibri Light"/>
          <w:bCs/>
          <w:szCs w:val="24"/>
          <w:lang w:val="en-GB"/>
        </w:rPr>
        <w:t>as well as</w:t>
      </w:r>
      <w:r w:rsidR="004F5431" w:rsidRPr="00437E23">
        <w:rPr>
          <w:rFonts w:ascii="Calibri Light" w:hAnsi="Calibri Light"/>
          <w:bCs/>
          <w:szCs w:val="24"/>
          <w:lang w:val="en-GB"/>
        </w:rPr>
        <w:t xml:space="preserve"> </w:t>
      </w:r>
      <w:r w:rsidRPr="00437E23">
        <w:rPr>
          <w:rFonts w:ascii="Calibri Light" w:hAnsi="Calibri Light"/>
          <w:bCs/>
          <w:szCs w:val="24"/>
          <w:lang w:val="en-GB"/>
        </w:rPr>
        <w:t>any bodies / entities authorised by the MA or the above mentioned institutions and bodies that may exercise their power of control concerning premises, documents and information irrespective of the medium in which they are stored. The Lead Beneficiary and the Beneficiaries have to take all steps to facilitate their work.</w:t>
      </w:r>
    </w:p>
    <w:p w:rsidR="005F27B4" w:rsidRPr="00437E23" w:rsidRDefault="005F27B4"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 xml:space="preserve">The verifications described above shall also apply to the activities of contractors, subcontractors and any recipient of financial support who have received Union financing. To this end, the Lead Beneficiary and the Beneficiaries shall ensure, through contractual provisions and any other means at </w:t>
      </w:r>
      <w:r w:rsidR="00062468">
        <w:rPr>
          <w:rFonts w:ascii="Calibri Light" w:hAnsi="Calibri Light"/>
          <w:bCs/>
          <w:szCs w:val="24"/>
          <w:lang w:val="en-GB"/>
        </w:rPr>
        <w:t>their</w:t>
      </w:r>
      <w:r w:rsidR="00062468" w:rsidRPr="00437E23">
        <w:rPr>
          <w:rFonts w:ascii="Calibri Light" w:hAnsi="Calibri Light"/>
          <w:bCs/>
          <w:szCs w:val="24"/>
          <w:lang w:val="en-GB"/>
        </w:rPr>
        <w:t xml:space="preserve"> </w:t>
      </w:r>
      <w:r w:rsidRPr="00437E23">
        <w:rPr>
          <w:rFonts w:ascii="Calibri Light" w:hAnsi="Calibri Light"/>
          <w:bCs/>
          <w:szCs w:val="24"/>
          <w:lang w:val="en-GB"/>
        </w:rPr>
        <w:t xml:space="preserve">disposal, that these persons are legally bound by the same obligations as the Lead Beneficiary and the </w:t>
      </w:r>
      <w:r w:rsidR="00A42973" w:rsidRPr="00437E23">
        <w:rPr>
          <w:rFonts w:ascii="Calibri Light" w:hAnsi="Calibri Light"/>
          <w:bCs/>
          <w:szCs w:val="24"/>
          <w:lang w:val="en-GB"/>
        </w:rPr>
        <w:t>Beneficiar</w:t>
      </w:r>
      <w:r w:rsidR="00A42973">
        <w:rPr>
          <w:rFonts w:ascii="Calibri Light" w:hAnsi="Calibri Light"/>
          <w:bCs/>
          <w:szCs w:val="24"/>
          <w:lang w:val="en-GB"/>
        </w:rPr>
        <w:t>ies</w:t>
      </w:r>
      <w:r w:rsidR="00A42973" w:rsidRPr="00437E23">
        <w:rPr>
          <w:rFonts w:ascii="Calibri Light" w:hAnsi="Calibri Light"/>
          <w:bCs/>
          <w:szCs w:val="24"/>
          <w:lang w:val="en-GB"/>
        </w:rPr>
        <w:t xml:space="preserve"> </w:t>
      </w:r>
      <w:r w:rsidRPr="00437E23">
        <w:rPr>
          <w:rFonts w:ascii="Calibri Light" w:hAnsi="Calibri Light"/>
          <w:bCs/>
          <w:szCs w:val="24"/>
          <w:lang w:val="en-GB"/>
        </w:rPr>
        <w:t xml:space="preserve">toward the Audit Authority, the European Commission, the European Anti-Fraud Office, the European Court of Auditors, the national authorities in the countries participating in the Programme, the </w:t>
      </w:r>
      <w:r w:rsidR="000542C0">
        <w:rPr>
          <w:rFonts w:ascii="Calibri Light" w:hAnsi="Calibri Light"/>
          <w:bCs/>
          <w:szCs w:val="24"/>
          <w:lang w:val="en-GB"/>
        </w:rPr>
        <w:t>MA</w:t>
      </w:r>
      <w:r w:rsidR="00650864">
        <w:rPr>
          <w:rFonts w:ascii="Calibri Light" w:hAnsi="Calibri Light"/>
          <w:bCs/>
          <w:szCs w:val="24"/>
          <w:lang w:val="en-GB"/>
        </w:rPr>
        <w:t>/ JTS</w:t>
      </w:r>
      <w:r w:rsidRPr="00437E23">
        <w:rPr>
          <w:rFonts w:ascii="Calibri Light" w:hAnsi="Calibri Light"/>
          <w:bCs/>
          <w:szCs w:val="24"/>
          <w:lang w:val="en-GB"/>
        </w:rPr>
        <w:t xml:space="preserve"> and any bodies / entities authorised by the MA or the above mentioned institutions and bodies, and that its own documentation can remedy any shortcoming to the effective enforcement of the said obligations.</w:t>
      </w:r>
    </w:p>
    <w:p w:rsidR="005F27B4" w:rsidRPr="00437E23" w:rsidRDefault="005F27B4" w:rsidP="003E59C3">
      <w:pPr>
        <w:pStyle w:val="ListParagraph"/>
        <w:numPr>
          <w:ilvl w:val="0"/>
          <w:numId w:val="7"/>
        </w:numPr>
        <w:autoSpaceDE w:val="0"/>
        <w:autoSpaceDN w:val="0"/>
        <w:adjustRightInd w:val="0"/>
        <w:spacing w:before="60" w:after="60"/>
        <w:ind w:left="567" w:hanging="567"/>
        <w:jc w:val="both"/>
        <w:rPr>
          <w:rFonts w:ascii="Calibri Light" w:hAnsi="Calibri Light"/>
          <w:bCs/>
          <w:szCs w:val="24"/>
          <w:lang w:val="en-GB"/>
        </w:rPr>
      </w:pPr>
      <w:r w:rsidRPr="00437E23">
        <w:rPr>
          <w:rFonts w:ascii="Calibri Light" w:hAnsi="Calibri Light"/>
          <w:bCs/>
          <w:szCs w:val="24"/>
          <w:lang w:val="en-GB"/>
        </w:rPr>
        <w:t xml:space="preserve">The Lead Beneficiary and the Beneficiaries shall allow the entities </w:t>
      </w:r>
      <w:r w:rsidR="00EA3303" w:rsidRPr="00437E23">
        <w:rPr>
          <w:rFonts w:ascii="Calibri Light" w:hAnsi="Calibri Light"/>
          <w:bCs/>
          <w:szCs w:val="24"/>
          <w:lang w:val="en-GB"/>
        </w:rPr>
        <w:t xml:space="preserve">mentioned in Article 11.4 </w:t>
      </w:r>
      <w:r w:rsidRPr="00437E23">
        <w:rPr>
          <w:rFonts w:ascii="Calibri Light" w:hAnsi="Calibri Light"/>
          <w:bCs/>
          <w:szCs w:val="24"/>
          <w:lang w:val="en-GB"/>
        </w:rPr>
        <w:t>to:</w:t>
      </w:r>
    </w:p>
    <w:p w:rsidR="005F27B4" w:rsidRPr="00437E23" w:rsidRDefault="005F27B4"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a) access the sites and locations at which the project is implemented;</w:t>
      </w:r>
    </w:p>
    <w:p w:rsidR="005F27B4" w:rsidRPr="00437E23" w:rsidRDefault="005F27B4"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b) examine its accounting and information systems, documents and databases concerning the technical and financial management of the project;</w:t>
      </w:r>
    </w:p>
    <w:p w:rsidR="005F27B4" w:rsidRPr="00437E23" w:rsidRDefault="005F27B4"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c) take copies of documents;</w:t>
      </w:r>
    </w:p>
    <w:p w:rsidR="005F27B4" w:rsidRPr="00437E23" w:rsidRDefault="005F27B4"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d) carry out on the-spot-checks;</w:t>
      </w:r>
    </w:p>
    <w:p w:rsidR="005F27B4" w:rsidRPr="00437E23" w:rsidRDefault="005F27B4" w:rsidP="008D4B34">
      <w:pPr>
        <w:pStyle w:val="ListParagraph"/>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lastRenderedPageBreak/>
        <w:t>e) conduct a full audit on the basis of all accounting documents and any other document relevant to the financing of the project.</w:t>
      </w:r>
      <w:r w:rsidR="008D4B34">
        <w:rPr>
          <w:rFonts w:ascii="Calibri Light" w:hAnsi="Calibri Light"/>
          <w:bCs/>
          <w:szCs w:val="24"/>
          <w:lang w:val="en-GB"/>
        </w:rPr>
        <w:t xml:space="preserve"> </w:t>
      </w:r>
      <w:r w:rsidRPr="00437E23">
        <w:rPr>
          <w:rFonts w:ascii="Calibri Light" w:hAnsi="Calibri Light"/>
          <w:bCs/>
          <w:szCs w:val="24"/>
          <w:lang w:val="en-GB"/>
        </w:rPr>
        <w:t>Additionally the European Anti-Fraud Office shall be allowed to carry out on-the-spot checks and inspections in accordance with the procedures laid down by the European Union legislation for the protection of the financial interests of the European Union against fraud and other irregularities.</w:t>
      </w:r>
      <w:r w:rsidR="008D4B34">
        <w:rPr>
          <w:rFonts w:ascii="Calibri Light" w:hAnsi="Calibri Light"/>
          <w:bCs/>
          <w:szCs w:val="24"/>
          <w:lang w:val="en-GB"/>
        </w:rPr>
        <w:t xml:space="preserve"> </w:t>
      </w:r>
      <w:r w:rsidRPr="00437E23">
        <w:rPr>
          <w:rFonts w:ascii="Calibri Light" w:hAnsi="Calibri Light"/>
          <w:bCs/>
          <w:szCs w:val="24"/>
          <w:lang w:val="en-GB"/>
        </w:rPr>
        <w:t>Where appropriate, the findings may lead to recovery by the MA.</w:t>
      </w:r>
    </w:p>
    <w:p w:rsidR="005F27B4" w:rsidRDefault="005F27B4" w:rsidP="003E59C3">
      <w:pPr>
        <w:pStyle w:val="ListParagraph"/>
        <w:numPr>
          <w:ilvl w:val="0"/>
          <w:numId w:val="7"/>
        </w:numPr>
        <w:autoSpaceDE w:val="0"/>
        <w:autoSpaceDN w:val="0"/>
        <w:adjustRightInd w:val="0"/>
        <w:spacing w:before="60" w:after="60"/>
        <w:ind w:left="567" w:hanging="567"/>
        <w:jc w:val="both"/>
        <w:rPr>
          <w:rFonts w:ascii="Calibri Light" w:hAnsi="Calibri Light"/>
          <w:bCs/>
          <w:szCs w:val="24"/>
          <w:lang w:val="en-GB"/>
        </w:rPr>
      </w:pPr>
      <w:r w:rsidRPr="00437E23">
        <w:rPr>
          <w:rFonts w:ascii="Calibri Light" w:hAnsi="Calibri Light"/>
          <w:bCs/>
          <w:szCs w:val="24"/>
          <w:lang w:val="en-GB"/>
        </w:rPr>
        <w:t>Access given to agents of the Audit Authority, the European Commission, European Anti-Fraud Office and the European Court of Auditors, the national authorities in the countries participating in the Programme, the MA</w:t>
      </w:r>
      <w:r w:rsidR="00650864">
        <w:rPr>
          <w:rFonts w:ascii="Calibri Light" w:hAnsi="Calibri Light"/>
          <w:bCs/>
          <w:szCs w:val="24"/>
          <w:lang w:val="en-GB"/>
        </w:rPr>
        <w:t>/ JTS</w:t>
      </w:r>
      <w:r w:rsidRPr="00437E23">
        <w:rPr>
          <w:rFonts w:ascii="Calibri Light" w:hAnsi="Calibri Light"/>
          <w:bCs/>
          <w:szCs w:val="24"/>
          <w:lang w:val="en-GB"/>
        </w:rPr>
        <w:t xml:space="preserve"> and to any bodies / entities authorised by the MA carrying out verifications as provided for by this Article as well as by Article 4.1</w:t>
      </w:r>
      <w:r w:rsidR="008D4B34">
        <w:rPr>
          <w:rFonts w:ascii="Calibri Light" w:hAnsi="Calibri Light"/>
          <w:bCs/>
          <w:szCs w:val="24"/>
          <w:lang w:val="en-GB"/>
        </w:rPr>
        <w:t>3</w:t>
      </w:r>
      <w:r w:rsidRPr="00437E23">
        <w:rPr>
          <w:rFonts w:ascii="Calibri Light" w:hAnsi="Calibri Light"/>
          <w:bCs/>
          <w:szCs w:val="24"/>
          <w:lang w:val="en-GB"/>
        </w:rPr>
        <w:t xml:space="preserve"> shall be on the basis of confidentiality with respect to third parties, without prejudice to the obligations of public law to which they are subject.</w:t>
      </w:r>
    </w:p>
    <w:p w:rsidR="005F27B4" w:rsidRPr="00437E23" w:rsidRDefault="005F27B4" w:rsidP="0072165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Record keeping</w:t>
      </w:r>
    </w:p>
    <w:p w:rsidR="005F27B4" w:rsidRPr="00437E23" w:rsidRDefault="005F27B4" w:rsidP="003E59C3">
      <w:pPr>
        <w:pStyle w:val="ListParagraph"/>
        <w:numPr>
          <w:ilvl w:val="0"/>
          <w:numId w:val="7"/>
        </w:numPr>
        <w:autoSpaceDE w:val="0"/>
        <w:autoSpaceDN w:val="0"/>
        <w:adjustRightInd w:val="0"/>
        <w:spacing w:before="60" w:after="60"/>
        <w:ind w:left="567" w:hanging="567"/>
        <w:jc w:val="both"/>
        <w:rPr>
          <w:rFonts w:ascii="Calibri Light" w:hAnsi="Calibri Light"/>
          <w:bCs/>
          <w:szCs w:val="24"/>
          <w:lang w:val="en-GB"/>
        </w:rPr>
      </w:pPr>
      <w:r w:rsidRPr="00437E23">
        <w:rPr>
          <w:rFonts w:ascii="Calibri Light" w:hAnsi="Calibri Light"/>
          <w:bCs/>
          <w:szCs w:val="24"/>
          <w:lang w:val="en-GB"/>
        </w:rPr>
        <w:t>The Lead Beneficiary and the Beneficiaries shall keep all records, accounting and supporting documents related to this Contract for five years following the payment of the balance of the Programme, and in any case until any on-going audit, verification, appeal, litigation or pursuit of claim has been disposed of.</w:t>
      </w:r>
    </w:p>
    <w:p w:rsidR="005F27B4" w:rsidRPr="00437E23" w:rsidRDefault="005F27B4"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They shall be easily accessible and filed so as to facilitate their examination and the Lead Beneficiary and the Beneficiaries shall inform the MA</w:t>
      </w:r>
      <w:r w:rsidR="00650864">
        <w:rPr>
          <w:rFonts w:ascii="Calibri Light" w:hAnsi="Calibri Light"/>
          <w:bCs/>
          <w:szCs w:val="24"/>
          <w:lang w:val="en-GB"/>
        </w:rPr>
        <w:t>/ JTS</w:t>
      </w:r>
      <w:r w:rsidRPr="00437E23">
        <w:rPr>
          <w:rFonts w:ascii="Calibri Light" w:hAnsi="Calibri Light"/>
          <w:bCs/>
          <w:szCs w:val="24"/>
          <w:lang w:val="en-GB"/>
        </w:rPr>
        <w:t xml:space="preserve"> of their precise location upon request.</w:t>
      </w:r>
    </w:p>
    <w:p w:rsidR="005F27B4" w:rsidRPr="00437E23" w:rsidRDefault="005F27B4" w:rsidP="003E59C3">
      <w:pPr>
        <w:pStyle w:val="ListParagraph"/>
        <w:numPr>
          <w:ilvl w:val="0"/>
          <w:numId w:val="7"/>
        </w:numPr>
        <w:autoSpaceDE w:val="0"/>
        <w:autoSpaceDN w:val="0"/>
        <w:adjustRightInd w:val="0"/>
        <w:spacing w:before="60" w:after="60"/>
        <w:ind w:left="567" w:hanging="567"/>
        <w:jc w:val="both"/>
        <w:rPr>
          <w:rFonts w:ascii="Calibri Light" w:hAnsi="Calibri Light"/>
          <w:bCs/>
          <w:szCs w:val="24"/>
          <w:lang w:val="en-GB"/>
        </w:rPr>
      </w:pPr>
      <w:r w:rsidRPr="00437E23">
        <w:rPr>
          <w:rFonts w:ascii="Calibri Light" w:hAnsi="Calibri Light"/>
          <w:bCs/>
          <w:szCs w:val="24"/>
          <w:lang w:val="en-GB"/>
        </w:rPr>
        <w:t>All the supporting documents</w:t>
      </w:r>
      <w:r w:rsidR="004F5431" w:rsidRPr="004F5431">
        <w:rPr>
          <w:rFonts w:ascii="Calibri Light" w:hAnsi="Calibri Light"/>
          <w:bCs/>
          <w:szCs w:val="24"/>
          <w:lang w:val="en-GB"/>
        </w:rPr>
        <w:t xml:space="preserve"> of the activities and the expenses and revenues</w:t>
      </w:r>
      <w:r w:rsidRPr="00437E23">
        <w:rPr>
          <w:rFonts w:ascii="Calibri Light" w:hAnsi="Calibri Light"/>
          <w:bCs/>
          <w:szCs w:val="24"/>
          <w:lang w:val="en-GB"/>
        </w:rPr>
        <w:t xml:space="preserve"> shall be available in the original form and in electronic form if so requested.</w:t>
      </w:r>
      <w:r w:rsidR="00DA7AEB">
        <w:rPr>
          <w:rFonts w:ascii="Calibri Light" w:hAnsi="Calibri Light"/>
          <w:bCs/>
          <w:szCs w:val="24"/>
          <w:lang w:val="en-GB"/>
        </w:rPr>
        <w:t xml:space="preserve"> </w:t>
      </w:r>
    </w:p>
    <w:p w:rsidR="005F27B4" w:rsidRPr="00437E23" w:rsidRDefault="005F27B4" w:rsidP="003E59C3">
      <w:pPr>
        <w:pStyle w:val="ListParagraph"/>
        <w:numPr>
          <w:ilvl w:val="0"/>
          <w:numId w:val="7"/>
        </w:numPr>
        <w:autoSpaceDE w:val="0"/>
        <w:autoSpaceDN w:val="0"/>
        <w:adjustRightInd w:val="0"/>
        <w:spacing w:before="60" w:after="60"/>
        <w:ind w:left="567" w:hanging="567"/>
        <w:jc w:val="both"/>
        <w:rPr>
          <w:rFonts w:ascii="Calibri Light" w:hAnsi="Calibri Light"/>
          <w:bCs/>
          <w:szCs w:val="24"/>
          <w:lang w:val="en-GB"/>
        </w:rPr>
      </w:pPr>
      <w:r w:rsidRPr="00437E23">
        <w:rPr>
          <w:rFonts w:ascii="Calibri Light" w:hAnsi="Calibri Light"/>
          <w:bCs/>
          <w:szCs w:val="24"/>
          <w:lang w:val="en-GB"/>
        </w:rPr>
        <w:t>In addition to the reports mentioned in Article 5, the documents referred to in this Article include</w:t>
      </w:r>
      <w:r w:rsidR="004F5431">
        <w:rPr>
          <w:rFonts w:ascii="Calibri Light" w:hAnsi="Calibri Light"/>
          <w:bCs/>
          <w:szCs w:val="24"/>
          <w:lang w:val="en-GB"/>
        </w:rPr>
        <w:t>, inter alia</w:t>
      </w:r>
      <w:r w:rsidRPr="00437E23">
        <w:rPr>
          <w:rFonts w:ascii="Calibri Light" w:hAnsi="Calibri Light"/>
          <w:bCs/>
          <w:szCs w:val="24"/>
          <w:lang w:val="en-GB"/>
        </w:rPr>
        <w:t>:</w:t>
      </w:r>
    </w:p>
    <w:p w:rsidR="005F27B4" w:rsidRPr="00437E23" w:rsidRDefault="005F27B4"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 xml:space="preserve">a) Accounting records (computerised or manual) from the Lead Beneficiary and the Beneficiaries’ accounting system such as general ledger, sub-ledgers </w:t>
      </w:r>
      <w:r w:rsidR="0089743F" w:rsidRPr="0089743F">
        <w:rPr>
          <w:rFonts w:ascii="Calibri Light" w:hAnsi="Calibri Light"/>
          <w:bCs/>
          <w:szCs w:val="24"/>
          <w:lang w:val="en-GB"/>
        </w:rPr>
        <w:t xml:space="preserve">and analytical accounting sheet, cash flow statement </w:t>
      </w:r>
      <w:r w:rsidRPr="00437E23">
        <w:rPr>
          <w:rFonts w:ascii="Calibri Light" w:hAnsi="Calibri Light"/>
          <w:bCs/>
          <w:szCs w:val="24"/>
          <w:lang w:val="en-GB"/>
        </w:rPr>
        <w:t>and payroll accounts, fixed assets registers and other relevant accounting information;</w:t>
      </w:r>
    </w:p>
    <w:p w:rsidR="005F27B4" w:rsidRPr="00437E23" w:rsidRDefault="005F27B4"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b) Proof of procurement procedures such as tendering documents, bids from tenderers and evaluation reports;</w:t>
      </w:r>
    </w:p>
    <w:p w:rsidR="005F27B4" w:rsidRPr="00437E23" w:rsidRDefault="005F27B4"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c) Proof of commitments such as contracts and order forms;</w:t>
      </w:r>
    </w:p>
    <w:p w:rsidR="005F27B4" w:rsidRPr="00437E23" w:rsidRDefault="005F27B4"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d) Proof of delivery of services such as approved reports, time sheets, transport tickets, proof of attending seminars, conferences and training courses (including relevant documentation and material obtained, certificates) etc</w:t>
      </w:r>
      <w:r w:rsidR="0089743F">
        <w:rPr>
          <w:rFonts w:ascii="Calibri Light" w:hAnsi="Calibri Light"/>
          <w:bCs/>
          <w:szCs w:val="24"/>
          <w:lang w:val="en-GB"/>
        </w:rPr>
        <w:t>,</w:t>
      </w:r>
      <w:r w:rsidR="0089743F" w:rsidRPr="00B67C51">
        <w:rPr>
          <w:lang w:val="en-US"/>
        </w:rPr>
        <w:t xml:space="preserve"> </w:t>
      </w:r>
      <w:r w:rsidR="0089743F" w:rsidRPr="0089743F">
        <w:rPr>
          <w:rFonts w:ascii="Calibri Light" w:hAnsi="Calibri Light"/>
          <w:bCs/>
          <w:szCs w:val="24"/>
          <w:lang w:val="en-GB"/>
        </w:rPr>
        <w:t>documents proving the organization of meetings, invitations, agenda, minutes, list of participants</w:t>
      </w:r>
      <w:r w:rsidRPr="00437E23">
        <w:rPr>
          <w:rFonts w:ascii="Calibri Light" w:hAnsi="Calibri Light"/>
          <w:bCs/>
          <w:szCs w:val="24"/>
          <w:lang w:val="en-GB"/>
        </w:rPr>
        <w:t>;</w:t>
      </w:r>
    </w:p>
    <w:p w:rsidR="005F27B4" w:rsidRPr="00437E23" w:rsidRDefault="005F27B4"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e) Proof of receipt of goods such as delivery slips from suppliers;</w:t>
      </w:r>
    </w:p>
    <w:p w:rsidR="005F27B4" w:rsidRPr="00437E23" w:rsidRDefault="005F27B4"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 xml:space="preserve">f) </w:t>
      </w:r>
      <w:r w:rsidR="004F5431" w:rsidRPr="004F5431">
        <w:rPr>
          <w:rFonts w:ascii="Calibri Light" w:hAnsi="Calibri Light"/>
          <w:bCs/>
          <w:szCs w:val="24"/>
          <w:lang w:val="en-GB"/>
        </w:rPr>
        <w:t xml:space="preserve">Technical documentation related to infrastructures, as well as </w:t>
      </w:r>
      <w:r w:rsidR="004F5431">
        <w:rPr>
          <w:rFonts w:ascii="Calibri Light" w:hAnsi="Calibri Light"/>
          <w:bCs/>
          <w:szCs w:val="24"/>
          <w:lang w:val="en-GB"/>
        </w:rPr>
        <w:t>p</w:t>
      </w:r>
      <w:r w:rsidRPr="00437E23">
        <w:rPr>
          <w:rFonts w:ascii="Calibri Light" w:hAnsi="Calibri Light"/>
          <w:bCs/>
          <w:szCs w:val="24"/>
          <w:lang w:val="en-GB"/>
        </w:rPr>
        <w:t>roof of completion of works, such as acceptance certificates</w:t>
      </w:r>
      <w:r w:rsidR="0089743F">
        <w:rPr>
          <w:rFonts w:ascii="Calibri Light" w:hAnsi="Calibri Light"/>
          <w:bCs/>
          <w:szCs w:val="24"/>
          <w:lang w:val="en-GB"/>
        </w:rPr>
        <w:t>,</w:t>
      </w:r>
      <w:r w:rsidR="0089743F" w:rsidRPr="00B67C51">
        <w:rPr>
          <w:lang w:val="en-US"/>
        </w:rPr>
        <w:t xml:space="preserve"> </w:t>
      </w:r>
      <w:r w:rsidR="0089743F" w:rsidRPr="0089743F">
        <w:rPr>
          <w:rFonts w:ascii="Calibri Light" w:hAnsi="Calibri Light"/>
          <w:bCs/>
          <w:szCs w:val="24"/>
          <w:lang w:val="en-GB"/>
        </w:rPr>
        <w:t>tangible results of services, studies, publications</w:t>
      </w:r>
      <w:r w:rsidRPr="00437E23">
        <w:rPr>
          <w:rFonts w:ascii="Calibri Light" w:hAnsi="Calibri Light"/>
          <w:bCs/>
          <w:szCs w:val="24"/>
          <w:lang w:val="en-GB"/>
        </w:rPr>
        <w:t>;</w:t>
      </w:r>
    </w:p>
    <w:p w:rsidR="005F27B4" w:rsidRPr="00437E23" w:rsidRDefault="005F27B4"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g) Proof of purchase such as invoices and receipts</w:t>
      </w:r>
      <w:r w:rsidR="0089743F">
        <w:rPr>
          <w:rFonts w:ascii="Calibri Light" w:hAnsi="Calibri Light"/>
          <w:bCs/>
          <w:szCs w:val="24"/>
          <w:lang w:val="en-GB"/>
        </w:rPr>
        <w:t>,</w:t>
      </w:r>
      <w:r w:rsidR="0089743F" w:rsidRPr="00B67C51">
        <w:rPr>
          <w:lang w:val="en-US"/>
        </w:rPr>
        <w:t xml:space="preserve"> </w:t>
      </w:r>
      <w:r w:rsidR="0089743F" w:rsidRPr="0089743F">
        <w:rPr>
          <w:rFonts w:ascii="Calibri Light" w:hAnsi="Calibri Light"/>
          <w:bCs/>
          <w:szCs w:val="24"/>
          <w:lang w:val="en-GB"/>
        </w:rPr>
        <w:t>proof of delivery of services or good</w:t>
      </w:r>
      <w:r w:rsidRPr="00437E23">
        <w:rPr>
          <w:rFonts w:ascii="Calibri Light" w:hAnsi="Calibri Light"/>
          <w:bCs/>
          <w:szCs w:val="24"/>
          <w:lang w:val="en-GB"/>
        </w:rPr>
        <w:t>;</w:t>
      </w:r>
    </w:p>
    <w:p w:rsidR="005F27B4" w:rsidRPr="00437E23" w:rsidRDefault="005F27B4"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h) Proof of payment such as bank statements, debit notices, proof of settlement by the contractor;</w:t>
      </w:r>
    </w:p>
    <w:p w:rsidR="005F27B4" w:rsidRPr="00437E23" w:rsidRDefault="005F27B4"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lastRenderedPageBreak/>
        <w:t>i) Proof that taxes and/or VAT that have been paid cannot actually be reclaimed;</w:t>
      </w:r>
    </w:p>
    <w:p w:rsidR="005F27B4" w:rsidRPr="00437E23" w:rsidRDefault="005F27B4"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j) For fuel and oil expenses, a summary list of the distance covered, the average consumption of the vehicles used, fuel costs and maintenance costs;</w:t>
      </w:r>
    </w:p>
    <w:p w:rsidR="005F27B4" w:rsidRPr="00437E23" w:rsidRDefault="005F27B4"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k) Staff and payroll records such as contracts, salary statements, time sheets and any other document</w:t>
      </w:r>
      <w:r w:rsidR="0089743F">
        <w:rPr>
          <w:rFonts w:ascii="Calibri Light" w:hAnsi="Calibri Light"/>
          <w:bCs/>
          <w:szCs w:val="24"/>
          <w:lang w:val="en-GB"/>
        </w:rPr>
        <w:t>s</w:t>
      </w:r>
      <w:r w:rsidRPr="00437E23">
        <w:rPr>
          <w:rFonts w:ascii="Calibri Light" w:hAnsi="Calibri Light"/>
          <w:bCs/>
          <w:szCs w:val="24"/>
          <w:lang w:val="en-GB"/>
        </w:rPr>
        <w:t xml:space="preserve"> related to the remuneration paid.</w:t>
      </w:r>
    </w:p>
    <w:p w:rsidR="009F66F3" w:rsidRDefault="009F66F3" w:rsidP="00721652">
      <w:pPr>
        <w:spacing w:before="60" w:after="60"/>
        <w:ind w:left="567" w:hanging="567"/>
        <w:jc w:val="both"/>
        <w:rPr>
          <w:rFonts w:ascii="Calibri Light" w:hAnsi="Calibri Light"/>
          <w:b/>
          <w:sz w:val="28"/>
          <w:szCs w:val="28"/>
          <w:lang w:val="en-US"/>
        </w:rPr>
      </w:pPr>
    </w:p>
    <w:p w:rsidR="005F27B4" w:rsidRPr="00437E23" w:rsidRDefault="005F27B4" w:rsidP="0072165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Article 12 - Final amount of the grant</w:t>
      </w:r>
    </w:p>
    <w:p w:rsidR="005F27B4" w:rsidRPr="00437E23" w:rsidRDefault="005F27B4" w:rsidP="0072165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Final amount</w:t>
      </w:r>
    </w:p>
    <w:p w:rsidR="005F27B4" w:rsidRPr="00437E23" w:rsidRDefault="005F27B4" w:rsidP="003E59C3">
      <w:pPr>
        <w:pStyle w:val="ListParagraph"/>
        <w:numPr>
          <w:ilvl w:val="0"/>
          <w:numId w:val="8"/>
        </w:numPr>
        <w:autoSpaceDE w:val="0"/>
        <w:autoSpaceDN w:val="0"/>
        <w:adjustRightInd w:val="0"/>
        <w:spacing w:before="60" w:after="60"/>
        <w:ind w:left="567" w:hanging="567"/>
        <w:jc w:val="both"/>
        <w:rPr>
          <w:rFonts w:ascii="Calibri Light" w:hAnsi="Calibri Light"/>
          <w:bCs/>
          <w:szCs w:val="24"/>
          <w:lang w:val="en-GB"/>
        </w:rPr>
      </w:pPr>
      <w:r w:rsidRPr="00437E23">
        <w:rPr>
          <w:rFonts w:ascii="Calibri Light" w:hAnsi="Calibri Light"/>
          <w:bCs/>
          <w:szCs w:val="24"/>
          <w:lang w:val="en-GB"/>
        </w:rPr>
        <w:t>The grant may not exceed the maximum ceiling in Article 3.2 either in terms of the absolute value or the percentage stated therein.</w:t>
      </w:r>
    </w:p>
    <w:p w:rsidR="005F27B4" w:rsidRPr="00437E23" w:rsidRDefault="005F27B4"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If the eligible costs at the end of the project are less than the estimated eligible costs as referred to in Article 3.1, the grant shall be limited to the amount obtained by applying the percentage laid down in Article 3.2 to the eligible costs of the project approved by the MA.</w:t>
      </w:r>
      <w:r w:rsidR="00EF0708" w:rsidRPr="00B67C51">
        <w:rPr>
          <w:lang w:val="en-US"/>
        </w:rPr>
        <w:t xml:space="preserve"> </w:t>
      </w:r>
    </w:p>
    <w:p w:rsidR="00111F66" w:rsidRPr="00437E23" w:rsidRDefault="0028629E" w:rsidP="003E59C3">
      <w:pPr>
        <w:pStyle w:val="ListParagraph"/>
        <w:numPr>
          <w:ilvl w:val="0"/>
          <w:numId w:val="8"/>
        </w:numPr>
        <w:autoSpaceDE w:val="0"/>
        <w:autoSpaceDN w:val="0"/>
        <w:adjustRightInd w:val="0"/>
        <w:spacing w:before="60" w:after="60"/>
        <w:ind w:left="567" w:hanging="567"/>
        <w:jc w:val="both"/>
        <w:rPr>
          <w:rFonts w:ascii="Calibri Light" w:hAnsi="Calibri Light"/>
          <w:bCs/>
          <w:szCs w:val="24"/>
          <w:lang w:val="en-GB"/>
        </w:rPr>
      </w:pPr>
      <w:r>
        <w:rPr>
          <w:rFonts w:ascii="Calibri Light" w:hAnsi="Calibri Light"/>
          <w:bCs/>
          <w:szCs w:val="24"/>
          <w:lang w:val="en-GB"/>
        </w:rPr>
        <w:t>The revenue generated by the project shall be declared in the final report and shall</w:t>
      </w:r>
      <w:r w:rsidR="004042DA">
        <w:rPr>
          <w:rFonts w:ascii="Calibri Light" w:hAnsi="Calibri Light"/>
          <w:bCs/>
          <w:szCs w:val="24"/>
          <w:lang w:val="en-GB"/>
        </w:rPr>
        <w:t xml:space="preserve"> be deducted from</w:t>
      </w:r>
      <w:r w:rsidR="00C110E7">
        <w:rPr>
          <w:rFonts w:ascii="Calibri Light" w:hAnsi="Calibri Light"/>
          <w:bCs/>
          <w:szCs w:val="24"/>
          <w:lang w:val="en-GB"/>
        </w:rPr>
        <w:t xml:space="preserve"> the final payment.</w:t>
      </w:r>
    </w:p>
    <w:p w:rsidR="00925841" w:rsidRDefault="00925841" w:rsidP="00721652">
      <w:pPr>
        <w:spacing w:before="60" w:after="60"/>
        <w:ind w:left="567" w:hanging="567"/>
        <w:jc w:val="both"/>
        <w:rPr>
          <w:rFonts w:ascii="Calibri Light" w:hAnsi="Calibri Light"/>
          <w:b/>
          <w:sz w:val="28"/>
          <w:szCs w:val="28"/>
          <w:lang w:val="en-US"/>
        </w:rPr>
      </w:pPr>
    </w:p>
    <w:p w:rsidR="005F27B4" w:rsidRPr="00437E23" w:rsidRDefault="005F27B4" w:rsidP="0072165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No profit</w:t>
      </w:r>
    </w:p>
    <w:p w:rsidR="005F27B4" w:rsidRPr="00437E23" w:rsidRDefault="005F27B4" w:rsidP="003E59C3">
      <w:pPr>
        <w:pStyle w:val="ListParagraph"/>
        <w:numPr>
          <w:ilvl w:val="0"/>
          <w:numId w:val="8"/>
        </w:numPr>
        <w:autoSpaceDE w:val="0"/>
        <w:autoSpaceDN w:val="0"/>
        <w:adjustRightInd w:val="0"/>
        <w:spacing w:before="60" w:after="60"/>
        <w:ind w:left="567" w:hanging="567"/>
        <w:contextualSpacing w:val="0"/>
        <w:jc w:val="both"/>
        <w:rPr>
          <w:rFonts w:ascii="Calibri Light" w:hAnsi="Calibri Light"/>
          <w:bCs/>
          <w:szCs w:val="24"/>
          <w:lang w:val="en-GB"/>
        </w:rPr>
      </w:pPr>
      <w:r w:rsidRPr="00437E23">
        <w:rPr>
          <w:rFonts w:ascii="Calibri Light" w:hAnsi="Calibri Light"/>
          <w:szCs w:val="24"/>
          <w:lang w:val="en-GB"/>
        </w:rPr>
        <w:t xml:space="preserve">The grant may not produce a profit for the Lead Beneficiary and </w:t>
      </w:r>
      <w:r w:rsidRPr="00437E23">
        <w:rPr>
          <w:rFonts w:ascii="Calibri Light" w:hAnsi="Calibri Light"/>
          <w:bCs/>
          <w:szCs w:val="24"/>
          <w:lang w:val="en-GB"/>
        </w:rPr>
        <w:t>the Beneficiaries</w:t>
      </w:r>
      <w:r w:rsidR="00E276F7">
        <w:rPr>
          <w:rFonts w:ascii="Calibri Light" w:hAnsi="Calibri Light"/>
          <w:bCs/>
          <w:szCs w:val="24"/>
          <w:lang w:val="en-GB"/>
        </w:rPr>
        <w:t xml:space="preserve"> during the implementation period</w:t>
      </w:r>
      <w:r w:rsidRPr="00437E23">
        <w:rPr>
          <w:rFonts w:ascii="Calibri Light" w:hAnsi="Calibri Light"/>
          <w:szCs w:val="24"/>
          <w:lang w:val="en-GB"/>
        </w:rPr>
        <w:t xml:space="preserve">. Profit is defined as a </w:t>
      </w:r>
      <w:r w:rsidRPr="00437E23">
        <w:rPr>
          <w:rFonts w:ascii="Calibri Light" w:hAnsi="Calibri Light"/>
          <w:bCs/>
          <w:szCs w:val="24"/>
          <w:lang w:val="en-GB"/>
        </w:rPr>
        <w:t>surplus of the receipts over the eligible costs approved by the MA when the request for payment of the final balance is made.</w:t>
      </w:r>
    </w:p>
    <w:p w:rsidR="005F27B4" w:rsidRPr="00437E23" w:rsidRDefault="005F27B4" w:rsidP="003E59C3">
      <w:pPr>
        <w:pStyle w:val="ListParagraph"/>
        <w:numPr>
          <w:ilvl w:val="0"/>
          <w:numId w:val="8"/>
        </w:numPr>
        <w:autoSpaceDE w:val="0"/>
        <w:autoSpaceDN w:val="0"/>
        <w:adjustRightInd w:val="0"/>
        <w:spacing w:before="60" w:after="60"/>
        <w:ind w:left="567" w:hanging="567"/>
        <w:contextualSpacing w:val="0"/>
        <w:jc w:val="both"/>
        <w:rPr>
          <w:rFonts w:ascii="Calibri Light" w:hAnsi="Calibri Light"/>
          <w:szCs w:val="24"/>
          <w:lang w:val="en-US"/>
        </w:rPr>
      </w:pPr>
      <w:r w:rsidRPr="00437E23">
        <w:rPr>
          <w:rFonts w:ascii="Calibri Light" w:hAnsi="Calibri Light"/>
          <w:bCs/>
          <w:szCs w:val="24"/>
          <w:lang w:val="en-GB"/>
        </w:rPr>
        <w:t>The receipts to be taken into account are the consolidated receipts on the date on which the payment</w:t>
      </w:r>
      <w:r w:rsidRPr="00437E23">
        <w:rPr>
          <w:rFonts w:ascii="Calibri Light" w:hAnsi="Calibri Light"/>
          <w:szCs w:val="24"/>
          <w:lang w:val="en-GB"/>
        </w:rPr>
        <w:t xml:space="preserve"> request for the final balance is made by the Lead Beneficiary that fall </w:t>
      </w:r>
      <w:r w:rsidRPr="00437E23">
        <w:rPr>
          <w:rFonts w:ascii="Calibri Light" w:hAnsi="Calibri Light"/>
          <w:szCs w:val="24"/>
          <w:lang w:val="en-US"/>
        </w:rPr>
        <w:t>within one of the two following categories:</w:t>
      </w:r>
    </w:p>
    <w:p w:rsidR="005F27B4" w:rsidRPr="00437E23" w:rsidRDefault="005F27B4" w:rsidP="00721652">
      <w:pPr>
        <w:autoSpaceDE w:val="0"/>
        <w:autoSpaceDN w:val="0"/>
        <w:adjustRightInd w:val="0"/>
        <w:spacing w:before="60" w:after="60"/>
        <w:ind w:left="567"/>
        <w:jc w:val="both"/>
        <w:rPr>
          <w:rFonts w:ascii="Calibri Light" w:hAnsi="Calibri Light"/>
          <w:szCs w:val="24"/>
          <w:lang w:val="en-US"/>
        </w:rPr>
      </w:pPr>
      <w:r w:rsidRPr="00437E23">
        <w:rPr>
          <w:rFonts w:ascii="Calibri Light" w:hAnsi="Calibri Light"/>
          <w:szCs w:val="24"/>
          <w:lang w:val="en-US"/>
        </w:rPr>
        <w:t>a) revenue generated by the project;</w:t>
      </w:r>
    </w:p>
    <w:p w:rsidR="006D7516" w:rsidRDefault="005F27B4" w:rsidP="00721652">
      <w:pPr>
        <w:autoSpaceDE w:val="0"/>
        <w:autoSpaceDN w:val="0"/>
        <w:adjustRightInd w:val="0"/>
        <w:spacing w:before="60" w:after="60"/>
        <w:ind w:left="567"/>
        <w:jc w:val="both"/>
        <w:rPr>
          <w:rFonts w:ascii="Calibri Light" w:hAnsi="Calibri Light"/>
          <w:szCs w:val="24"/>
          <w:lang w:val="en-US"/>
        </w:rPr>
      </w:pPr>
      <w:r w:rsidRPr="00437E23">
        <w:rPr>
          <w:rFonts w:ascii="Calibri Light" w:hAnsi="Calibri Light"/>
          <w:szCs w:val="24"/>
          <w:lang w:val="en-US"/>
        </w:rPr>
        <w:t>b) financial contributions specifically assigned by the donors to the financing of the same eligible costs financed by this Contract. Any financial contribution that may be used by the Lead Beneficiary and/or the Beneficiaries to cover costs other than those eligible under this Contract or that are not due to the donor where unused at the end of the project are not to be considered as a receipt to be taken into account for the purpose of verifying whether the grant produces a profit for the Lead Beneficiary and/or the Beneficiaries</w:t>
      </w:r>
      <w:r w:rsidR="006D7516">
        <w:rPr>
          <w:rFonts w:ascii="Calibri Light" w:hAnsi="Calibri Light"/>
          <w:szCs w:val="24"/>
          <w:lang w:val="en-US"/>
        </w:rPr>
        <w:t>;</w:t>
      </w:r>
    </w:p>
    <w:p w:rsidR="005F27B4" w:rsidRDefault="006D7516" w:rsidP="00721652">
      <w:pPr>
        <w:autoSpaceDE w:val="0"/>
        <w:autoSpaceDN w:val="0"/>
        <w:adjustRightInd w:val="0"/>
        <w:spacing w:before="60" w:after="60"/>
        <w:ind w:left="567"/>
        <w:jc w:val="both"/>
        <w:rPr>
          <w:rFonts w:ascii="Calibri Light" w:hAnsi="Calibri Light"/>
          <w:szCs w:val="24"/>
          <w:lang w:val="en-US"/>
        </w:rPr>
      </w:pPr>
      <w:r>
        <w:rPr>
          <w:rFonts w:ascii="Calibri Light" w:hAnsi="Calibri Light"/>
          <w:szCs w:val="24"/>
          <w:lang w:val="en-US"/>
        </w:rPr>
        <w:t xml:space="preserve">c) </w:t>
      </w:r>
      <w:r w:rsidRPr="006D7516">
        <w:rPr>
          <w:rFonts w:ascii="Calibri Light" w:hAnsi="Calibri Light"/>
          <w:szCs w:val="24"/>
          <w:lang w:val="en-US"/>
        </w:rPr>
        <w:t>interest produced by the prefinancing and interi</w:t>
      </w:r>
      <w:r>
        <w:rPr>
          <w:rFonts w:ascii="Calibri Light" w:hAnsi="Calibri Light"/>
          <w:szCs w:val="24"/>
          <w:lang w:val="en-US"/>
        </w:rPr>
        <w:t>m payments received from the MA.</w:t>
      </w:r>
    </w:p>
    <w:p w:rsidR="00E40AC1" w:rsidRPr="00437E23" w:rsidRDefault="00E40AC1" w:rsidP="00BF06D1">
      <w:pPr>
        <w:autoSpaceDE w:val="0"/>
        <w:autoSpaceDN w:val="0"/>
        <w:adjustRightInd w:val="0"/>
        <w:spacing w:before="60" w:after="60"/>
        <w:ind w:left="567" w:hanging="567"/>
        <w:jc w:val="both"/>
        <w:rPr>
          <w:rFonts w:ascii="Calibri Light" w:hAnsi="Calibri Light"/>
          <w:szCs w:val="24"/>
          <w:lang w:val="en-GB"/>
        </w:rPr>
      </w:pPr>
      <w:r>
        <w:rPr>
          <w:rFonts w:ascii="Calibri Light" w:hAnsi="Calibri Light"/>
          <w:szCs w:val="24"/>
          <w:lang w:val="en-US"/>
        </w:rPr>
        <w:t xml:space="preserve"> </w:t>
      </w:r>
    </w:p>
    <w:p w:rsidR="005F27B4" w:rsidRPr="00437E23" w:rsidRDefault="005F27B4" w:rsidP="0072165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Interest</w:t>
      </w:r>
    </w:p>
    <w:p w:rsidR="005F27B4" w:rsidRPr="00324E66" w:rsidRDefault="00324E66" w:rsidP="00324E66">
      <w:pPr>
        <w:autoSpaceDE w:val="0"/>
        <w:autoSpaceDN w:val="0"/>
        <w:adjustRightInd w:val="0"/>
        <w:spacing w:before="60" w:after="60"/>
        <w:ind w:left="567" w:hanging="567"/>
        <w:jc w:val="both"/>
        <w:rPr>
          <w:rFonts w:ascii="Calibri Light" w:hAnsi="Calibri Light"/>
          <w:szCs w:val="24"/>
          <w:lang w:val="en-US"/>
        </w:rPr>
      </w:pPr>
      <w:r>
        <w:rPr>
          <w:rFonts w:ascii="Calibri Light" w:hAnsi="Calibri Light"/>
          <w:szCs w:val="24"/>
          <w:lang w:val="en-US"/>
        </w:rPr>
        <w:t xml:space="preserve">12.6 </w:t>
      </w:r>
      <w:r>
        <w:rPr>
          <w:rFonts w:ascii="Calibri Light" w:hAnsi="Calibri Light"/>
          <w:szCs w:val="24"/>
          <w:lang w:val="en-US"/>
        </w:rPr>
        <w:tab/>
      </w:r>
      <w:r w:rsidR="005F27B4" w:rsidRPr="00324E66">
        <w:rPr>
          <w:rFonts w:ascii="Calibri Light" w:hAnsi="Calibri Light"/>
          <w:szCs w:val="24"/>
          <w:lang w:val="en-US"/>
        </w:rPr>
        <w:t>Any interest or equivalent benefits accruing from prefinancing and interim instalments paid by the MA to the Lead Beneficiary shall be mentioned in the interim and final reports.</w:t>
      </w:r>
      <w:r w:rsidR="006D7516" w:rsidRPr="00B67C51">
        <w:rPr>
          <w:lang w:val="en-US"/>
        </w:rPr>
        <w:t xml:space="preserve"> </w:t>
      </w:r>
      <w:r w:rsidR="006D7516" w:rsidRPr="006D7516">
        <w:rPr>
          <w:rFonts w:ascii="Calibri Light" w:hAnsi="Calibri Light"/>
          <w:szCs w:val="24"/>
          <w:lang w:val="en-US"/>
        </w:rPr>
        <w:t xml:space="preserve">It </w:t>
      </w:r>
      <w:r w:rsidR="004F5431">
        <w:rPr>
          <w:rFonts w:ascii="Calibri Light" w:hAnsi="Calibri Light"/>
          <w:szCs w:val="24"/>
          <w:lang w:val="en-US"/>
        </w:rPr>
        <w:t>may</w:t>
      </w:r>
      <w:r w:rsidR="004F5431" w:rsidRPr="006D7516">
        <w:rPr>
          <w:rFonts w:ascii="Calibri Light" w:hAnsi="Calibri Light"/>
          <w:szCs w:val="24"/>
          <w:lang w:val="en-US"/>
        </w:rPr>
        <w:t xml:space="preserve"> </w:t>
      </w:r>
      <w:r w:rsidR="006D7516" w:rsidRPr="006D7516">
        <w:rPr>
          <w:rFonts w:ascii="Calibri Light" w:hAnsi="Calibri Light"/>
          <w:szCs w:val="24"/>
          <w:lang w:val="en-US"/>
        </w:rPr>
        <w:t>be deducted from the payment of the final balance of the amounts due to the Lead Beneficiary.</w:t>
      </w:r>
      <w:r w:rsidR="003B5162" w:rsidRPr="00324E66">
        <w:rPr>
          <w:rFonts w:ascii="Calibri Light" w:hAnsi="Calibri Light"/>
          <w:szCs w:val="24"/>
          <w:lang w:val="en-US"/>
        </w:rPr>
        <w:t xml:space="preserve"> </w:t>
      </w:r>
    </w:p>
    <w:p w:rsidR="005F27B4" w:rsidRPr="00437E23" w:rsidRDefault="005F27B4" w:rsidP="00721652">
      <w:pPr>
        <w:keepNext/>
        <w:autoSpaceDE w:val="0"/>
        <w:autoSpaceDN w:val="0"/>
        <w:adjustRightInd w:val="0"/>
        <w:spacing w:before="60" w:after="60"/>
        <w:rPr>
          <w:rFonts w:ascii="Calibri Light" w:hAnsi="Calibri Light"/>
          <w:b/>
          <w:bCs/>
          <w:szCs w:val="24"/>
          <w:lang w:val="en-GB"/>
        </w:rPr>
      </w:pPr>
    </w:p>
    <w:p w:rsidR="005F27B4" w:rsidRPr="00437E23" w:rsidRDefault="005F27B4" w:rsidP="0072165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Article 13 – Sustainability, ownership/</w:t>
      </w:r>
      <w:r w:rsidR="00FF784C">
        <w:rPr>
          <w:rFonts w:ascii="Calibri Light" w:hAnsi="Calibri Light"/>
          <w:b/>
          <w:sz w:val="28"/>
          <w:szCs w:val="28"/>
          <w:lang w:val="en-US"/>
        </w:rPr>
        <w:t xml:space="preserve"> </w:t>
      </w:r>
      <w:r w:rsidRPr="00437E23">
        <w:rPr>
          <w:rFonts w:ascii="Calibri Light" w:hAnsi="Calibri Light"/>
          <w:b/>
          <w:sz w:val="28"/>
          <w:szCs w:val="28"/>
          <w:lang w:val="en-US"/>
        </w:rPr>
        <w:t xml:space="preserve">use of </w:t>
      </w:r>
      <w:r w:rsidR="005B1C60">
        <w:rPr>
          <w:rFonts w:ascii="Calibri Light" w:hAnsi="Calibri Light"/>
          <w:b/>
          <w:sz w:val="28"/>
          <w:szCs w:val="28"/>
          <w:lang w:val="en-US"/>
        </w:rPr>
        <w:t xml:space="preserve">project </w:t>
      </w:r>
      <w:r w:rsidRPr="00437E23">
        <w:rPr>
          <w:rFonts w:ascii="Calibri Light" w:hAnsi="Calibri Light"/>
          <w:b/>
          <w:sz w:val="28"/>
          <w:szCs w:val="28"/>
          <w:lang w:val="en-US"/>
        </w:rPr>
        <w:t>results and assets</w:t>
      </w:r>
    </w:p>
    <w:p w:rsidR="004E3C5F" w:rsidRPr="00437E23" w:rsidRDefault="004E3C5F" w:rsidP="001908B4">
      <w:pPr>
        <w:pStyle w:val="ListParagraph"/>
        <w:numPr>
          <w:ilvl w:val="0"/>
          <w:numId w:val="9"/>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 xml:space="preserve">The sustainability arrangements declared and assumed in the project are binding for the Lead Beneficiary and the Beneficiaries and </w:t>
      </w:r>
      <w:r w:rsidR="00A42973">
        <w:rPr>
          <w:rFonts w:ascii="Calibri Light" w:hAnsi="Calibri Light"/>
          <w:szCs w:val="24"/>
          <w:lang w:val="en-GB"/>
        </w:rPr>
        <w:t>may</w:t>
      </w:r>
      <w:r w:rsidR="00A42973" w:rsidRPr="00437E23">
        <w:rPr>
          <w:rFonts w:ascii="Calibri Light" w:hAnsi="Calibri Light"/>
          <w:szCs w:val="24"/>
          <w:lang w:val="en-GB"/>
        </w:rPr>
        <w:t xml:space="preserve"> </w:t>
      </w:r>
      <w:r w:rsidRPr="00437E23">
        <w:rPr>
          <w:rFonts w:ascii="Calibri Light" w:hAnsi="Calibri Light"/>
          <w:szCs w:val="24"/>
          <w:lang w:val="en-GB"/>
        </w:rPr>
        <w:t>be monitored and verified accordingly by the MA</w:t>
      </w:r>
      <w:r w:rsidR="002506D6">
        <w:rPr>
          <w:rFonts w:ascii="Calibri Light" w:hAnsi="Calibri Light"/>
          <w:szCs w:val="24"/>
          <w:lang w:val="en-GB"/>
        </w:rPr>
        <w:t>/ JTS</w:t>
      </w:r>
      <w:r w:rsidR="005B1C60">
        <w:rPr>
          <w:rFonts w:ascii="Calibri Light" w:hAnsi="Calibri Light"/>
          <w:szCs w:val="24"/>
          <w:lang w:val="en-GB"/>
        </w:rPr>
        <w:t xml:space="preserve"> during project implementation or </w:t>
      </w:r>
      <w:r w:rsidR="00A42973" w:rsidRPr="00A42973">
        <w:rPr>
          <w:rFonts w:ascii="Calibri Light" w:hAnsi="Calibri Light"/>
          <w:szCs w:val="24"/>
          <w:lang w:val="en-GB"/>
        </w:rPr>
        <w:t>after the payment of the final balance, including by requesting relevant reports and/or other documents or information</w:t>
      </w:r>
      <w:r w:rsidR="00A42973">
        <w:rPr>
          <w:rFonts w:ascii="Calibri Light" w:hAnsi="Calibri Light"/>
          <w:szCs w:val="24"/>
          <w:lang w:val="en-GB"/>
        </w:rPr>
        <w:t>.</w:t>
      </w:r>
    </w:p>
    <w:p w:rsidR="005F27B4" w:rsidRPr="00437E23" w:rsidRDefault="005F27B4" w:rsidP="003E59C3">
      <w:pPr>
        <w:pStyle w:val="ListParagraph"/>
        <w:numPr>
          <w:ilvl w:val="0"/>
          <w:numId w:val="9"/>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 xml:space="preserve">In case </w:t>
      </w:r>
      <w:r w:rsidR="004E3C5F" w:rsidRPr="00437E23">
        <w:rPr>
          <w:rFonts w:ascii="Calibri Light" w:hAnsi="Calibri Light"/>
          <w:szCs w:val="24"/>
          <w:lang w:val="en-GB"/>
        </w:rPr>
        <w:t>the</w:t>
      </w:r>
      <w:r w:rsidRPr="00437E23">
        <w:rPr>
          <w:rFonts w:ascii="Calibri Light" w:hAnsi="Calibri Light"/>
          <w:szCs w:val="24"/>
          <w:lang w:val="en-GB"/>
        </w:rPr>
        <w:t xml:space="preserve"> project </w:t>
      </w:r>
      <w:r w:rsidR="004E3C5F" w:rsidRPr="00437E23">
        <w:rPr>
          <w:rFonts w:ascii="Calibri Light" w:hAnsi="Calibri Light"/>
          <w:szCs w:val="24"/>
          <w:lang w:val="en-GB"/>
        </w:rPr>
        <w:t xml:space="preserve">includes </w:t>
      </w:r>
      <w:r w:rsidRPr="00437E23">
        <w:rPr>
          <w:rFonts w:ascii="Calibri Light" w:hAnsi="Calibri Light"/>
          <w:szCs w:val="24"/>
          <w:lang w:val="en-GB"/>
        </w:rPr>
        <w:t>an infrastructure component, if, within five years of the project closure</w:t>
      </w:r>
      <w:r w:rsidR="004E3C5F" w:rsidRPr="00437E23">
        <w:rPr>
          <w:rFonts w:ascii="Calibri Light" w:hAnsi="Calibri Light"/>
          <w:szCs w:val="24"/>
          <w:lang w:val="en-GB"/>
        </w:rPr>
        <w:t>,</w:t>
      </w:r>
      <w:r w:rsidRPr="00437E23">
        <w:rPr>
          <w:rFonts w:ascii="Calibri Light" w:hAnsi="Calibri Light"/>
          <w:szCs w:val="24"/>
          <w:lang w:val="en-GB"/>
        </w:rPr>
        <w:t xml:space="preserve"> the project is subject to a substantial change affecting its nature, objectives or implementation conditions which would result in undermining its original objectives, the Lead Beneficiary shall repay to the MA the ENI grant. Sums unduly paid in respect of the project shall be recovered by the MA in proportion to the period for which the requirement has not been fulfilled.</w:t>
      </w:r>
    </w:p>
    <w:p w:rsidR="005F27B4" w:rsidRPr="00437E23" w:rsidRDefault="005F27B4" w:rsidP="003E59C3">
      <w:pPr>
        <w:pStyle w:val="ListParagraph"/>
        <w:numPr>
          <w:ilvl w:val="0"/>
          <w:numId w:val="9"/>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Ownership of, and title and intellectual and industrial property rights to</w:t>
      </w:r>
      <w:r w:rsidR="00693D89">
        <w:rPr>
          <w:rFonts w:ascii="Calibri Light" w:hAnsi="Calibri Light"/>
          <w:szCs w:val="24"/>
          <w:lang w:val="en-GB"/>
        </w:rPr>
        <w:t xml:space="preserve"> </w:t>
      </w:r>
      <w:r w:rsidRPr="00437E23">
        <w:rPr>
          <w:rFonts w:ascii="Calibri Light" w:hAnsi="Calibri Light"/>
          <w:szCs w:val="24"/>
          <w:lang w:val="en-GB"/>
        </w:rPr>
        <w:t>the project's results, reports and other documents relating to it will be vested in the Lead Beneficiary and the Beneficiaries. The Lead Beneficiary and the Beneficiaries are responsible for the purposeful use of equipment after</w:t>
      </w:r>
      <w:r w:rsidR="00650864">
        <w:rPr>
          <w:rFonts w:ascii="Calibri Light" w:hAnsi="Calibri Light"/>
          <w:szCs w:val="24"/>
          <w:lang w:val="en-GB"/>
        </w:rPr>
        <w:t xml:space="preserve"> its receipt</w:t>
      </w:r>
      <w:r w:rsidRPr="00437E23">
        <w:rPr>
          <w:rFonts w:ascii="Calibri Light" w:hAnsi="Calibri Light"/>
          <w:szCs w:val="24"/>
          <w:lang w:val="en-GB"/>
        </w:rPr>
        <w:t xml:space="preserve">. </w:t>
      </w:r>
    </w:p>
    <w:p w:rsidR="005F27B4" w:rsidRPr="00437E23" w:rsidRDefault="005F27B4" w:rsidP="003E59C3">
      <w:pPr>
        <w:pStyle w:val="ListParagraph"/>
        <w:numPr>
          <w:ilvl w:val="0"/>
          <w:numId w:val="9"/>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Without prejudice to Article 13.</w:t>
      </w:r>
      <w:r w:rsidR="00DA7AEB">
        <w:rPr>
          <w:rFonts w:ascii="Calibri Light" w:hAnsi="Calibri Light"/>
          <w:szCs w:val="24"/>
          <w:lang w:val="en-GB"/>
        </w:rPr>
        <w:t>3</w:t>
      </w:r>
      <w:r w:rsidRPr="00437E23">
        <w:rPr>
          <w:rFonts w:ascii="Calibri Light" w:hAnsi="Calibri Light"/>
          <w:szCs w:val="24"/>
          <w:lang w:val="en-GB"/>
        </w:rPr>
        <w:t xml:space="preserve">, the Lead Beneficiary and the Beneficiaries </w:t>
      </w:r>
      <w:r w:rsidR="004E3C5F" w:rsidRPr="00437E23">
        <w:rPr>
          <w:rFonts w:ascii="Calibri Light" w:hAnsi="Calibri Light"/>
          <w:szCs w:val="24"/>
          <w:lang w:val="en-GB"/>
        </w:rPr>
        <w:t xml:space="preserve">shall </w:t>
      </w:r>
      <w:r w:rsidRPr="00437E23">
        <w:rPr>
          <w:rFonts w:ascii="Calibri Light" w:hAnsi="Calibri Light"/>
          <w:szCs w:val="24"/>
          <w:lang w:val="en-GB"/>
        </w:rPr>
        <w:t>grant the MA</w:t>
      </w:r>
      <w:r w:rsidR="00650864">
        <w:rPr>
          <w:rFonts w:ascii="Calibri Light" w:hAnsi="Calibri Light"/>
          <w:szCs w:val="24"/>
          <w:lang w:val="en-GB"/>
        </w:rPr>
        <w:t>/ JTS</w:t>
      </w:r>
      <w:r w:rsidRPr="00437E23">
        <w:rPr>
          <w:rFonts w:ascii="Calibri Light" w:hAnsi="Calibri Light"/>
          <w:szCs w:val="24"/>
          <w:lang w:val="en-GB"/>
        </w:rPr>
        <w:t>, the National Authorities of the countries participating in the Programme and the European Commission the right to use freely and as they see fit and</w:t>
      </w:r>
      <w:r w:rsidR="00E5189C">
        <w:rPr>
          <w:rFonts w:ascii="Calibri Light" w:hAnsi="Calibri Light"/>
          <w:szCs w:val="24"/>
          <w:lang w:val="en-GB"/>
        </w:rPr>
        <w:t>,</w:t>
      </w:r>
      <w:r w:rsidRPr="00437E23">
        <w:rPr>
          <w:rFonts w:ascii="Calibri Light" w:hAnsi="Calibri Light"/>
          <w:szCs w:val="24"/>
          <w:lang w:val="en-GB"/>
        </w:rPr>
        <w:t xml:space="preserve"> in particular, to store, modify, translate, display, reproduce by any technical procedure, publish or communicate by any medium all documents deriving from the project whatever their form, provided it does not thereby breach existing industrial and intellectual property rights.</w:t>
      </w:r>
    </w:p>
    <w:p w:rsidR="005F27B4" w:rsidRPr="00437E23" w:rsidRDefault="005F27B4" w:rsidP="003E59C3">
      <w:pPr>
        <w:pStyle w:val="ListParagraph"/>
        <w:numPr>
          <w:ilvl w:val="0"/>
          <w:numId w:val="9"/>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The Lead Beneficiary and the Beneficiaries shall ensure that they have all rights to use any pre-existing intellectual property rights necessary to implement this Contract.</w:t>
      </w:r>
    </w:p>
    <w:p w:rsidR="00451860" w:rsidRPr="00437E23" w:rsidRDefault="00451860" w:rsidP="00721652">
      <w:pPr>
        <w:keepNext/>
        <w:autoSpaceDE w:val="0"/>
        <w:autoSpaceDN w:val="0"/>
        <w:adjustRightInd w:val="0"/>
        <w:spacing w:before="60" w:after="60"/>
        <w:rPr>
          <w:rFonts w:ascii="Calibri Light" w:hAnsi="Calibri Light"/>
          <w:b/>
          <w:bCs/>
          <w:szCs w:val="24"/>
          <w:lang w:val="en-GB"/>
        </w:rPr>
      </w:pPr>
    </w:p>
    <w:p w:rsidR="00451860" w:rsidRPr="00437E23" w:rsidRDefault="00451860" w:rsidP="0072165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Article 14 – Evaluation/monitoring of the project</w:t>
      </w:r>
    </w:p>
    <w:p w:rsidR="00451860" w:rsidRPr="00437E23" w:rsidRDefault="00451860" w:rsidP="003E59C3">
      <w:pPr>
        <w:pStyle w:val="ListParagraph"/>
        <w:numPr>
          <w:ilvl w:val="0"/>
          <w:numId w:val="10"/>
        </w:numPr>
        <w:autoSpaceDE w:val="0"/>
        <w:autoSpaceDN w:val="0"/>
        <w:adjustRightInd w:val="0"/>
        <w:spacing w:before="60" w:after="60"/>
        <w:ind w:left="567" w:hanging="567"/>
        <w:jc w:val="both"/>
        <w:rPr>
          <w:rFonts w:ascii="Calibri Light" w:hAnsi="Calibri Light"/>
          <w:szCs w:val="24"/>
          <w:lang w:val="en-GB"/>
        </w:rPr>
      </w:pPr>
      <w:r w:rsidRPr="00437E23">
        <w:rPr>
          <w:rFonts w:ascii="Calibri Light" w:hAnsi="Calibri Light"/>
          <w:szCs w:val="24"/>
          <w:lang w:val="en-GB"/>
        </w:rPr>
        <w:t>If the MA/JTS or the European Commission carries out an interim or ex post evaluation or a monitoring mission, the Lead Beneficiary and the Beneficiaries shall undertake to provide it and/or the persons authorised by it with any document or information which will assist with the evaluation or monitoring mission, and grant them the access rights described in Article 11.</w:t>
      </w:r>
      <w:r w:rsidR="002506D6">
        <w:rPr>
          <w:rFonts w:ascii="Calibri Light" w:hAnsi="Calibri Light"/>
          <w:szCs w:val="24"/>
          <w:lang w:val="en-GB"/>
        </w:rPr>
        <w:t xml:space="preserve"> </w:t>
      </w:r>
    </w:p>
    <w:p w:rsidR="00FF784C" w:rsidRDefault="00FF784C" w:rsidP="00721652">
      <w:pPr>
        <w:spacing w:before="60" w:after="60"/>
        <w:ind w:left="567" w:hanging="567"/>
        <w:jc w:val="both"/>
        <w:rPr>
          <w:rFonts w:ascii="Calibri Light" w:hAnsi="Calibri Light"/>
          <w:b/>
          <w:sz w:val="28"/>
          <w:szCs w:val="28"/>
          <w:lang w:val="en-US"/>
        </w:rPr>
      </w:pPr>
    </w:p>
    <w:p w:rsidR="00451860" w:rsidRPr="00437E23" w:rsidRDefault="00451860" w:rsidP="0072165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Article 15 - Amendment of the Contract</w:t>
      </w:r>
    </w:p>
    <w:p w:rsidR="00451860" w:rsidRPr="00437E23" w:rsidRDefault="00451860" w:rsidP="003E59C3">
      <w:pPr>
        <w:pStyle w:val="ListParagraph"/>
        <w:numPr>
          <w:ilvl w:val="0"/>
          <w:numId w:val="11"/>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Any amendment to the Contract, including the annexes thereto, must be set out in writing in an addendum. This Contract can be modified during its execution period.</w:t>
      </w:r>
    </w:p>
    <w:p w:rsidR="00451860" w:rsidRPr="00437E23" w:rsidRDefault="00451860" w:rsidP="003E59C3">
      <w:pPr>
        <w:pStyle w:val="ListParagraph"/>
        <w:numPr>
          <w:ilvl w:val="0"/>
          <w:numId w:val="11"/>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The amendment may not have the purpose or the effect of making changes to this Contract that would call into question the grant award decision or be contrary to the equal treatment of applicants. The maximum grant referred to in Article 3.2 may not be increased.</w:t>
      </w:r>
    </w:p>
    <w:p w:rsidR="00451860" w:rsidRDefault="00451860" w:rsidP="003E59C3">
      <w:pPr>
        <w:pStyle w:val="ListParagraph"/>
        <w:numPr>
          <w:ilvl w:val="0"/>
          <w:numId w:val="11"/>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lastRenderedPageBreak/>
        <w:t xml:space="preserve">If an amendment is </w:t>
      </w:r>
      <w:r w:rsidR="00487CD8">
        <w:rPr>
          <w:rFonts w:ascii="Calibri Light" w:hAnsi="Calibri Light"/>
          <w:szCs w:val="24"/>
          <w:lang w:val="en-GB"/>
        </w:rPr>
        <w:t>considered</w:t>
      </w:r>
      <w:r w:rsidR="002506D6">
        <w:rPr>
          <w:rFonts w:ascii="Calibri Light" w:hAnsi="Calibri Light"/>
          <w:szCs w:val="24"/>
          <w:lang w:val="en-GB"/>
        </w:rPr>
        <w:t xml:space="preserve"> necessary,</w:t>
      </w:r>
      <w:r w:rsidR="002506D6" w:rsidRPr="00437E23">
        <w:rPr>
          <w:rFonts w:ascii="Calibri Light" w:hAnsi="Calibri Light"/>
          <w:szCs w:val="24"/>
          <w:lang w:val="en-GB"/>
        </w:rPr>
        <w:t xml:space="preserve"> </w:t>
      </w:r>
      <w:r w:rsidRPr="00437E23">
        <w:rPr>
          <w:rFonts w:ascii="Calibri Light" w:hAnsi="Calibri Light"/>
          <w:szCs w:val="24"/>
          <w:lang w:val="en-GB"/>
        </w:rPr>
        <w:t xml:space="preserve">the Lead Beneficiary shall submit a duly justified request to the MA </w:t>
      </w:r>
      <w:r w:rsidR="002506D6">
        <w:rPr>
          <w:rFonts w:ascii="Calibri Light" w:hAnsi="Calibri Light"/>
          <w:szCs w:val="24"/>
          <w:lang w:val="en-GB"/>
        </w:rPr>
        <w:t xml:space="preserve">with </w:t>
      </w:r>
      <w:r w:rsidRPr="00437E23">
        <w:rPr>
          <w:rFonts w:ascii="Calibri Light" w:hAnsi="Calibri Light"/>
          <w:szCs w:val="24"/>
          <w:lang w:val="en-GB"/>
        </w:rPr>
        <w:t>45 days before the date on which the amendment should enter into force, unless there are special circumstances duly substantiated and accepted by the MA.</w:t>
      </w:r>
    </w:p>
    <w:p w:rsidR="00451860" w:rsidRPr="002E290C" w:rsidRDefault="00383FF8" w:rsidP="003E59C3">
      <w:pPr>
        <w:pStyle w:val="ListParagraph"/>
        <w:numPr>
          <w:ilvl w:val="0"/>
          <w:numId w:val="11"/>
        </w:numPr>
        <w:autoSpaceDE w:val="0"/>
        <w:autoSpaceDN w:val="0"/>
        <w:adjustRightInd w:val="0"/>
        <w:spacing w:before="60" w:after="60"/>
        <w:ind w:left="567" w:hanging="567"/>
        <w:contextualSpacing w:val="0"/>
        <w:jc w:val="both"/>
        <w:rPr>
          <w:rFonts w:ascii="Calibri Light" w:hAnsi="Calibri Light"/>
          <w:szCs w:val="24"/>
          <w:lang w:val="en-GB"/>
        </w:rPr>
      </w:pPr>
      <w:r w:rsidRPr="002E290C">
        <w:rPr>
          <w:rFonts w:ascii="Calibri Light" w:hAnsi="Calibri Light"/>
          <w:szCs w:val="24"/>
          <w:lang w:val="en-GB"/>
        </w:rPr>
        <w:t>Notwithstanding the provisions of Article 15.1, c</w:t>
      </w:r>
      <w:r w:rsidR="00451860" w:rsidRPr="002E290C">
        <w:rPr>
          <w:rFonts w:ascii="Calibri Light" w:hAnsi="Calibri Light"/>
          <w:szCs w:val="24"/>
          <w:lang w:val="en-GB"/>
        </w:rPr>
        <w:t>ha</w:t>
      </w:r>
      <w:r w:rsidR="00AD77EA" w:rsidRPr="002E290C">
        <w:rPr>
          <w:rFonts w:ascii="Calibri Light" w:hAnsi="Calibri Light"/>
          <w:szCs w:val="24"/>
          <w:lang w:val="en-GB"/>
        </w:rPr>
        <w:t>nges of address, bank account,</w:t>
      </w:r>
      <w:r w:rsidR="00451860" w:rsidRPr="002E290C">
        <w:rPr>
          <w:rFonts w:ascii="Calibri Light" w:hAnsi="Calibri Light"/>
          <w:szCs w:val="24"/>
          <w:lang w:val="en-GB"/>
        </w:rPr>
        <w:t xml:space="preserve"> </w:t>
      </w:r>
      <w:r w:rsidRPr="002E290C">
        <w:rPr>
          <w:rFonts w:ascii="Calibri Light" w:hAnsi="Calibri Light"/>
          <w:szCs w:val="24"/>
          <w:lang w:val="en-GB"/>
        </w:rPr>
        <w:t>controller</w:t>
      </w:r>
      <w:r w:rsidR="00E5189C">
        <w:rPr>
          <w:rFonts w:ascii="Calibri Light" w:hAnsi="Calibri Light"/>
          <w:szCs w:val="24"/>
          <w:lang w:val="en-GB"/>
        </w:rPr>
        <w:t>,</w:t>
      </w:r>
      <w:r w:rsidR="0031224E" w:rsidRPr="002E290C">
        <w:rPr>
          <w:rFonts w:ascii="Calibri Light" w:hAnsi="Calibri Light"/>
          <w:szCs w:val="24"/>
          <w:lang w:val="en-GB"/>
        </w:rPr>
        <w:t xml:space="preserve"> </w:t>
      </w:r>
      <w:r w:rsidR="002506D6" w:rsidRPr="002E290C">
        <w:rPr>
          <w:rFonts w:ascii="Calibri Light" w:hAnsi="Calibri Light"/>
          <w:szCs w:val="24"/>
          <w:lang w:val="en-GB"/>
        </w:rPr>
        <w:t>correction of material errors or inconsistencies between different parts of the project</w:t>
      </w:r>
      <w:r w:rsidR="00115358" w:rsidRPr="002E290C">
        <w:rPr>
          <w:rFonts w:ascii="Calibri Light" w:hAnsi="Calibri Light"/>
          <w:szCs w:val="24"/>
          <w:lang w:val="en-GB"/>
        </w:rPr>
        <w:t>, minor changes to the Partnership Agreement</w:t>
      </w:r>
      <w:r w:rsidR="00451860" w:rsidRPr="002E290C">
        <w:rPr>
          <w:rFonts w:ascii="Calibri Light" w:hAnsi="Calibri Light"/>
          <w:szCs w:val="24"/>
          <w:lang w:val="en-GB"/>
        </w:rPr>
        <w:t xml:space="preserve"> may simply be notified by the Lead Beneficiary. However, in duly substantiated circumstances, the MA may oppose the Lead Beneficiary’s or the Beneficiaries’ choice.</w:t>
      </w:r>
    </w:p>
    <w:p w:rsidR="00AD77EA" w:rsidRPr="002E290C" w:rsidRDefault="00AD77EA" w:rsidP="002E290C">
      <w:pPr>
        <w:autoSpaceDE w:val="0"/>
        <w:autoSpaceDN w:val="0"/>
        <w:adjustRightInd w:val="0"/>
        <w:spacing w:before="60" w:after="60"/>
        <w:ind w:left="567"/>
        <w:jc w:val="both"/>
        <w:rPr>
          <w:rFonts w:ascii="Calibri Light" w:hAnsi="Calibri Light"/>
          <w:szCs w:val="24"/>
          <w:lang w:val="en-GB"/>
        </w:rPr>
      </w:pPr>
      <w:r w:rsidRPr="002E290C">
        <w:rPr>
          <w:rFonts w:ascii="Calibri Light" w:hAnsi="Calibri Light"/>
          <w:szCs w:val="24"/>
          <w:lang w:val="en-GB"/>
        </w:rPr>
        <w:t>In case the Lead Beneficiary fails to inform about any changes or the modifications notified are not in line with contract provisions all consequences, including those of financial nature, shall be borne by the Lead Beneficiary.</w:t>
      </w:r>
    </w:p>
    <w:p w:rsidR="00451860" w:rsidRDefault="00451860" w:rsidP="003E59C3">
      <w:pPr>
        <w:pStyle w:val="ListParagraph"/>
        <w:numPr>
          <w:ilvl w:val="0"/>
          <w:numId w:val="11"/>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 xml:space="preserve">The MA reserves the right to require that the auditor referred to in Article 32.1 of the Regulation no 897/2014 be replaced if considerations which were unknown cast doubt on the auditor's independence or professional standards, inter alia due to the non-reliability of the submitted reports, if so detected by the </w:t>
      </w:r>
      <w:r w:rsidR="002506D6">
        <w:rPr>
          <w:rFonts w:ascii="Calibri Light" w:hAnsi="Calibri Light"/>
          <w:szCs w:val="24"/>
          <w:lang w:val="en-GB"/>
        </w:rPr>
        <w:t>Co</w:t>
      </w:r>
      <w:r w:rsidR="00A42973">
        <w:rPr>
          <w:rFonts w:ascii="Calibri Light" w:hAnsi="Calibri Light"/>
          <w:szCs w:val="24"/>
          <w:lang w:val="en-GB"/>
        </w:rPr>
        <w:t>ntrol</w:t>
      </w:r>
      <w:r w:rsidR="002506D6">
        <w:rPr>
          <w:rFonts w:ascii="Calibri Light" w:hAnsi="Calibri Light"/>
          <w:szCs w:val="24"/>
          <w:lang w:val="en-GB"/>
        </w:rPr>
        <w:t xml:space="preserve"> Contact Point </w:t>
      </w:r>
      <w:r w:rsidR="00E5189C">
        <w:rPr>
          <w:rFonts w:ascii="Calibri Light" w:hAnsi="Calibri Light"/>
          <w:szCs w:val="24"/>
          <w:lang w:val="en-GB"/>
        </w:rPr>
        <w:t xml:space="preserve">in </w:t>
      </w:r>
      <w:r w:rsidR="00644D0F">
        <w:rPr>
          <w:rFonts w:ascii="Calibri Light" w:hAnsi="Calibri Light"/>
          <w:szCs w:val="24"/>
          <w:lang w:val="en-GB"/>
        </w:rPr>
        <w:t>Republic of Moldova</w:t>
      </w:r>
      <w:r w:rsidR="002506D6">
        <w:rPr>
          <w:rFonts w:ascii="Calibri Light" w:hAnsi="Calibri Light"/>
          <w:szCs w:val="24"/>
          <w:lang w:val="en-GB"/>
        </w:rPr>
        <w:t xml:space="preserve">, </w:t>
      </w:r>
      <w:r w:rsidRPr="00437E23">
        <w:rPr>
          <w:rFonts w:ascii="Calibri Light" w:hAnsi="Calibri Light"/>
          <w:szCs w:val="24"/>
          <w:lang w:val="en-GB"/>
        </w:rPr>
        <w:t>MA or the A</w:t>
      </w:r>
      <w:r w:rsidR="002506D6">
        <w:rPr>
          <w:rFonts w:ascii="Calibri Light" w:hAnsi="Calibri Light"/>
          <w:szCs w:val="24"/>
          <w:lang w:val="en-GB"/>
        </w:rPr>
        <w:t xml:space="preserve">udit </w:t>
      </w:r>
      <w:r w:rsidRPr="00437E23">
        <w:rPr>
          <w:rFonts w:ascii="Calibri Light" w:hAnsi="Calibri Light"/>
          <w:szCs w:val="24"/>
          <w:lang w:val="en-GB"/>
        </w:rPr>
        <w:t>A</w:t>
      </w:r>
      <w:r w:rsidR="002506D6">
        <w:rPr>
          <w:rFonts w:ascii="Calibri Light" w:hAnsi="Calibri Light"/>
          <w:szCs w:val="24"/>
          <w:lang w:val="en-GB"/>
        </w:rPr>
        <w:t>uthority</w:t>
      </w:r>
      <w:r w:rsidRPr="00437E23">
        <w:rPr>
          <w:rFonts w:ascii="Calibri Light" w:hAnsi="Calibri Light"/>
          <w:szCs w:val="24"/>
          <w:lang w:val="en-GB"/>
        </w:rPr>
        <w:t>.</w:t>
      </w:r>
    </w:p>
    <w:p w:rsidR="003010CE" w:rsidRPr="00437E23" w:rsidRDefault="003010CE" w:rsidP="00721652">
      <w:pPr>
        <w:keepNext/>
        <w:autoSpaceDE w:val="0"/>
        <w:autoSpaceDN w:val="0"/>
        <w:adjustRightInd w:val="0"/>
        <w:spacing w:before="60" w:after="60"/>
        <w:jc w:val="both"/>
        <w:rPr>
          <w:rFonts w:ascii="Calibri Light" w:hAnsi="Calibri Light"/>
          <w:b/>
          <w:bCs/>
          <w:szCs w:val="24"/>
          <w:lang w:val="en-GB"/>
        </w:rPr>
      </w:pPr>
    </w:p>
    <w:p w:rsidR="00451860" w:rsidRPr="00437E23" w:rsidRDefault="00451860" w:rsidP="0072165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Article 16 - Extension and Suspension</w:t>
      </w:r>
    </w:p>
    <w:p w:rsidR="00451860" w:rsidRPr="00437E23" w:rsidRDefault="00451860" w:rsidP="0072165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Extension</w:t>
      </w:r>
    </w:p>
    <w:p w:rsidR="00451860" w:rsidRPr="00437E23" w:rsidRDefault="00451860" w:rsidP="003E59C3">
      <w:pPr>
        <w:pStyle w:val="ListParagraph"/>
        <w:numPr>
          <w:ilvl w:val="0"/>
          <w:numId w:val="12"/>
        </w:numPr>
        <w:autoSpaceDE w:val="0"/>
        <w:autoSpaceDN w:val="0"/>
        <w:adjustRightInd w:val="0"/>
        <w:spacing w:before="60" w:after="60"/>
        <w:ind w:left="567" w:hanging="578"/>
        <w:jc w:val="both"/>
        <w:rPr>
          <w:rFonts w:ascii="Calibri Light" w:hAnsi="Calibri Light"/>
          <w:bCs/>
          <w:szCs w:val="24"/>
          <w:lang w:val="en-GB"/>
        </w:rPr>
      </w:pPr>
      <w:r w:rsidRPr="00437E23">
        <w:rPr>
          <w:rFonts w:ascii="Calibri Light" w:hAnsi="Calibri Light"/>
          <w:bCs/>
          <w:szCs w:val="24"/>
          <w:lang w:val="en-GB"/>
        </w:rPr>
        <w:t>The Lead Beneficiary shall inform the MA without delay of any circumstances likely to hamper or delay the implementation of the project. The Lead Beneficiary may request an extension of the project's implementation period as laid down in Article 2 in accordance to Article 15</w:t>
      </w:r>
      <w:r w:rsidRPr="00437E23">
        <w:rPr>
          <w:rFonts w:ascii="Calibri Light" w:hAnsi="Calibri Light"/>
          <w:szCs w:val="24"/>
          <w:lang w:val="en-GB"/>
        </w:rPr>
        <w:t xml:space="preserve"> </w:t>
      </w:r>
      <w:r w:rsidRPr="00437E23">
        <w:rPr>
          <w:rFonts w:ascii="Calibri Light" w:hAnsi="Calibri Light"/>
          <w:bCs/>
          <w:szCs w:val="24"/>
          <w:lang w:val="en-GB"/>
        </w:rPr>
        <w:t>no later than 45 days before it ends, unless circumstances duly justified and accepted by the MA occur. The request shall be accompanied by all the supporting evidence needed for its appraisal.</w:t>
      </w:r>
      <w:r w:rsidRPr="00437E23">
        <w:rPr>
          <w:rFonts w:ascii="Calibri Light" w:hAnsi="Calibri Light"/>
          <w:szCs w:val="24"/>
          <w:lang w:val="en-GB"/>
        </w:rPr>
        <w:t xml:space="preserve"> </w:t>
      </w:r>
      <w:r w:rsidRPr="00437E23">
        <w:rPr>
          <w:rFonts w:ascii="Calibri Light" w:hAnsi="Calibri Light"/>
          <w:bCs/>
          <w:szCs w:val="24"/>
          <w:lang w:val="en-GB"/>
        </w:rPr>
        <w:t>A final decision on such requests is subject of approval by the Joint Monitoring Committee.</w:t>
      </w:r>
      <w:r w:rsidR="006A359A">
        <w:rPr>
          <w:rFonts w:ascii="Calibri Light" w:hAnsi="Calibri Light"/>
          <w:bCs/>
          <w:szCs w:val="24"/>
          <w:lang w:val="en-GB"/>
        </w:rPr>
        <w:t xml:space="preserve"> </w:t>
      </w:r>
      <w:r w:rsidR="006A359A" w:rsidRPr="006A359A">
        <w:rPr>
          <w:rFonts w:ascii="Calibri Light" w:hAnsi="Calibri Light"/>
          <w:bCs/>
          <w:szCs w:val="24"/>
          <w:lang w:val="en-GB"/>
        </w:rPr>
        <w:t xml:space="preserve">The Lead Beneficiary and Beneficiaries understand and agree that an extension of the project implementation will not imply an </w:t>
      </w:r>
      <w:r w:rsidR="004F5431">
        <w:rPr>
          <w:rFonts w:ascii="Calibri Light" w:hAnsi="Calibri Light"/>
          <w:bCs/>
          <w:szCs w:val="24"/>
          <w:lang w:val="en-GB"/>
        </w:rPr>
        <w:t>increase</w:t>
      </w:r>
      <w:r w:rsidR="004F5431" w:rsidRPr="006A359A">
        <w:rPr>
          <w:rFonts w:ascii="Calibri Light" w:hAnsi="Calibri Light"/>
          <w:bCs/>
          <w:szCs w:val="24"/>
          <w:lang w:val="en-GB"/>
        </w:rPr>
        <w:t xml:space="preserve"> </w:t>
      </w:r>
      <w:r w:rsidR="006A359A" w:rsidRPr="006A359A">
        <w:rPr>
          <w:rFonts w:ascii="Calibri Light" w:hAnsi="Calibri Light"/>
          <w:bCs/>
          <w:szCs w:val="24"/>
          <w:lang w:val="en-GB"/>
        </w:rPr>
        <w:t>of the costs for the staff assigned for the Action, unless circumstances duly justified and accepted by the MA occur</w:t>
      </w:r>
      <w:r w:rsidR="006A359A">
        <w:rPr>
          <w:rFonts w:ascii="Calibri Light" w:hAnsi="Calibri Light"/>
          <w:bCs/>
          <w:szCs w:val="24"/>
          <w:lang w:val="en-GB"/>
        </w:rPr>
        <w:t>.</w:t>
      </w:r>
    </w:p>
    <w:p w:rsidR="00451860" w:rsidRPr="00437E23" w:rsidRDefault="00451860" w:rsidP="0072165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Suspension by the Lead Beneficiary</w:t>
      </w:r>
    </w:p>
    <w:p w:rsidR="0034721B" w:rsidRPr="002E290C" w:rsidRDefault="00451860" w:rsidP="003E59C3">
      <w:pPr>
        <w:pStyle w:val="ListParagraph"/>
        <w:numPr>
          <w:ilvl w:val="0"/>
          <w:numId w:val="12"/>
        </w:numPr>
        <w:autoSpaceDE w:val="0"/>
        <w:autoSpaceDN w:val="0"/>
        <w:adjustRightInd w:val="0"/>
        <w:spacing w:before="60" w:after="60"/>
        <w:ind w:left="567" w:hanging="578"/>
        <w:contextualSpacing w:val="0"/>
        <w:jc w:val="both"/>
        <w:rPr>
          <w:rFonts w:ascii="Calibri Light" w:hAnsi="Calibri Light"/>
          <w:bCs/>
          <w:szCs w:val="24"/>
          <w:lang w:val="en-GB"/>
        </w:rPr>
      </w:pPr>
      <w:r w:rsidRPr="00437E23">
        <w:rPr>
          <w:rFonts w:ascii="Calibri Light" w:hAnsi="Calibri Light"/>
          <w:bCs/>
          <w:szCs w:val="24"/>
          <w:lang w:val="en-GB"/>
        </w:rPr>
        <w:t>The Lead Beneficiary may suspend implementation of the project, or any part thereof, if exceptional circumstances, notably of force majeure, make such implementation excessively difficult or dangerous</w:t>
      </w:r>
      <w:r w:rsidR="0034721B">
        <w:rPr>
          <w:rFonts w:ascii="Calibri Light" w:hAnsi="Calibri Light"/>
          <w:bCs/>
          <w:szCs w:val="24"/>
          <w:lang w:val="en-GB"/>
        </w:rPr>
        <w:t xml:space="preserve"> or, although timely measure</w:t>
      </w:r>
      <w:r w:rsidR="0023769A">
        <w:rPr>
          <w:rFonts w:ascii="Calibri Light" w:hAnsi="Calibri Light"/>
          <w:bCs/>
          <w:szCs w:val="24"/>
          <w:lang w:val="en-GB"/>
        </w:rPr>
        <w:t>s</w:t>
      </w:r>
      <w:r w:rsidR="0034721B">
        <w:rPr>
          <w:rFonts w:ascii="Calibri Light" w:hAnsi="Calibri Light"/>
          <w:bCs/>
          <w:szCs w:val="24"/>
          <w:lang w:val="en-GB"/>
        </w:rPr>
        <w:t xml:space="preserve"> have been taken, delays may occur in fulfilling the contractual obligations</w:t>
      </w:r>
      <w:r w:rsidRPr="00437E23">
        <w:rPr>
          <w:rFonts w:ascii="Calibri Light" w:hAnsi="Calibri Light"/>
          <w:bCs/>
          <w:szCs w:val="24"/>
          <w:lang w:val="en-GB"/>
        </w:rPr>
        <w:t xml:space="preserve">. The Lead Beneficiary shall inform the MA without delay, stating the nature, probable duration and foreseeable effects of the suspension. </w:t>
      </w:r>
    </w:p>
    <w:p w:rsidR="00451860" w:rsidRPr="00437E23" w:rsidRDefault="00451860" w:rsidP="003E59C3">
      <w:pPr>
        <w:pStyle w:val="ListParagraph"/>
        <w:numPr>
          <w:ilvl w:val="0"/>
          <w:numId w:val="12"/>
        </w:numPr>
        <w:autoSpaceDE w:val="0"/>
        <w:autoSpaceDN w:val="0"/>
        <w:adjustRightInd w:val="0"/>
        <w:spacing w:before="60" w:after="60"/>
        <w:ind w:left="567" w:hanging="578"/>
        <w:contextualSpacing w:val="0"/>
        <w:jc w:val="both"/>
        <w:rPr>
          <w:rFonts w:ascii="Calibri Light" w:hAnsi="Calibri Light"/>
          <w:bCs/>
          <w:szCs w:val="24"/>
          <w:lang w:val="en-GB"/>
        </w:rPr>
      </w:pPr>
      <w:r w:rsidRPr="00437E23">
        <w:rPr>
          <w:rFonts w:ascii="Calibri Light" w:hAnsi="Calibri Light"/>
          <w:bCs/>
          <w:szCs w:val="24"/>
          <w:lang w:val="en-GB"/>
        </w:rPr>
        <w:t xml:space="preserve">The Lead Beneficiary or the MA may terminate this Contract in accordance with Article 17.1. If the Contract is not terminated, the Lead Beneficiary and/or the </w:t>
      </w:r>
      <w:r w:rsidRPr="00437E23">
        <w:rPr>
          <w:rFonts w:ascii="Calibri Light" w:hAnsi="Calibri Light"/>
          <w:szCs w:val="24"/>
          <w:lang w:val="en-GB"/>
        </w:rPr>
        <w:t xml:space="preserve">Beneficiaries </w:t>
      </w:r>
      <w:r w:rsidRPr="00437E23">
        <w:rPr>
          <w:rFonts w:ascii="Calibri Light" w:hAnsi="Calibri Light"/>
          <w:bCs/>
          <w:szCs w:val="24"/>
          <w:lang w:val="en-GB"/>
        </w:rPr>
        <w:t>shall endeavour to minimise the time of its suspension and any possible damage and shall resume implementation once circumstances allow, informing the MA accordingly.</w:t>
      </w:r>
      <w:r w:rsidR="009C4B71">
        <w:rPr>
          <w:rFonts w:ascii="Calibri Light" w:hAnsi="Calibri Light"/>
          <w:bCs/>
          <w:szCs w:val="24"/>
          <w:lang w:val="en-GB"/>
        </w:rPr>
        <w:t xml:space="preserve"> </w:t>
      </w:r>
      <w:r w:rsidR="009C4B71" w:rsidRPr="00721652">
        <w:rPr>
          <w:rFonts w:ascii="Calibri Light" w:hAnsi="Calibri Light"/>
          <w:bCs/>
          <w:szCs w:val="24"/>
          <w:lang w:val="en-GB"/>
        </w:rPr>
        <w:t>No</w:t>
      </w:r>
      <w:r w:rsidR="004F5431">
        <w:rPr>
          <w:rFonts w:ascii="Calibri Light" w:hAnsi="Calibri Light"/>
          <w:bCs/>
          <w:szCs w:val="24"/>
          <w:lang w:val="en-GB"/>
        </w:rPr>
        <w:t xml:space="preserve"> </w:t>
      </w:r>
      <w:r w:rsidR="004F5431">
        <w:rPr>
          <w:rFonts w:ascii="Calibri Light" w:hAnsi="Calibri Light"/>
          <w:bCs/>
          <w:szCs w:val="24"/>
          <w:lang w:val="en-GB"/>
        </w:rPr>
        <w:lastRenderedPageBreak/>
        <w:t>activities are to be made and no</w:t>
      </w:r>
      <w:r w:rsidR="009C4B71" w:rsidRPr="00721652">
        <w:rPr>
          <w:rFonts w:ascii="Calibri Light" w:hAnsi="Calibri Light"/>
          <w:bCs/>
          <w:szCs w:val="24"/>
          <w:lang w:val="en-GB"/>
        </w:rPr>
        <w:t xml:space="preserve"> expenditures </w:t>
      </w:r>
      <w:r w:rsidR="009C4B71">
        <w:rPr>
          <w:rFonts w:ascii="Calibri Light" w:hAnsi="Calibri Light"/>
          <w:bCs/>
          <w:szCs w:val="24"/>
          <w:lang w:val="en-GB"/>
        </w:rPr>
        <w:t xml:space="preserve">are </w:t>
      </w:r>
      <w:r w:rsidR="009C4B71" w:rsidRPr="00721652">
        <w:rPr>
          <w:rFonts w:ascii="Calibri Light" w:hAnsi="Calibri Light"/>
          <w:bCs/>
          <w:szCs w:val="24"/>
          <w:lang w:val="en-GB"/>
        </w:rPr>
        <w:t xml:space="preserve">to be </w:t>
      </w:r>
      <w:r w:rsidR="004F5431">
        <w:rPr>
          <w:rFonts w:ascii="Calibri Light" w:hAnsi="Calibri Light"/>
          <w:bCs/>
          <w:szCs w:val="24"/>
          <w:lang w:val="en-GB"/>
        </w:rPr>
        <w:t>incurred and paid</w:t>
      </w:r>
      <w:r w:rsidR="004F5431" w:rsidRPr="00721652">
        <w:rPr>
          <w:rFonts w:ascii="Calibri Light" w:hAnsi="Calibri Light"/>
          <w:bCs/>
          <w:szCs w:val="24"/>
          <w:lang w:val="en-GB"/>
        </w:rPr>
        <w:t xml:space="preserve"> </w:t>
      </w:r>
      <w:r w:rsidR="009C4B71" w:rsidRPr="00721652">
        <w:rPr>
          <w:rFonts w:ascii="Calibri Light" w:hAnsi="Calibri Light"/>
          <w:bCs/>
          <w:szCs w:val="24"/>
          <w:lang w:val="en-GB"/>
        </w:rPr>
        <w:t xml:space="preserve">within </w:t>
      </w:r>
      <w:r w:rsidR="00035B9F">
        <w:rPr>
          <w:rFonts w:ascii="Calibri Light" w:hAnsi="Calibri Light"/>
          <w:bCs/>
          <w:szCs w:val="24"/>
          <w:lang w:val="en-GB"/>
        </w:rPr>
        <w:t xml:space="preserve">the </w:t>
      </w:r>
      <w:r w:rsidR="009C4B71" w:rsidRPr="00721652">
        <w:rPr>
          <w:rFonts w:ascii="Calibri Light" w:hAnsi="Calibri Light"/>
          <w:bCs/>
          <w:szCs w:val="24"/>
          <w:lang w:val="en-GB"/>
        </w:rPr>
        <w:t>suspension period.</w:t>
      </w:r>
    </w:p>
    <w:p w:rsidR="00451860" w:rsidRPr="00437E23" w:rsidRDefault="00451860" w:rsidP="0072165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 xml:space="preserve">Suspension by the Managing Authority </w:t>
      </w:r>
    </w:p>
    <w:p w:rsidR="00451860" w:rsidRPr="00437E23" w:rsidRDefault="00451860" w:rsidP="003E59C3">
      <w:pPr>
        <w:pStyle w:val="ListParagraph"/>
        <w:numPr>
          <w:ilvl w:val="0"/>
          <w:numId w:val="12"/>
        </w:numPr>
        <w:autoSpaceDE w:val="0"/>
        <w:autoSpaceDN w:val="0"/>
        <w:adjustRightInd w:val="0"/>
        <w:spacing w:before="60" w:after="60"/>
        <w:ind w:left="567" w:hanging="578"/>
        <w:contextualSpacing w:val="0"/>
        <w:jc w:val="both"/>
        <w:rPr>
          <w:rFonts w:ascii="Calibri Light" w:hAnsi="Calibri Light"/>
          <w:bCs/>
          <w:szCs w:val="24"/>
          <w:lang w:val="en-GB"/>
        </w:rPr>
      </w:pPr>
      <w:r w:rsidRPr="00437E23">
        <w:rPr>
          <w:rFonts w:ascii="Calibri Light" w:hAnsi="Calibri Light"/>
          <w:bCs/>
          <w:szCs w:val="24"/>
          <w:lang w:val="en-GB"/>
        </w:rPr>
        <w:t>The MA may request the Lead Beneficiary to suspend implementation of the project, or any part thereof, if exceptional circumstances, notably of force majeure, make such implementation excessively difficult or dangerous</w:t>
      </w:r>
      <w:r w:rsidR="004C7801">
        <w:rPr>
          <w:rFonts w:ascii="Calibri Light" w:hAnsi="Calibri Light"/>
          <w:bCs/>
          <w:szCs w:val="24"/>
          <w:lang w:val="en-GB"/>
        </w:rPr>
        <w:t xml:space="preserve"> or, although timely measure</w:t>
      </w:r>
      <w:r w:rsidR="00560E2C">
        <w:rPr>
          <w:rFonts w:ascii="Calibri Light" w:hAnsi="Calibri Light"/>
          <w:bCs/>
          <w:szCs w:val="24"/>
          <w:lang w:val="en-GB"/>
        </w:rPr>
        <w:t>s</w:t>
      </w:r>
      <w:r w:rsidR="004C7801">
        <w:rPr>
          <w:rFonts w:ascii="Calibri Light" w:hAnsi="Calibri Light"/>
          <w:bCs/>
          <w:szCs w:val="24"/>
          <w:lang w:val="en-GB"/>
        </w:rPr>
        <w:t xml:space="preserve"> have been taken, delays may occur in fulfilling the contractual obligations</w:t>
      </w:r>
      <w:r w:rsidRPr="00437E23">
        <w:rPr>
          <w:rFonts w:ascii="Calibri Light" w:hAnsi="Calibri Light"/>
          <w:bCs/>
          <w:szCs w:val="24"/>
          <w:lang w:val="en-GB"/>
        </w:rPr>
        <w:t>. To this purpose, the MA shall inform the Lead Beneficiary stating the nature and probable duration of the suspension.</w:t>
      </w:r>
    </w:p>
    <w:p w:rsidR="00451860" w:rsidRPr="00437E23" w:rsidRDefault="00451860" w:rsidP="003E59C3">
      <w:pPr>
        <w:pStyle w:val="ListParagraph"/>
        <w:numPr>
          <w:ilvl w:val="0"/>
          <w:numId w:val="12"/>
        </w:numPr>
        <w:autoSpaceDE w:val="0"/>
        <w:autoSpaceDN w:val="0"/>
        <w:adjustRightInd w:val="0"/>
        <w:spacing w:before="60" w:after="60"/>
        <w:ind w:left="567" w:hanging="578"/>
        <w:contextualSpacing w:val="0"/>
        <w:jc w:val="both"/>
        <w:rPr>
          <w:rFonts w:ascii="Calibri Light" w:hAnsi="Calibri Light"/>
          <w:bCs/>
          <w:szCs w:val="24"/>
          <w:lang w:val="en-GB"/>
        </w:rPr>
      </w:pPr>
      <w:r w:rsidRPr="00437E23">
        <w:rPr>
          <w:rFonts w:ascii="Calibri Light" w:hAnsi="Calibri Light"/>
          <w:bCs/>
          <w:szCs w:val="24"/>
          <w:lang w:val="en-GB"/>
        </w:rPr>
        <w:t>The MA or the Lead Beneficiary may terminate this Contract in accordance with Article 17.1. If the Contract is not terminated, the Lead Beneficiary and/or the Beneficiaries shall endeavour to minimise the time of its suspension and any possible damage and shall resume implementation once circumstances allow and after having obtained the approval of the MA.</w:t>
      </w:r>
      <w:r w:rsidR="004F5431">
        <w:rPr>
          <w:rFonts w:ascii="Calibri Light" w:hAnsi="Calibri Light"/>
          <w:bCs/>
          <w:szCs w:val="24"/>
          <w:lang w:val="en-GB"/>
        </w:rPr>
        <w:t xml:space="preserve"> No </w:t>
      </w:r>
      <w:r w:rsidR="004F5431" w:rsidRPr="004F5431">
        <w:rPr>
          <w:rFonts w:ascii="Calibri Light" w:hAnsi="Calibri Light"/>
          <w:bCs/>
          <w:szCs w:val="24"/>
          <w:lang w:val="en-GB"/>
        </w:rPr>
        <w:t>activities are to be made and no expenditures are to be incurred and paid within the suspension period, unless otherwise instructed by the</w:t>
      </w:r>
      <w:r w:rsidR="004F5431">
        <w:rPr>
          <w:rFonts w:ascii="Calibri Light" w:hAnsi="Calibri Light"/>
          <w:bCs/>
          <w:szCs w:val="24"/>
          <w:lang w:val="en-GB"/>
        </w:rPr>
        <w:t xml:space="preserve"> MA.</w:t>
      </w:r>
    </w:p>
    <w:p w:rsidR="00451860" w:rsidRPr="00437E23" w:rsidRDefault="00451860" w:rsidP="003E59C3">
      <w:pPr>
        <w:pStyle w:val="ListParagraph"/>
        <w:numPr>
          <w:ilvl w:val="0"/>
          <w:numId w:val="12"/>
        </w:numPr>
        <w:autoSpaceDE w:val="0"/>
        <w:autoSpaceDN w:val="0"/>
        <w:adjustRightInd w:val="0"/>
        <w:spacing w:before="60" w:after="60"/>
        <w:ind w:left="567" w:hanging="578"/>
        <w:contextualSpacing w:val="0"/>
        <w:jc w:val="both"/>
        <w:rPr>
          <w:rFonts w:ascii="Calibri Light" w:hAnsi="Calibri Light"/>
          <w:bCs/>
          <w:szCs w:val="24"/>
          <w:lang w:val="en-GB"/>
        </w:rPr>
      </w:pPr>
      <w:r w:rsidRPr="00437E23">
        <w:rPr>
          <w:rFonts w:ascii="Calibri Light" w:hAnsi="Calibri Light"/>
          <w:bCs/>
          <w:szCs w:val="24"/>
          <w:lang w:val="en-GB"/>
        </w:rPr>
        <w:t>The MA may also suspend this Contract or any part thereof if the MA has evidence that, or if, for objective and well justified reasons, the MA deems necessary to verify whether presumably:</w:t>
      </w:r>
    </w:p>
    <w:p w:rsidR="00451860" w:rsidRPr="00437E23" w:rsidRDefault="00451860"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a) the grant award procedure or the implementation of the project have been subject to substantial errors, irregularities or fraud;</w:t>
      </w:r>
    </w:p>
    <w:p w:rsidR="00451860" w:rsidRPr="00437E23" w:rsidRDefault="00451860"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b) the Lead Beneficiary and/or the Beneficiaries have breached any substantial obligation under this Contract.</w:t>
      </w:r>
    </w:p>
    <w:p w:rsidR="00451860" w:rsidRPr="00437E23" w:rsidRDefault="00451860" w:rsidP="003E59C3">
      <w:pPr>
        <w:pStyle w:val="ListParagraph"/>
        <w:numPr>
          <w:ilvl w:val="0"/>
          <w:numId w:val="12"/>
        </w:numPr>
        <w:autoSpaceDE w:val="0"/>
        <w:autoSpaceDN w:val="0"/>
        <w:adjustRightInd w:val="0"/>
        <w:spacing w:before="60" w:after="60"/>
        <w:ind w:left="567" w:hanging="578"/>
        <w:contextualSpacing w:val="0"/>
        <w:jc w:val="both"/>
        <w:rPr>
          <w:rFonts w:ascii="Calibri Light" w:hAnsi="Calibri Light"/>
          <w:bCs/>
          <w:szCs w:val="24"/>
          <w:lang w:val="en-GB"/>
        </w:rPr>
      </w:pPr>
      <w:r w:rsidRPr="00437E23">
        <w:rPr>
          <w:rFonts w:ascii="Calibri Light" w:hAnsi="Calibri Light"/>
          <w:bCs/>
          <w:szCs w:val="24"/>
          <w:lang w:val="en-GB"/>
        </w:rPr>
        <w:t xml:space="preserve">The Lead Beneficiary shall provide any requested information, clarification or document within 30 days of receipt of the requests sent by the MA. If, notwithstanding the information, clarification or document provided by the Lead Beneficiary, the award procedure or the implementation of the grant proves to have been subject to substantial errors, irregularities, fraud, or breach of obligations, then the MA may terminate this Contract according to Article 17.2 a) and </w:t>
      </w:r>
      <w:r w:rsidR="00560E2C">
        <w:rPr>
          <w:rFonts w:ascii="Calibri Light" w:hAnsi="Calibri Light"/>
          <w:bCs/>
          <w:szCs w:val="24"/>
          <w:lang w:val="en-GB"/>
        </w:rPr>
        <w:t>g</w:t>
      </w:r>
      <w:r w:rsidRPr="00437E23">
        <w:rPr>
          <w:rFonts w:ascii="Calibri Light" w:hAnsi="Calibri Light"/>
          <w:bCs/>
          <w:szCs w:val="24"/>
          <w:lang w:val="en-GB"/>
        </w:rPr>
        <w:t>).</w:t>
      </w:r>
    </w:p>
    <w:p w:rsidR="00451860" w:rsidRPr="00437E23" w:rsidRDefault="00451860" w:rsidP="0072165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Force majeure</w:t>
      </w:r>
    </w:p>
    <w:p w:rsidR="00451860" w:rsidRPr="00437E23" w:rsidRDefault="00451860" w:rsidP="003E59C3">
      <w:pPr>
        <w:pStyle w:val="ListParagraph"/>
        <w:numPr>
          <w:ilvl w:val="0"/>
          <w:numId w:val="12"/>
        </w:numPr>
        <w:autoSpaceDE w:val="0"/>
        <w:autoSpaceDN w:val="0"/>
        <w:adjustRightInd w:val="0"/>
        <w:spacing w:before="60" w:after="60"/>
        <w:ind w:left="567" w:hanging="578"/>
        <w:jc w:val="both"/>
        <w:rPr>
          <w:rFonts w:ascii="Calibri Light" w:hAnsi="Calibri Light"/>
          <w:bCs/>
          <w:szCs w:val="24"/>
          <w:lang w:val="en-GB"/>
        </w:rPr>
      </w:pPr>
      <w:r w:rsidRPr="00437E23">
        <w:rPr>
          <w:rFonts w:ascii="Calibri Light" w:hAnsi="Calibri Light"/>
          <w:bCs/>
          <w:szCs w:val="24"/>
          <w:lang w:val="en-GB"/>
        </w:rPr>
        <w:t>The term force majeure, as used herein, covers any unforeseeable events, not within the control of either party to this Contract and which by the exercise of due diligence neither party is able to overcome such as strikes, lock-outs or other industrial disturbances, acts of the public enemy, wars whether declared or not, blockades, insurrection, riots, epidemics, landslides, earthquakes, storms, lightning, floods, washouts, civil disturbances, explosion. A decision of the European Union to suspend the cooperation with the partner country is considered to be a case of force majeure when it implies suspending funding under this Contract.</w:t>
      </w:r>
    </w:p>
    <w:p w:rsidR="00451860" w:rsidRPr="00437E23" w:rsidRDefault="00451860" w:rsidP="0072165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Extension of the implementation period following a suspension</w:t>
      </w:r>
    </w:p>
    <w:p w:rsidR="00451860" w:rsidRPr="00437E23" w:rsidRDefault="00451860" w:rsidP="003E59C3">
      <w:pPr>
        <w:pStyle w:val="ListParagraph"/>
        <w:numPr>
          <w:ilvl w:val="0"/>
          <w:numId w:val="12"/>
        </w:numPr>
        <w:autoSpaceDE w:val="0"/>
        <w:autoSpaceDN w:val="0"/>
        <w:adjustRightInd w:val="0"/>
        <w:spacing w:before="60" w:after="60"/>
        <w:ind w:left="567" w:hanging="578"/>
        <w:jc w:val="both"/>
        <w:rPr>
          <w:rFonts w:ascii="Calibri Light" w:hAnsi="Calibri Light"/>
          <w:bCs/>
          <w:szCs w:val="24"/>
          <w:lang w:val="en-GB"/>
        </w:rPr>
      </w:pPr>
      <w:r w:rsidRPr="00437E23">
        <w:rPr>
          <w:rFonts w:ascii="Calibri Light" w:hAnsi="Calibri Light"/>
          <w:bCs/>
          <w:szCs w:val="24"/>
          <w:lang w:val="en-GB"/>
        </w:rPr>
        <w:t xml:space="preserve">In case of suspension according to Articles 16.2, 16.4 and 16.6, the implementation period of the project shall be extended by a period equivalent to the length of suspension, </w:t>
      </w:r>
      <w:r w:rsidRPr="00437E23">
        <w:rPr>
          <w:rFonts w:ascii="Calibri Light" w:hAnsi="Calibri Light"/>
          <w:bCs/>
          <w:szCs w:val="24"/>
          <w:lang w:val="en-GB"/>
        </w:rPr>
        <w:lastRenderedPageBreak/>
        <w:t xml:space="preserve">without prejudice to any amendment to the Contract that may be necessary to adapt the project to the new implementing conditions. </w:t>
      </w:r>
    </w:p>
    <w:p w:rsidR="00CD2FF1" w:rsidRPr="00437E23" w:rsidRDefault="00CD2FF1" w:rsidP="00721652">
      <w:pPr>
        <w:keepNext/>
        <w:autoSpaceDE w:val="0"/>
        <w:autoSpaceDN w:val="0"/>
        <w:adjustRightInd w:val="0"/>
        <w:spacing w:before="60" w:after="60"/>
        <w:jc w:val="both"/>
        <w:rPr>
          <w:rFonts w:ascii="Calibri Light" w:hAnsi="Calibri Light"/>
          <w:b/>
          <w:bCs/>
          <w:szCs w:val="24"/>
          <w:lang w:val="en-GB"/>
        </w:rPr>
      </w:pPr>
    </w:p>
    <w:p w:rsidR="00CD2FF1" w:rsidRPr="00437E23" w:rsidRDefault="00CD2FF1" w:rsidP="0072165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Article 17 – Termination of the Contract</w:t>
      </w:r>
    </w:p>
    <w:p w:rsidR="00CD2FF1" w:rsidRPr="00437E23" w:rsidRDefault="00CD2FF1" w:rsidP="0072165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Termination in case of exceptional circumstances</w:t>
      </w:r>
    </w:p>
    <w:p w:rsidR="00CD2FF1" w:rsidRPr="00437E23" w:rsidRDefault="00CD2FF1" w:rsidP="003E59C3">
      <w:pPr>
        <w:pStyle w:val="ListParagraph"/>
        <w:numPr>
          <w:ilvl w:val="0"/>
          <w:numId w:val="13"/>
        </w:numPr>
        <w:spacing w:before="60" w:after="60"/>
        <w:ind w:left="567" w:hanging="567"/>
        <w:jc w:val="both"/>
        <w:rPr>
          <w:rFonts w:ascii="Calibri Light" w:hAnsi="Calibri Light" w:cs="Helvetica"/>
          <w:color w:val="000000"/>
          <w:szCs w:val="24"/>
          <w:lang w:val="en-GB"/>
        </w:rPr>
      </w:pPr>
      <w:r w:rsidRPr="00437E23">
        <w:rPr>
          <w:rFonts w:ascii="Calibri Light" w:hAnsi="Calibri Light" w:cs="Helvetica"/>
          <w:color w:val="000000"/>
          <w:szCs w:val="24"/>
          <w:lang w:val="en-GB"/>
        </w:rPr>
        <w:t>In the cases foreseen in Article 16.2 and 16.4, if the Lead Beneficiary or the MA believes that this Contract can no longer be executed effectively or appropriately, it shall duly consult the other. Failing agreement on a solution, the Lead Beneficiary or the MA may terminate this Contract by serving two months’ written notice, without being required to pay indemnity.</w:t>
      </w:r>
    </w:p>
    <w:p w:rsidR="00CD2FF1" w:rsidRPr="00437E23" w:rsidRDefault="00CD2FF1" w:rsidP="0072165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Termination by the Managing Authority</w:t>
      </w:r>
    </w:p>
    <w:p w:rsidR="00CD2FF1" w:rsidRPr="00437E23" w:rsidRDefault="00CD2FF1" w:rsidP="003E59C3">
      <w:pPr>
        <w:pStyle w:val="ListParagraph"/>
        <w:numPr>
          <w:ilvl w:val="0"/>
          <w:numId w:val="13"/>
        </w:numPr>
        <w:spacing w:before="60" w:after="60"/>
        <w:ind w:left="567" w:hanging="567"/>
        <w:jc w:val="both"/>
        <w:rPr>
          <w:rFonts w:ascii="Calibri Light" w:hAnsi="Calibri Light" w:cs="Helvetica"/>
          <w:color w:val="000000"/>
          <w:szCs w:val="24"/>
          <w:lang w:val="en-GB"/>
        </w:rPr>
      </w:pPr>
      <w:r w:rsidRPr="00437E23">
        <w:rPr>
          <w:rFonts w:ascii="Calibri Light" w:hAnsi="Calibri Light" w:cs="Helvetica"/>
          <w:color w:val="000000"/>
          <w:szCs w:val="24"/>
          <w:lang w:val="en-GB"/>
        </w:rPr>
        <w:t>Without prejudice to Article 17.1, in the following circumstances the MA may, after having consulted the Lead Beneficiary, terminate this Contract without any indemnity on its part when:</w:t>
      </w:r>
    </w:p>
    <w:p w:rsidR="00CD2FF1" w:rsidRPr="00437E23" w:rsidRDefault="00CD2FF1" w:rsidP="003E59C3">
      <w:pPr>
        <w:pStyle w:val="ListParagraph"/>
        <w:numPr>
          <w:ilvl w:val="0"/>
          <w:numId w:val="26"/>
        </w:numPr>
        <w:spacing w:before="60" w:after="60"/>
        <w:jc w:val="both"/>
        <w:rPr>
          <w:rFonts w:ascii="Calibri Light" w:hAnsi="Calibri Light" w:cs="Helvetica"/>
          <w:color w:val="000000"/>
          <w:szCs w:val="24"/>
          <w:lang w:val="en-GB"/>
        </w:rPr>
      </w:pPr>
      <w:r w:rsidRPr="00437E23">
        <w:rPr>
          <w:rFonts w:ascii="Calibri Light" w:hAnsi="Calibri Light" w:cs="Helvetica"/>
          <w:color w:val="000000"/>
          <w:szCs w:val="24"/>
          <w:lang w:val="en-GB"/>
        </w:rPr>
        <w:t>the Lead Beneficiary and/or the Beneficiaries fail, without justification, to fulfil any substantial obligation incumbent on them individually or collectively by this Contract</w:t>
      </w:r>
      <w:r w:rsidR="00543403">
        <w:rPr>
          <w:rFonts w:ascii="Calibri Light" w:hAnsi="Calibri Light" w:cs="Helvetica"/>
          <w:color w:val="000000"/>
          <w:szCs w:val="24"/>
          <w:lang w:val="en-GB"/>
        </w:rPr>
        <w:t xml:space="preserve"> thus leading to substantial errors</w:t>
      </w:r>
      <w:r w:rsidR="004F5431" w:rsidRPr="004F5431">
        <w:rPr>
          <w:rFonts w:ascii="Calibri Light" w:hAnsi="Calibri Light" w:cs="Helvetica"/>
          <w:color w:val="000000"/>
          <w:szCs w:val="24"/>
          <w:lang w:val="en-GB"/>
        </w:rPr>
        <w:t xml:space="preserve"> including the infringement opf State Aid rules</w:t>
      </w:r>
      <w:r w:rsidRPr="00437E23">
        <w:rPr>
          <w:rFonts w:ascii="Calibri Light" w:hAnsi="Calibri Light" w:cs="Helvetica"/>
          <w:color w:val="000000"/>
          <w:szCs w:val="24"/>
          <w:lang w:val="en-GB"/>
        </w:rPr>
        <w:t xml:space="preserve"> and, after being given notice by letter to comply with those obligations, still fails to do so or to provide a satisfactory explanation within 30 days of receipt of the letter;</w:t>
      </w:r>
    </w:p>
    <w:p w:rsidR="00CD2FF1" w:rsidRPr="006A359A" w:rsidRDefault="00CD2FF1" w:rsidP="006A359A">
      <w:pPr>
        <w:pStyle w:val="ListParagraph"/>
        <w:numPr>
          <w:ilvl w:val="0"/>
          <w:numId w:val="26"/>
        </w:numPr>
        <w:spacing w:before="60" w:after="60"/>
        <w:jc w:val="both"/>
        <w:rPr>
          <w:rFonts w:ascii="Calibri Light" w:hAnsi="Calibri Light" w:cs="Helvetica"/>
          <w:color w:val="000000"/>
          <w:szCs w:val="24"/>
          <w:lang w:val="en-GB"/>
        </w:rPr>
      </w:pPr>
      <w:r w:rsidRPr="006A359A">
        <w:rPr>
          <w:rFonts w:ascii="Calibri Light" w:hAnsi="Calibri Light" w:cs="Helvetica"/>
          <w:color w:val="000000"/>
          <w:szCs w:val="24"/>
          <w:lang w:val="en-GB"/>
        </w:rPr>
        <w:t>the Lead Beneficiary or the Beneficiaries have impeded or prevented the auditing, control or monitoring mission or the recommendations resulted from the</w:t>
      </w:r>
      <w:r w:rsidR="00C01110" w:rsidRPr="006A359A">
        <w:rPr>
          <w:rFonts w:ascii="Calibri Light" w:hAnsi="Calibri Light" w:cs="Helvetica"/>
          <w:color w:val="000000"/>
          <w:szCs w:val="24"/>
          <w:lang w:val="en-GB"/>
        </w:rPr>
        <w:t>se</w:t>
      </w:r>
      <w:r w:rsidRPr="006A359A">
        <w:rPr>
          <w:rFonts w:ascii="Calibri Light" w:hAnsi="Calibri Light" w:cs="Helvetica"/>
          <w:color w:val="000000"/>
          <w:szCs w:val="24"/>
          <w:lang w:val="en-GB"/>
        </w:rPr>
        <w:t xml:space="preserve"> missions are not observed</w:t>
      </w:r>
      <w:r w:rsidR="00D55999" w:rsidRPr="006A359A">
        <w:rPr>
          <w:rFonts w:ascii="Calibri Light" w:hAnsi="Calibri Light" w:cs="Helvetica"/>
          <w:color w:val="000000"/>
          <w:szCs w:val="24"/>
          <w:lang w:val="en-GB"/>
        </w:rPr>
        <w:t xml:space="preserve"> </w:t>
      </w:r>
      <w:r w:rsidR="00543403" w:rsidRPr="006A359A">
        <w:rPr>
          <w:rFonts w:ascii="Calibri Light" w:hAnsi="Calibri Light" w:cs="Helvetica"/>
          <w:color w:val="000000"/>
          <w:szCs w:val="24"/>
          <w:lang w:val="en-GB"/>
        </w:rPr>
        <w:t>or</w:t>
      </w:r>
      <w:r w:rsidR="00D55999" w:rsidRPr="006A359A">
        <w:rPr>
          <w:rFonts w:ascii="Calibri Light" w:hAnsi="Calibri Light" w:cs="Helvetica"/>
          <w:color w:val="000000"/>
          <w:szCs w:val="24"/>
          <w:lang w:val="en-GB"/>
        </w:rPr>
        <w:t xml:space="preserve"> the corresponding deadlines are unjustifiably delayed</w:t>
      </w:r>
      <w:r w:rsidRPr="006A359A">
        <w:rPr>
          <w:rFonts w:ascii="Calibri Light" w:hAnsi="Calibri Light" w:cs="Helvetica"/>
          <w:color w:val="000000"/>
          <w:szCs w:val="24"/>
          <w:lang w:val="en-GB"/>
        </w:rPr>
        <w:t>;</w:t>
      </w:r>
    </w:p>
    <w:p w:rsidR="006A359A" w:rsidRPr="006A359A" w:rsidRDefault="006A359A" w:rsidP="006A359A">
      <w:pPr>
        <w:pStyle w:val="ListParagraph"/>
        <w:numPr>
          <w:ilvl w:val="0"/>
          <w:numId w:val="26"/>
        </w:numPr>
        <w:spacing w:before="60" w:after="60"/>
        <w:jc w:val="both"/>
        <w:rPr>
          <w:rFonts w:ascii="Calibri Light" w:hAnsi="Calibri Light" w:cs="Helvetica"/>
          <w:color w:val="000000"/>
          <w:szCs w:val="24"/>
          <w:lang w:val="en-US"/>
        </w:rPr>
      </w:pPr>
      <w:r w:rsidRPr="006A359A">
        <w:rPr>
          <w:rFonts w:ascii="Calibri Light" w:hAnsi="Calibri Light" w:cs="Helvetica"/>
          <w:color w:val="000000"/>
          <w:szCs w:val="24"/>
          <w:lang w:val="en-US"/>
        </w:rPr>
        <w:t xml:space="preserve">where the </w:t>
      </w:r>
      <w:r>
        <w:rPr>
          <w:rFonts w:ascii="Calibri Light" w:hAnsi="Calibri Light" w:cs="Helvetica"/>
          <w:color w:val="000000"/>
          <w:szCs w:val="24"/>
          <w:lang w:val="en-US"/>
        </w:rPr>
        <w:t xml:space="preserve">Lead </w:t>
      </w:r>
      <w:r w:rsidRPr="006A359A">
        <w:rPr>
          <w:rFonts w:ascii="Calibri Light" w:hAnsi="Calibri Light" w:cs="Helvetica"/>
          <w:color w:val="000000"/>
          <w:szCs w:val="24"/>
          <w:lang w:val="en-US"/>
        </w:rPr>
        <w:t>Beneficiary</w:t>
      </w:r>
      <w:r>
        <w:rPr>
          <w:rFonts w:ascii="Calibri Light" w:hAnsi="Calibri Light" w:cs="Helvetica"/>
          <w:color w:val="000000"/>
          <w:szCs w:val="24"/>
          <w:lang w:val="en-US"/>
        </w:rPr>
        <w:t xml:space="preserve"> and/or the Beneficiaries change</w:t>
      </w:r>
      <w:r w:rsidRPr="006A359A">
        <w:rPr>
          <w:rFonts w:ascii="Calibri Light" w:hAnsi="Calibri Light" w:cs="Helvetica"/>
          <w:color w:val="000000"/>
          <w:szCs w:val="24"/>
          <w:lang w:val="en-US"/>
        </w:rPr>
        <w:t xml:space="preserve"> legal personality, unless an addendum recording that</w:t>
      </w:r>
      <w:r w:rsidRPr="00B67C51">
        <w:rPr>
          <w:lang w:val="en-US"/>
        </w:rPr>
        <w:t xml:space="preserve"> </w:t>
      </w:r>
      <w:r w:rsidRPr="006A359A">
        <w:rPr>
          <w:rFonts w:ascii="Calibri Light" w:hAnsi="Calibri Light" w:cs="Helvetica"/>
          <w:color w:val="000000"/>
          <w:szCs w:val="24"/>
          <w:lang w:val="en-US"/>
        </w:rPr>
        <w:t>fact is drawn up</w:t>
      </w:r>
      <w:r>
        <w:rPr>
          <w:rFonts w:ascii="Calibri Light" w:hAnsi="Calibri Light" w:cs="Helvetica"/>
          <w:color w:val="000000"/>
          <w:szCs w:val="24"/>
          <w:lang w:val="en-US"/>
        </w:rPr>
        <w:t>;</w:t>
      </w:r>
    </w:p>
    <w:p w:rsidR="00CD2FF1" w:rsidRPr="00437E23" w:rsidRDefault="006A359A" w:rsidP="00721652">
      <w:pPr>
        <w:spacing w:before="60" w:after="60"/>
        <w:ind w:left="567"/>
        <w:jc w:val="both"/>
        <w:rPr>
          <w:rFonts w:ascii="Calibri Light" w:hAnsi="Calibri Light" w:cs="Helvetica"/>
          <w:color w:val="000000"/>
          <w:szCs w:val="24"/>
          <w:lang w:val="en-GB"/>
        </w:rPr>
      </w:pPr>
      <w:r>
        <w:rPr>
          <w:rFonts w:ascii="Calibri Light" w:hAnsi="Calibri Light" w:cs="Helvetica"/>
          <w:color w:val="000000"/>
          <w:szCs w:val="24"/>
          <w:lang w:val="en-GB"/>
        </w:rPr>
        <w:t>e</w:t>
      </w:r>
      <w:r w:rsidR="00CD2FF1" w:rsidRPr="00437E23">
        <w:rPr>
          <w:rFonts w:ascii="Calibri Light" w:hAnsi="Calibri Light" w:cs="Helvetica"/>
          <w:color w:val="000000"/>
          <w:szCs w:val="24"/>
          <w:lang w:val="en-GB"/>
        </w:rPr>
        <w:t>) the Lead Beneficiary and/or the Beneficiaries are bankrupt, subject to insolvency or winding-up procedures, where their assets are being administered by a liquidator or by a court, where they are in an arrangement with creditors, where their activities are suspended, or where they are in any analogous situation arising from a similar procedure provided for under EU/national laws or regulations;</w:t>
      </w:r>
    </w:p>
    <w:p w:rsidR="00CD2FF1" w:rsidRPr="00437E23" w:rsidRDefault="006A359A" w:rsidP="00721652">
      <w:pPr>
        <w:spacing w:before="60" w:after="60"/>
        <w:ind w:left="567"/>
        <w:jc w:val="both"/>
        <w:rPr>
          <w:rFonts w:ascii="Calibri Light" w:hAnsi="Calibri Light" w:cs="Helvetica"/>
          <w:color w:val="000000"/>
          <w:szCs w:val="24"/>
          <w:lang w:val="en-GB"/>
        </w:rPr>
      </w:pPr>
      <w:r>
        <w:rPr>
          <w:rFonts w:ascii="Calibri Light" w:hAnsi="Calibri Light" w:cs="Helvetica"/>
          <w:color w:val="000000"/>
          <w:szCs w:val="24"/>
          <w:lang w:val="en-GB"/>
        </w:rPr>
        <w:t>f</w:t>
      </w:r>
      <w:r w:rsidR="00CD2FF1" w:rsidRPr="00437E23">
        <w:rPr>
          <w:rFonts w:ascii="Calibri Light" w:hAnsi="Calibri Light" w:cs="Helvetica"/>
          <w:color w:val="000000"/>
          <w:szCs w:val="24"/>
          <w:lang w:val="en-GB"/>
        </w:rPr>
        <w:t>) it has been established by a final judgment or a final administrative decision that the Lead Beneficiary and/or the Beneficiaries are in breach of their obligations relating to the payment of taxes or social security contributions in accordance with the law of the country in which it is established or those of the country of the performance of the contract;</w:t>
      </w:r>
    </w:p>
    <w:p w:rsidR="00CD2FF1" w:rsidRPr="00437E23" w:rsidRDefault="006A359A" w:rsidP="00721652">
      <w:pPr>
        <w:spacing w:before="60" w:after="60"/>
        <w:ind w:left="567"/>
        <w:jc w:val="both"/>
        <w:rPr>
          <w:rFonts w:ascii="Calibri Light" w:hAnsi="Calibri Light" w:cs="Helvetica"/>
          <w:color w:val="000000"/>
          <w:szCs w:val="24"/>
          <w:lang w:val="en-GB"/>
        </w:rPr>
      </w:pPr>
      <w:r>
        <w:rPr>
          <w:rFonts w:ascii="Calibri Light" w:hAnsi="Calibri Light" w:cs="Helvetica"/>
          <w:color w:val="000000"/>
          <w:szCs w:val="24"/>
          <w:lang w:val="en-GB"/>
        </w:rPr>
        <w:t>g</w:t>
      </w:r>
      <w:r w:rsidR="00CD2FF1" w:rsidRPr="00437E23">
        <w:rPr>
          <w:rFonts w:ascii="Calibri Light" w:hAnsi="Calibri Light" w:cs="Helvetica"/>
          <w:color w:val="000000"/>
          <w:szCs w:val="24"/>
          <w:lang w:val="en-GB"/>
        </w:rPr>
        <w:t>) it has been established by a final judgment or a final administrative decision that the Lead Beneficiary and/or the Beneficiaries are guilty of grave professional misconduct by having violated applicable laws or regulations or ethical standards of the profession to which the Lead Beneficiary and/or the Beneficiaries</w:t>
      </w:r>
      <w:r w:rsidR="00CD2FF1" w:rsidRPr="00437E23" w:rsidDel="00A156E6">
        <w:rPr>
          <w:rFonts w:ascii="Calibri Light" w:hAnsi="Calibri Light" w:cs="Helvetica"/>
          <w:color w:val="000000"/>
          <w:szCs w:val="24"/>
          <w:lang w:val="en-GB"/>
        </w:rPr>
        <w:t xml:space="preserve"> </w:t>
      </w:r>
      <w:r w:rsidR="00CD2FF1" w:rsidRPr="00437E23">
        <w:rPr>
          <w:rFonts w:ascii="Calibri Light" w:hAnsi="Calibri Light" w:cs="Helvetica"/>
          <w:color w:val="000000"/>
          <w:szCs w:val="24"/>
          <w:lang w:val="en-GB"/>
        </w:rPr>
        <w:t>belong, or by having engaged in any wrongful conduct which has an impact on their professional credibility where such conduct denotes wrongful intent or gross negligence, including, in particular, any of the following:</w:t>
      </w:r>
    </w:p>
    <w:tbl>
      <w:tblPr>
        <w:tblW w:w="4422" w:type="pct"/>
        <w:tblInd w:w="1065"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CellMar>
          <w:left w:w="0" w:type="dxa"/>
          <w:right w:w="0" w:type="dxa"/>
        </w:tblCellMar>
        <w:tblLook w:val="04A0" w:firstRow="1" w:lastRow="0" w:firstColumn="1" w:lastColumn="0" w:noHBand="0" w:noVBand="1"/>
      </w:tblPr>
      <w:tblGrid>
        <w:gridCol w:w="408"/>
        <w:gridCol w:w="7963"/>
      </w:tblGrid>
      <w:tr w:rsidR="00925841" w:rsidRPr="00AC7468" w:rsidTr="009C64D2">
        <w:tc>
          <w:tcPr>
            <w:tcW w:w="215" w:type="pct"/>
            <w:shd w:val="clear" w:color="auto" w:fill="FFFFFF"/>
            <w:tcMar>
              <w:top w:w="30" w:type="dxa"/>
              <w:left w:w="75" w:type="dxa"/>
              <w:bottom w:w="30" w:type="dxa"/>
              <w:right w:w="30" w:type="dxa"/>
            </w:tcMar>
            <w:hideMark/>
          </w:tcPr>
          <w:p w:rsidR="00CD2FF1" w:rsidRPr="00437E23" w:rsidRDefault="00CD2FF1" w:rsidP="00222021">
            <w:pPr>
              <w:spacing w:before="60" w:after="60"/>
              <w:jc w:val="both"/>
              <w:rPr>
                <w:rFonts w:ascii="Calibri Light" w:hAnsi="Calibri Light" w:cs="Helvetica"/>
                <w:color w:val="000000"/>
                <w:szCs w:val="24"/>
                <w:lang w:val="en-GB"/>
              </w:rPr>
            </w:pPr>
            <w:r w:rsidRPr="00437E23">
              <w:rPr>
                <w:rFonts w:ascii="Calibri Light" w:hAnsi="Calibri Light" w:cs="Helvetica"/>
                <w:color w:val="000000"/>
                <w:szCs w:val="24"/>
                <w:lang w:val="en-GB"/>
              </w:rPr>
              <w:t>(i)</w:t>
            </w:r>
          </w:p>
        </w:tc>
        <w:tc>
          <w:tcPr>
            <w:tcW w:w="4785" w:type="pct"/>
            <w:shd w:val="clear" w:color="auto" w:fill="FFFFFF"/>
            <w:tcMar>
              <w:top w:w="30" w:type="dxa"/>
              <w:left w:w="75" w:type="dxa"/>
              <w:bottom w:w="30" w:type="dxa"/>
              <w:right w:w="30" w:type="dxa"/>
            </w:tcMar>
            <w:hideMark/>
          </w:tcPr>
          <w:p w:rsidR="00CD2FF1" w:rsidRPr="00437E23" w:rsidRDefault="00CD2FF1" w:rsidP="00721652">
            <w:pPr>
              <w:spacing w:before="60" w:after="60"/>
              <w:jc w:val="both"/>
              <w:rPr>
                <w:rFonts w:ascii="Calibri Light" w:hAnsi="Calibri Light" w:cs="Helvetica"/>
                <w:color w:val="000000"/>
                <w:szCs w:val="24"/>
                <w:lang w:val="en-GB"/>
              </w:rPr>
            </w:pPr>
            <w:r w:rsidRPr="00437E23">
              <w:rPr>
                <w:rFonts w:ascii="Calibri Light" w:hAnsi="Calibri Light" w:cs="Helvetica"/>
                <w:color w:val="000000"/>
                <w:szCs w:val="24"/>
                <w:lang w:val="en-GB"/>
              </w:rPr>
              <w:t xml:space="preserve">fraudulently or negligently misrepresenting </w:t>
            </w:r>
            <w:r w:rsidR="00D55999">
              <w:rPr>
                <w:rFonts w:ascii="Calibri Light" w:hAnsi="Calibri Light" w:cs="Helvetica"/>
                <w:color w:val="000000"/>
                <w:szCs w:val="24"/>
                <w:lang w:val="en-GB"/>
              </w:rPr>
              <w:t>or fail</w:t>
            </w:r>
            <w:r w:rsidR="009C4B71">
              <w:rPr>
                <w:rFonts w:ascii="Calibri Light" w:hAnsi="Calibri Light" w:cs="Helvetica"/>
                <w:color w:val="000000"/>
                <w:szCs w:val="24"/>
                <w:lang w:val="en-GB"/>
              </w:rPr>
              <w:t>ing</w:t>
            </w:r>
            <w:r w:rsidR="00D55999">
              <w:rPr>
                <w:rFonts w:ascii="Calibri Light" w:hAnsi="Calibri Light" w:cs="Helvetica"/>
                <w:color w:val="000000"/>
                <w:szCs w:val="24"/>
                <w:lang w:val="en-GB"/>
              </w:rPr>
              <w:t xml:space="preserve"> to supply the </w:t>
            </w:r>
            <w:r w:rsidRPr="00437E23">
              <w:rPr>
                <w:rFonts w:ascii="Calibri Light" w:hAnsi="Calibri Light" w:cs="Helvetica"/>
                <w:color w:val="000000"/>
                <w:szCs w:val="24"/>
                <w:lang w:val="en-GB"/>
              </w:rPr>
              <w:t xml:space="preserve">information required for the verification of the absence of grounds for exclusion </w:t>
            </w:r>
            <w:r w:rsidR="00D55999">
              <w:rPr>
                <w:rFonts w:ascii="Calibri Light" w:hAnsi="Calibri Light" w:cs="Helvetica"/>
                <w:color w:val="000000"/>
                <w:szCs w:val="24"/>
                <w:lang w:val="en-GB"/>
              </w:rPr>
              <w:t xml:space="preserve">or </w:t>
            </w:r>
            <w:r w:rsidR="00D55999" w:rsidRPr="00437E23">
              <w:rPr>
                <w:rFonts w:ascii="Calibri Light" w:hAnsi="Calibri Light" w:cs="Helvetica"/>
                <w:color w:val="000000"/>
                <w:szCs w:val="24"/>
                <w:lang w:val="en-GB"/>
              </w:rPr>
              <w:t xml:space="preserve">as a </w:t>
            </w:r>
            <w:r w:rsidR="00D55999" w:rsidRPr="00437E23">
              <w:rPr>
                <w:rFonts w:ascii="Calibri Light" w:hAnsi="Calibri Light" w:cs="Helvetica"/>
                <w:color w:val="000000"/>
                <w:szCs w:val="24"/>
                <w:lang w:val="en-GB"/>
              </w:rPr>
              <w:lastRenderedPageBreak/>
              <w:t xml:space="preserve">condition for participating in the call for proposals </w:t>
            </w:r>
            <w:r w:rsidRPr="00437E23">
              <w:rPr>
                <w:rFonts w:ascii="Calibri Light" w:hAnsi="Calibri Light" w:cs="Helvetica"/>
                <w:color w:val="000000"/>
                <w:szCs w:val="24"/>
                <w:lang w:val="en-GB"/>
              </w:rPr>
              <w:t>or in the performance of a contract;</w:t>
            </w:r>
          </w:p>
        </w:tc>
      </w:tr>
      <w:tr w:rsidR="00925841" w:rsidRPr="00437E23" w:rsidTr="009C64D2">
        <w:tc>
          <w:tcPr>
            <w:tcW w:w="215" w:type="pct"/>
            <w:shd w:val="clear" w:color="auto" w:fill="FFFFFF"/>
            <w:tcMar>
              <w:top w:w="30" w:type="dxa"/>
              <w:left w:w="75" w:type="dxa"/>
              <w:bottom w:w="30" w:type="dxa"/>
              <w:right w:w="30" w:type="dxa"/>
            </w:tcMar>
            <w:hideMark/>
          </w:tcPr>
          <w:p w:rsidR="00CD2FF1" w:rsidRPr="00437E23" w:rsidRDefault="00CD2FF1" w:rsidP="006F3797">
            <w:pPr>
              <w:spacing w:before="60" w:after="60"/>
              <w:jc w:val="both"/>
              <w:rPr>
                <w:rFonts w:ascii="Calibri Light" w:hAnsi="Calibri Light" w:cs="Helvetica"/>
                <w:color w:val="000000"/>
                <w:szCs w:val="24"/>
                <w:lang w:val="en-GB"/>
              </w:rPr>
            </w:pPr>
            <w:r w:rsidRPr="00437E23">
              <w:rPr>
                <w:rFonts w:ascii="Calibri Light" w:hAnsi="Calibri Light" w:cs="Helvetica"/>
                <w:color w:val="000000"/>
                <w:szCs w:val="24"/>
                <w:lang w:val="en-GB"/>
              </w:rPr>
              <w:lastRenderedPageBreak/>
              <w:t>(ii)</w:t>
            </w:r>
          </w:p>
        </w:tc>
        <w:tc>
          <w:tcPr>
            <w:tcW w:w="4785" w:type="pct"/>
            <w:shd w:val="clear" w:color="auto" w:fill="FFFFFF"/>
            <w:tcMar>
              <w:top w:w="30" w:type="dxa"/>
              <w:left w:w="75" w:type="dxa"/>
              <w:bottom w:w="30" w:type="dxa"/>
              <w:right w:w="30" w:type="dxa"/>
            </w:tcMar>
            <w:hideMark/>
          </w:tcPr>
          <w:p w:rsidR="00CD2FF1" w:rsidRPr="00437E23" w:rsidRDefault="00CD2FF1" w:rsidP="006F3797">
            <w:pPr>
              <w:spacing w:before="60" w:after="60"/>
              <w:jc w:val="both"/>
              <w:rPr>
                <w:rFonts w:ascii="Calibri Light" w:hAnsi="Calibri Light" w:cs="Helvetica"/>
                <w:color w:val="000000"/>
                <w:szCs w:val="24"/>
                <w:lang w:val="en-GB"/>
              </w:rPr>
            </w:pPr>
            <w:r w:rsidRPr="00437E23">
              <w:rPr>
                <w:rFonts w:ascii="Calibri Light" w:hAnsi="Calibri Light" w:cs="Helvetica"/>
                <w:color w:val="000000"/>
                <w:szCs w:val="24"/>
                <w:lang w:val="en-GB"/>
              </w:rPr>
              <w:t>violating intellectual property rights;</w:t>
            </w:r>
          </w:p>
        </w:tc>
      </w:tr>
      <w:tr w:rsidR="00925841" w:rsidRPr="00AC7468" w:rsidTr="009C64D2">
        <w:tc>
          <w:tcPr>
            <w:tcW w:w="215" w:type="pct"/>
            <w:shd w:val="clear" w:color="auto" w:fill="FFFFFF"/>
            <w:tcMar>
              <w:top w:w="30" w:type="dxa"/>
              <w:left w:w="75" w:type="dxa"/>
              <w:bottom w:w="30" w:type="dxa"/>
              <w:right w:w="30" w:type="dxa"/>
            </w:tcMar>
          </w:tcPr>
          <w:p w:rsidR="00CD2FF1" w:rsidRPr="00437E23" w:rsidRDefault="002E290C" w:rsidP="006F3797">
            <w:pPr>
              <w:spacing w:before="60" w:after="60"/>
              <w:jc w:val="both"/>
              <w:rPr>
                <w:rFonts w:ascii="Calibri Light" w:hAnsi="Calibri Light" w:cs="Helvetica"/>
                <w:color w:val="000000"/>
                <w:szCs w:val="24"/>
                <w:lang w:val="en-GB"/>
              </w:rPr>
            </w:pPr>
            <w:r>
              <w:rPr>
                <w:rFonts w:ascii="Calibri Light" w:hAnsi="Calibri Light" w:cs="Helvetica"/>
                <w:color w:val="000000"/>
                <w:szCs w:val="24"/>
                <w:lang w:val="en-GB"/>
              </w:rPr>
              <w:t>(iii)</w:t>
            </w:r>
          </w:p>
        </w:tc>
        <w:tc>
          <w:tcPr>
            <w:tcW w:w="4785" w:type="pct"/>
            <w:shd w:val="clear" w:color="auto" w:fill="FFFFFF"/>
            <w:tcMar>
              <w:top w:w="30" w:type="dxa"/>
              <w:left w:w="75" w:type="dxa"/>
              <w:bottom w:w="30" w:type="dxa"/>
              <w:right w:w="30" w:type="dxa"/>
            </w:tcMar>
          </w:tcPr>
          <w:p w:rsidR="00CD2FF1" w:rsidRPr="00437E23" w:rsidRDefault="00CD2FF1" w:rsidP="00A42973">
            <w:pPr>
              <w:spacing w:before="60" w:after="60"/>
              <w:jc w:val="both"/>
              <w:rPr>
                <w:rFonts w:ascii="Calibri Light" w:hAnsi="Calibri Light" w:cs="Helvetica"/>
                <w:color w:val="000000"/>
                <w:szCs w:val="24"/>
                <w:lang w:val="en-GB"/>
              </w:rPr>
            </w:pPr>
            <w:r w:rsidRPr="00437E23">
              <w:rPr>
                <w:rFonts w:ascii="Calibri Light" w:hAnsi="Calibri Light" w:cs="Helvetica"/>
                <w:color w:val="000000"/>
                <w:szCs w:val="24"/>
                <w:lang w:val="en-GB"/>
              </w:rPr>
              <w:t>attempting to influence the decision-making process during the evaluation process;</w:t>
            </w:r>
          </w:p>
        </w:tc>
      </w:tr>
    </w:tbl>
    <w:p w:rsidR="00CD2FF1" w:rsidRPr="00437E23" w:rsidRDefault="00222021" w:rsidP="006F3797">
      <w:pPr>
        <w:spacing w:before="60" w:after="60"/>
        <w:ind w:left="567"/>
        <w:jc w:val="both"/>
        <w:rPr>
          <w:rFonts w:ascii="Calibri Light" w:hAnsi="Calibri Light" w:cs="Helvetica"/>
          <w:color w:val="000000"/>
          <w:szCs w:val="24"/>
          <w:lang w:val="en-GB"/>
        </w:rPr>
      </w:pPr>
      <w:r>
        <w:rPr>
          <w:rFonts w:ascii="Calibri Light" w:hAnsi="Calibri Light" w:cs="Helvetica"/>
          <w:color w:val="000000"/>
          <w:szCs w:val="24"/>
          <w:lang w:val="en-GB"/>
        </w:rPr>
        <w:t>h</w:t>
      </w:r>
      <w:r w:rsidR="00CD2FF1" w:rsidRPr="00437E23">
        <w:rPr>
          <w:rFonts w:ascii="Calibri Light" w:hAnsi="Calibri Light" w:cs="Helvetica"/>
          <w:color w:val="000000"/>
          <w:szCs w:val="24"/>
          <w:lang w:val="en-GB"/>
        </w:rPr>
        <w:t>) it has been established by a final judgment that the Lead Beneficiary and/or the Beneficiaries are guilty of any of the following:</w:t>
      </w:r>
    </w:p>
    <w:tbl>
      <w:tblPr>
        <w:tblW w:w="4326" w:type="pct"/>
        <w:tblInd w:w="1155"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CellMar>
          <w:left w:w="0" w:type="dxa"/>
          <w:right w:w="0" w:type="dxa"/>
        </w:tblCellMar>
        <w:tblLook w:val="04A0" w:firstRow="1" w:lastRow="0" w:firstColumn="1" w:lastColumn="0" w:noHBand="0" w:noVBand="1"/>
      </w:tblPr>
      <w:tblGrid>
        <w:gridCol w:w="408"/>
        <w:gridCol w:w="7781"/>
      </w:tblGrid>
      <w:tr w:rsidR="00925841" w:rsidRPr="00AC7468" w:rsidTr="009C64D2">
        <w:tc>
          <w:tcPr>
            <w:tcW w:w="165" w:type="pct"/>
            <w:shd w:val="clear" w:color="auto" w:fill="FFFFFF"/>
            <w:tcMar>
              <w:top w:w="30" w:type="dxa"/>
              <w:left w:w="75" w:type="dxa"/>
              <w:bottom w:w="30" w:type="dxa"/>
              <w:right w:w="30" w:type="dxa"/>
            </w:tcMar>
            <w:hideMark/>
          </w:tcPr>
          <w:p w:rsidR="00CD2FF1" w:rsidRPr="00437E23" w:rsidRDefault="00CD2FF1" w:rsidP="006F3797">
            <w:pPr>
              <w:spacing w:before="60" w:after="60"/>
              <w:jc w:val="both"/>
              <w:rPr>
                <w:rFonts w:ascii="Calibri Light" w:hAnsi="Calibri Light" w:cs="Helvetica"/>
                <w:color w:val="000000"/>
                <w:szCs w:val="24"/>
                <w:lang w:val="en-GB"/>
              </w:rPr>
            </w:pPr>
            <w:r w:rsidRPr="00437E23">
              <w:rPr>
                <w:rFonts w:ascii="Calibri Light" w:hAnsi="Calibri Light" w:cs="Helvetica"/>
                <w:color w:val="000000"/>
                <w:szCs w:val="24"/>
                <w:lang w:val="en-GB"/>
              </w:rPr>
              <w:t>(i)</w:t>
            </w:r>
          </w:p>
        </w:tc>
        <w:tc>
          <w:tcPr>
            <w:tcW w:w="4835" w:type="pct"/>
            <w:shd w:val="clear" w:color="auto" w:fill="FFFFFF"/>
            <w:tcMar>
              <w:top w:w="30" w:type="dxa"/>
              <w:left w:w="75" w:type="dxa"/>
              <w:bottom w:w="30" w:type="dxa"/>
              <w:right w:w="30" w:type="dxa"/>
            </w:tcMar>
            <w:hideMark/>
          </w:tcPr>
          <w:p w:rsidR="00CD2FF1" w:rsidRPr="00437E23" w:rsidRDefault="00CD2FF1" w:rsidP="006F3797">
            <w:pPr>
              <w:spacing w:before="60" w:after="60"/>
              <w:jc w:val="both"/>
              <w:rPr>
                <w:rFonts w:ascii="Calibri Light" w:hAnsi="Calibri Light" w:cs="Helvetica"/>
                <w:color w:val="000000"/>
                <w:szCs w:val="24"/>
                <w:lang w:val="en-GB"/>
              </w:rPr>
            </w:pPr>
            <w:r w:rsidRPr="00437E23">
              <w:rPr>
                <w:rFonts w:ascii="Calibri Light" w:hAnsi="Calibri Light" w:cs="Helvetica"/>
                <w:color w:val="000000"/>
                <w:szCs w:val="24"/>
                <w:lang w:val="en-GB"/>
              </w:rPr>
              <w:t>fraud, within the meaning of Article 1 of the Convention on the protection of the European Communities' financial interests, drawn up by the Council Act of 26 July 1995</w:t>
            </w:r>
            <w:r w:rsidR="0033676F" w:rsidRPr="00437E23">
              <w:rPr>
                <w:rStyle w:val="FootnoteReference"/>
                <w:rFonts w:ascii="Calibri Light" w:hAnsi="Calibri Light" w:cs="Helvetica"/>
                <w:color w:val="000000"/>
                <w:szCs w:val="24"/>
                <w:lang w:val="en-GB"/>
              </w:rPr>
              <w:footnoteReference w:id="2"/>
            </w:r>
            <w:r w:rsidRPr="00437E23">
              <w:rPr>
                <w:rFonts w:ascii="Calibri Light" w:hAnsi="Calibri Light" w:cs="Helvetica"/>
                <w:color w:val="000000"/>
                <w:szCs w:val="24"/>
                <w:lang w:val="en-GB"/>
              </w:rPr>
              <w:t>;</w:t>
            </w:r>
          </w:p>
        </w:tc>
      </w:tr>
      <w:tr w:rsidR="00925841" w:rsidRPr="00AC7468" w:rsidTr="009C64D2">
        <w:tc>
          <w:tcPr>
            <w:tcW w:w="165" w:type="pct"/>
            <w:shd w:val="clear" w:color="auto" w:fill="FFFFFF"/>
            <w:tcMar>
              <w:top w:w="30" w:type="dxa"/>
              <w:left w:w="75" w:type="dxa"/>
              <w:bottom w:w="30" w:type="dxa"/>
              <w:right w:w="30" w:type="dxa"/>
            </w:tcMar>
            <w:hideMark/>
          </w:tcPr>
          <w:p w:rsidR="00CD2FF1" w:rsidRPr="00437E23" w:rsidRDefault="00CD2FF1" w:rsidP="006F3797">
            <w:pPr>
              <w:spacing w:before="60" w:after="60"/>
              <w:jc w:val="both"/>
              <w:rPr>
                <w:rFonts w:ascii="Calibri Light" w:hAnsi="Calibri Light" w:cs="Helvetica"/>
                <w:color w:val="000000"/>
                <w:szCs w:val="24"/>
                <w:lang w:val="en-GB"/>
              </w:rPr>
            </w:pPr>
            <w:r w:rsidRPr="00437E23">
              <w:rPr>
                <w:rFonts w:ascii="Calibri Light" w:hAnsi="Calibri Light" w:cs="Helvetica"/>
                <w:color w:val="000000"/>
                <w:szCs w:val="24"/>
                <w:lang w:val="en-GB"/>
              </w:rPr>
              <w:t>(ii)</w:t>
            </w:r>
          </w:p>
        </w:tc>
        <w:tc>
          <w:tcPr>
            <w:tcW w:w="4835" w:type="pct"/>
            <w:shd w:val="clear" w:color="auto" w:fill="FFFFFF"/>
            <w:tcMar>
              <w:top w:w="30" w:type="dxa"/>
              <w:left w:w="75" w:type="dxa"/>
              <w:bottom w:w="30" w:type="dxa"/>
              <w:right w:w="30" w:type="dxa"/>
            </w:tcMar>
            <w:hideMark/>
          </w:tcPr>
          <w:p w:rsidR="00CD2FF1" w:rsidRPr="00437E23" w:rsidRDefault="00CD2FF1" w:rsidP="004F5431">
            <w:pPr>
              <w:spacing w:before="60" w:after="60"/>
              <w:jc w:val="both"/>
              <w:rPr>
                <w:rFonts w:ascii="Calibri Light" w:hAnsi="Calibri Light" w:cs="Helvetica"/>
                <w:color w:val="000000"/>
                <w:szCs w:val="24"/>
                <w:lang w:val="en-GB"/>
              </w:rPr>
            </w:pPr>
            <w:r w:rsidRPr="00437E23">
              <w:rPr>
                <w:rFonts w:ascii="Calibri Light" w:hAnsi="Calibri Light" w:cs="Helvetica"/>
                <w:color w:val="000000"/>
                <w:szCs w:val="24"/>
                <w:lang w:val="en-GB"/>
              </w:rPr>
              <w:t>corruption, as defined in Article 3 of the Convention on the fight against corruption involving officials of the European Communities or officials of Member States of the European Union, drawn up by the Council Act of 26 May 1997</w:t>
            </w:r>
            <w:r w:rsidR="0033676F" w:rsidRPr="00437E23">
              <w:rPr>
                <w:rStyle w:val="FootnoteReference"/>
                <w:rFonts w:ascii="Calibri Light" w:hAnsi="Calibri Light" w:cs="Helvetica"/>
                <w:color w:val="000000"/>
                <w:szCs w:val="24"/>
                <w:lang w:val="en-GB"/>
              </w:rPr>
              <w:footnoteReference w:id="3"/>
            </w:r>
            <w:r w:rsidRPr="00437E23">
              <w:rPr>
                <w:rFonts w:ascii="Calibri Light" w:hAnsi="Calibri Light" w:cs="Helvetica"/>
                <w:color w:val="000000"/>
                <w:szCs w:val="24"/>
                <w:lang w:val="en-GB"/>
              </w:rPr>
              <w:t>, in Article 2(1) of Council Framework Decision 2003/568/JHA</w:t>
            </w:r>
            <w:r w:rsidR="0033676F" w:rsidRPr="00437E23">
              <w:rPr>
                <w:rStyle w:val="FootnoteReference"/>
                <w:rFonts w:ascii="Calibri Light" w:hAnsi="Calibri Light" w:cs="Helvetica"/>
                <w:color w:val="000000"/>
                <w:szCs w:val="24"/>
                <w:lang w:val="en-GB"/>
              </w:rPr>
              <w:footnoteReference w:id="4"/>
            </w:r>
            <w:r w:rsidR="004F5431" w:rsidRPr="004F5431">
              <w:rPr>
                <w:rFonts w:ascii="Calibri Light" w:hAnsi="Calibri Light" w:cs="Helvetica"/>
                <w:color w:val="000000"/>
                <w:szCs w:val="24"/>
                <w:lang w:val="en-GB"/>
              </w:rPr>
              <w:t xml:space="preserve"> and in Article 14.3 of Annex I General Conditions of ENI CBC 2014-2020 Financing Agreement</w:t>
            </w:r>
            <w:r w:rsidRPr="00437E23">
              <w:rPr>
                <w:rFonts w:ascii="Calibri Light" w:hAnsi="Calibri Light" w:cs="Helvetica"/>
                <w:color w:val="000000"/>
                <w:szCs w:val="24"/>
                <w:lang w:val="en-GB"/>
              </w:rPr>
              <w:t>, or corruption as defined in the law of the country where the MA is located, or the country in which the economic operator is established or the country of the performance of the contract;</w:t>
            </w:r>
          </w:p>
        </w:tc>
      </w:tr>
      <w:tr w:rsidR="00925841" w:rsidRPr="00AC7468" w:rsidTr="009C64D2">
        <w:tc>
          <w:tcPr>
            <w:tcW w:w="165" w:type="pct"/>
            <w:shd w:val="clear" w:color="auto" w:fill="FFFFFF"/>
            <w:tcMar>
              <w:top w:w="30" w:type="dxa"/>
              <w:left w:w="75" w:type="dxa"/>
              <w:bottom w:w="30" w:type="dxa"/>
              <w:right w:w="30" w:type="dxa"/>
            </w:tcMar>
            <w:hideMark/>
          </w:tcPr>
          <w:p w:rsidR="00CD2FF1" w:rsidRPr="00437E23" w:rsidRDefault="00CD2FF1" w:rsidP="006F3797">
            <w:pPr>
              <w:spacing w:before="60" w:after="60"/>
              <w:jc w:val="both"/>
              <w:rPr>
                <w:rFonts w:ascii="Calibri Light" w:hAnsi="Calibri Light" w:cs="Helvetica"/>
                <w:color w:val="000000"/>
                <w:szCs w:val="24"/>
                <w:lang w:val="en-GB"/>
              </w:rPr>
            </w:pPr>
            <w:r w:rsidRPr="00437E23">
              <w:rPr>
                <w:rFonts w:ascii="Calibri Light" w:hAnsi="Calibri Light" w:cs="Helvetica"/>
                <w:color w:val="000000"/>
                <w:szCs w:val="24"/>
                <w:lang w:val="en-GB"/>
              </w:rPr>
              <w:t>(iii)</w:t>
            </w:r>
          </w:p>
        </w:tc>
        <w:tc>
          <w:tcPr>
            <w:tcW w:w="4835" w:type="pct"/>
            <w:shd w:val="clear" w:color="auto" w:fill="FFFFFF"/>
            <w:tcMar>
              <w:top w:w="30" w:type="dxa"/>
              <w:left w:w="75" w:type="dxa"/>
              <w:bottom w:w="30" w:type="dxa"/>
              <w:right w:w="30" w:type="dxa"/>
            </w:tcMar>
            <w:hideMark/>
          </w:tcPr>
          <w:p w:rsidR="00CD2FF1" w:rsidRPr="00437E23" w:rsidRDefault="00CD2FF1" w:rsidP="006F3797">
            <w:pPr>
              <w:spacing w:before="60" w:after="60"/>
              <w:jc w:val="both"/>
              <w:rPr>
                <w:rFonts w:ascii="Calibri Light" w:hAnsi="Calibri Light" w:cs="Helvetica"/>
                <w:color w:val="000000"/>
                <w:szCs w:val="24"/>
                <w:lang w:val="en-GB"/>
              </w:rPr>
            </w:pPr>
            <w:r w:rsidRPr="00437E23">
              <w:rPr>
                <w:rFonts w:ascii="Calibri Light" w:hAnsi="Calibri Light" w:cs="Helvetica"/>
                <w:color w:val="000000"/>
                <w:szCs w:val="24"/>
                <w:lang w:val="en-GB"/>
              </w:rPr>
              <w:t>participation in a criminal organisation, as defined in Article 2 of Council Framework Decision 2008/841/JHA</w:t>
            </w:r>
            <w:r w:rsidR="0033676F" w:rsidRPr="00437E23">
              <w:rPr>
                <w:rStyle w:val="FootnoteReference"/>
                <w:rFonts w:ascii="Calibri Light" w:hAnsi="Calibri Light" w:cs="Helvetica"/>
                <w:color w:val="000000"/>
                <w:szCs w:val="24"/>
                <w:lang w:val="en-GB"/>
              </w:rPr>
              <w:footnoteReference w:id="5"/>
            </w:r>
            <w:r w:rsidRPr="00437E23">
              <w:rPr>
                <w:rFonts w:ascii="Calibri Light" w:hAnsi="Calibri Light" w:cs="Helvetica"/>
                <w:color w:val="000000"/>
                <w:szCs w:val="24"/>
                <w:lang w:val="en-GB"/>
              </w:rPr>
              <w:t>;</w:t>
            </w:r>
          </w:p>
        </w:tc>
      </w:tr>
      <w:tr w:rsidR="00925841" w:rsidRPr="00AC7468" w:rsidTr="009C64D2">
        <w:tc>
          <w:tcPr>
            <w:tcW w:w="165" w:type="pct"/>
            <w:shd w:val="clear" w:color="auto" w:fill="FFFFFF"/>
            <w:tcMar>
              <w:top w:w="30" w:type="dxa"/>
              <w:left w:w="75" w:type="dxa"/>
              <w:bottom w:w="30" w:type="dxa"/>
              <w:right w:w="30" w:type="dxa"/>
            </w:tcMar>
            <w:hideMark/>
          </w:tcPr>
          <w:p w:rsidR="00CD2FF1" w:rsidRPr="00437E23" w:rsidRDefault="00CD2FF1" w:rsidP="006F3797">
            <w:pPr>
              <w:spacing w:before="60" w:after="60"/>
              <w:jc w:val="both"/>
              <w:rPr>
                <w:rFonts w:ascii="Calibri Light" w:hAnsi="Calibri Light" w:cs="Helvetica"/>
                <w:color w:val="000000"/>
                <w:szCs w:val="24"/>
                <w:lang w:val="en-GB"/>
              </w:rPr>
            </w:pPr>
            <w:r w:rsidRPr="00437E23">
              <w:rPr>
                <w:rFonts w:ascii="Calibri Light" w:hAnsi="Calibri Light" w:cs="Helvetica"/>
                <w:color w:val="000000"/>
                <w:szCs w:val="24"/>
                <w:lang w:val="en-GB"/>
              </w:rPr>
              <w:t>(iv)</w:t>
            </w:r>
          </w:p>
        </w:tc>
        <w:tc>
          <w:tcPr>
            <w:tcW w:w="4835" w:type="pct"/>
            <w:shd w:val="clear" w:color="auto" w:fill="FFFFFF"/>
            <w:tcMar>
              <w:top w:w="30" w:type="dxa"/>
              <w:left w:w="75" w:type="dxa"/>
              <w:bottom w:w="30" w:type="dxa"/>
              <w:right w:w="30" w:type="dxa"/>
            </w:tcMar>
            <w:hideMark/>
          </w:tcPr>
          <w:p w:rsidR="00CD2FF1" w:rsidRPr="00437E23" w:rsidRDefault="00CD2FF1" w:rsidP="006F3797">
            <w:pPr>
              <w:spacing w:before="60" w:after="60"/>
              <w:jc w:val="both"/>
              <w:rPr>
                <w:rFonts w:ascii="Calibri Light" w:hAnsi="Calibri Light" w:cs="Helvetica"/>
                <w:color w:val="000000"/>
                <w:szCs w:val="24"/>
                <w:lang w:val="en-GB"/>
              </w:rPr>
            </w:pPr>
            <w:r w:rsidRPr="00437E23">
              <w:rPr>
                <w:rFonts w:ascii="Calibri Light" w:hAnsi="Calibri Light" w:cs="Helvetica"/>
                <w:color w:val="000000"/>
                <w:szCs w:val="24"/>
                <w:lang w:val="en-GB"/>
              </w:rPr>
              <w:t>money laundering or terrorist financing, as defined in Article 1 of Directive 2005/60/EC of the European Parliament and of the Council</w:t>
            </w:r>
            <w:r w:rsidR="0033676F" w:rsidRPr="00437E23">
              <w:rPr>
                <w:rStyle w:val="FootnoteReference"/>
                <w:rFonts w:ascii="Calibri Light" w:hAnsi="Calibri Light" w:cs="Helvetica"/>
                <w:color w:val="000000"/>
                <w:szCs w:val="24"/>
                <w:lang w:val="en-GB"/>
              </w:rPr>
              <w:footnoteReference w:id="6"/>
            </w:r>
            <w:r w:rsidRPr="00437E23">
              <w:rPr>
                <w:rFonts w:ascii="Calibri Light" w:hAnsi="Calibri Light" w:cs="Helvetica"/>
                <w:color w:val="000000"/>
                <w:szCs w:val="24"/>
                <w:lang w:val="en-GB"/>
              </w:rPr>
              <w:t>;</w:t>
            </w:r>
          </w:p>
        </w:tc>
      </w:tr>
      <w:tr w:rsidR="00925841" w:rsidRPr="00AC7468" w:rsidTr="009C64D2">
        <w:tc>
          <w:tcPr>
            <w:tcW w:w="165" w:type="pct"/>
            <w:shd w:val="clear" w:color="auto" w:fill="FFFFFF"/>
            <w:tcMar>
              <w:top w:w="30" w:type="dxa"/>
              <w:left w:w="75" w:type="dxa"/>
              <w:bottom w:w="30" w:type="dxa"/>
              <w:right w:w="30" w:type="dxa"/>
            </w:tcMar>
            <w:hideMark/>
          </w:tcPr>
          <w:p w:rsidR="00CD2FF1" w:rsidRPr="00437E23" w:rsidRDefault="00CD2FF1" w:rsidP="006F3797">
            <w:pPr>
              <w:spacing w:before="60" w:after="60"/>
              <w:jc w:val="both"/>
              <w:rPr>
                <w:rFonts w:ascii="Calibri Light" w:hAnsi="Calibri Light" w:cs="Helvetica"/>
                <w:color w:val="000000"/>
                <w:szCs w:val="24"/>
                <w:lang w:val="en-GB"/>
              </w:rPr>
            </w:pPr>
            <w:r w:rsidRPr="00437E23">
              <w:rPr>
                <w:rFonts w:ascii="Calibri Light" w:hAnsi="Calibri Light" w:cs="Helvetica"/>
                <w:color w:val="000000"/>
                <w:szCs w:val="24"/>
                <w:lang w:val="en-GB"/>
              </w:rPr>
              <w:t>(v)</w:t>
            </w:r>
          </w:p>
        </w:tc>
        <w:tc>
          <w:tcPr>
            <w:tcW w:w="4835" w:type="pct"/>
            <w:shd w:val="clear" w:color="auto" w:fill="FFFFFF"/>
            <w:tcMar>
              <w:top w:w="30" w:type="dxa"/>
              <w:left w:w="75" w:type="dxa"/>
              <w:bottom w:w="30" w:type="dxa"/>
              <w:right w:w="30" w:type="dxa"/>
            </w:tcMar>
            <w:hideMark/>
          </w:tcPr>
          <w:p w:rsidR="00CD2FF1" w:rsidRPr="00437E23" w:rsidRDefault="00CD2FF1" w:rsidP="006F3797">
            <w:pPr>
              <w:spacing w:before="60" w:after="60"/>
              <w:jc w:val="both"/>
              <w:rPr>
                <w:rFonts w:ascii="Calibri Light" w:hAnsi="Calibri Light" w:cs="Helvetica"/>
                <w:color w:val="000000"/>
                <w:szCs w:val="24"/>
                <w:lang w:val="en-GB"/>
              </w:rPr>
            </w:pPr>
            <w:r w:rsidRPr="00437E23">
              <w:rPr>
                <w:rFonts w:ascii="Calibri Light" w:hAnsi="Calibri Light" w:cs="Helvetica"/>
                <w:color w:val="000000"/>
                <w:szCs w:val="24"/>
                <w:lang w:val="en-GB"/>
              </w:rPr>
              <w:t>terrorist-related offences or offences linked to terrorist activities, as defined in Articles 1 and 3 of Council Framework Decision 2002/475/JHA</w:t>
            </w:r>
            <w:r w:rsidR="0033676F" w:rsidRPr="00437E23">
              <w:rPr>
                <w:rStyle w:val="FootnoteReference"/>
                <w:rFonts w:ascii="Calibri Light" w:hAnsi="Calibri Light" w:cs="Helvetica"/>
                <w:color w:val="000000"/>
                <w:szCs w:val="24"/>
                <w:lang w:val="en-GB"/>
              </w:rPr>
              <w:footnoteReference w:id="7"/>
            </w:r>
            <w:r w:rsidRPr="00437E23">
              <w:rPr>
                <w:rFonts w:ascii="Calibri Light" w:hAnsi="Calibri Light" w:cs="Helvetica"/>
                <w:color w:val="000000"/>
                <w:szCs w:val="24"/>
                <w:lang w:val="en-GB"/>
              </w:rPr>
              <w:t>, respectively, or inciting, aiding, abetting or attempting to commit such offences, as referred to in Article 4 of that Decision;</w:t>
            </w:r>
          </w:p>
        </w:tc>
      </w:tr>
      <w:tr w:rsidR="00925841" w:rsidRPr="00AC7468" w:rsidTr="009C64D2">
        <w:tc>
          <w:tcPr>
            <w:tcW w:w="165" w:type="pct"/>
            <w:shd w:val="clear" w:color="auto" w:fill="FFFFFF"/>
            <w:tcMar>
              <w:top w:w="30" w:type="dxa"/>
              <w:left w:w="75" w:type="dxa"/>
              <w:bottom w:w="30" w:type="dxa"/>
              <w:right w:w="30" w:type="dxa"/>
            </w:tcMar>
            <w:hideMark/>
          </w:tcPr>
          <w:p w:rsidR="00CD2FF1" w:rsidRPr="00437E23" w:rsidRDefault="00CD2FF1" w:rsidP="006F3797">
            <w:pPr>
              <w:spacing w:before="60" w:after="60"/>
              <w:jc w:val="both"/>
              <w:rPr>
                <w:rFonts w:ascii="Calibri Light" w:hAnsi="Calibri Light" w:cs="Helvetica"/>
                <w:color w:val="000000"/>
                <w:szCs w:val="24"/>
                <w:lang w:val="en-GB"/>
              </w:rPr>
            </w:pPr>
            <w:r w:rsidRPr="00437E23">
              <w:rPr>
                <w:rFonts w:ascii="Calibri Light" w:hAnsi="Calibri Light" w:cs="Helvetica"/>
                <w:color w:val="000000"/>
                <w:szCs w:val="24"/>
                <w:lang w:val="en-GB"/>
              </w:rPr>
              <w:t>(vi)</w:t>
            </w:r>
          </w:p>
        </w:tc>
        <w:tc>
          <w:tcPr>
            <w:tcW w:w="4835" w:type="pct"/>
            <w:shd w:val="clear" w:color="auto" w:fill="FFFFFF"/>
            <w:tcMar>
              <w:top w:w="30" w:type="dxa"/>
              <w:left w:w="75" w:type="dxa"/>
              <w:bottom w:w="30" w:type="dxa"/>
              <w:right w:w="30" w:type="dxa"/>
            </w:tcMar>
            <w:hideMark/>
          </w:tcPr>
          <w:p w:rsidR="00CD2FF1" w:rsidRPr="00437E23" w:rsidRDefault="00CD2FF1" w:rsidP="006F3797">
            <w:pPr>
              <w:spacing w:before="60" w:after="60"/>
              <w:jc w:val="both"/>
              <w:rPr>
                <w:rFonts w:ascii="Calibri Light" w:hAnsi="Calibri Light" w:cs="Helvetica"/>
                <w:color w:val="000000"/>
                <w:szCs w:val="24"/>
                <w:lang w:val="en-GB"/>
              </w:rPr>
            </w:pPr>
            <w:r w:rsidRPr="00437E23">
              <w:rPr>
                <w:rFonts w:ascii="Calibri Light" w:hAnsi="Calibri Light" w:cs="Helvetica"/>
                <w:color w:val="000000"/>
                <w:szCs w:val="24"/>
                <w:lang w:val="en-GB"/>
              </w:rPr>
              <w:t>child labour or other forms of trafficking in human beings as defined in Article 2 of Directive 2011/36/EU of the European Parliament and of the Council</w:t>
            </w:r>
            <w:r w:rsidR="0033676F" w:rsidRPr="00437E23">
              <w:rPr>
                <w:rStyle w:val="FootnoteReference"/>
                <w:rFonts w:ascii="Calibri Light" w:hAnsi="Calibri Light" w:cs="Helvetica"/>
                <w:color w:val="000000"/>
                <w:szCs w:val="24"/>
                <w:lang w:val="en-GB"/>
              </w:rPr>
              <w:footnoteReference w:id="8"/>
            </w:r>
            <w:r w:rsidRPr="00437E23">
              <w:rPr>
                <w:rFonts w:ascii="Calibri Light" w:hAnsi="Calibri Light" w:cs="Helvetica"/>
                <w:color w:val="000000"/>
                <w:szCs w:val="24"/>
                <w:lang w:val="en-GB"/>
              </w:rPr>
              <w:t>;</w:t>
            </w:r>
          </w:p>
        </w:tc>
      </w:tr>
    </w:tbl>
    <w:p w:rsidR="00CD2FF1" w:rsidRPr="00437E23" w:rsidRDefault="006A359A" w:rsidP="006F3797">
      <w:pPr>
        <w:spacing w:before="60" w:after="60"/>
        <w:ind w:left="567"/>
        <w:jc w:val="both"/>
        <w:rPr>
          <w:rFonts w:ascii="Calibri Light" w:hAnsi="Calibri Light" w:cs="Helvetica"/>
          <w:color w:val="000000"/>
          <w:szCs w:val="24"/>
          <w:lang w:val="en-GB"/>
        </w:rPr>
      </w:pPr>
      <w:r>
        <w:rPr>
          <w:rFonts w:ascii="Calibri Light" w:hAnsi="Calibri Light" w:cs="Helvetica"/>
          <w:color w:val="000000"/>
          <w:szCs w:val="24"/>
          <w:lang w:val="en-GB"/>
        </w:rPr>
        <w:t>i</w:t>
      </w:r>
      <w:r w:rsidR="00CD2FF1" w:rsidRPr="00437E23">
        <w:rPr>
          <w:rFonts w:ascii="Calibri Light" w:hAnsi="Calibri Light" w:cs="Helvetica"/>
          <w:color w:val="000000"/>
          <w:szCs w:val="24"/>
          <w:lang w:val="en-GB"/>
        </w:rPr>
        <w:t xml:space="preserve">) the Lead Beneficiary and/or the Beneficiaries have shown significant deficiencies in complying with main obligations in the performance of a contract financed by the </w:t>
      </w:r>
      <w:r w:rsidR="00CD2FF1" w:rsidRPr="00437E23">
        <w:rPr>
          <w:rFonts w:ascii="Calibri Light" w:hAnsi="Calibri Light" w:cs="Helvetica"/>
          <w:color w:val="000000"/>
          <w:szCs w:val="24"/>
          <w:lang w:val="en-GB"/>
        </w:rPr>
        <w:lastRenderedPageBreak/>
        <w:t xml:space="preserve">European Union budget, which has led to its early termination or to the application of liquidated damages or other contractual penalties, or which has been discovered following checks, audits or investigations by an authorising officer, OLAF or the </w:t>
      </w:r>
      <w:r w:rsidR="00D55999">
        <w:rPr>
          <w:rFonts w:ascii="Calibri Light" w:hAnsi="Calibri Light" w:cs="Helvetica"/>
          <w:color w:val="000000"/>
          <w:szCs w:val="24"/>
          <w:lang w:val="en-GB"/>
        </w:rPr>
        <w:t xml:space="preserve">European </w:t>
      </w:r>
      <w:r w:rsidR="00CD2FF1" w:rsidRPr="00437E23">
        <w:rPr>
          <w:rFonts w:ascii="Calibri Light" w:hAnsi="Calibri Light" w:cs="Helvetica"/>
          <w:color w:val="000000"/>
          <w:szCs w:val="24"/>
          <w:lang w:val="en-GB"/>
        </w:rPr>
        <w:t>Court of Auditors;</w:t>
      </w:r>
    </w:p>
    <w:p w:rsidR="00035B9F" w:rsidRDefault="006A359A" w:rsidP="006F3797">
      <w:pPr>
        <w:spacing w:before="60" w:after="60"/>
        <w:ind w:left="567"/>
        <w:jc w:val="both"/>
        <w:rPr>
          <w:rFonts w:ascii="Calibri Light" w:hAnsi="Calibri Light" w:cs="Helvetica"/>
          <w:color w:val="000000"/>
          <w:szCs w:val="24"/>
          <w:lang w:val="en-GB"/>
        </w:rPr>
      </w:pPr>
      <w:r>
        <w:rPr>
          <w:rFonts w:ascii="Calibri Light" w:hAnsi="Calibri Light" w:cs="Helvetica"/>
          <w:color w:val="000000"/>
          <w:szCs w:val="24"/>
          <w:lang w:val="en-GB"/>
        </w:rPr>
        <w:t>j</w:t>
      </w:r>
      <w:r w:rsidR="00CD2FF1" w:rsidRPr="00437E23">
        <w:rPr>
          <w:rFonts w:ascii="Calibri Light" w:hAnsi="Calibri Light" w:cs="Helvetica"/>
          <w:color w:val="000000"/>
          <w:szCs w:val="24"/>
          <w:lang w:val="en-GB"/>
        </w:rPr>
        <w:t xml:space="preserve">) </w:t>
      </w:r>
      <w:r w:rsidR="00CD2FF1" w:rsidRPr="00E11BC1">
        <w:rPr>
          <w:rFonts w:ascii="Calibri Light" w:hAnsi="Calibri Light" w:cs="Helvetica"/>
          <w:color w:val="000000"/>
          <w:szCs w:val="24"/>
          <w:lang w:val="en-GB"/>
        </w:rPr>
        <w:t>it has been established by a final judgment or final administrative decision that the Lead Beneficiary and/or the Beneficiaries have committed an irregularity within the meaning of Article 1(2) of Council Regulation (EC, Euratom) No 2988/95</w:t>
      </w:r>
      <w:r w:rsidR="0033676F" w:rsidRPr="00E11BC1">
        <w:rPr>
          <w:rStyle w:val="FootnoteReference"/>
          <w:rFonts w:ascii="Calibri Light" w:hAnsi="Calibri Light" w:cs="Helvetica"/>
          <w:color w:val="000000"/>
          <w:szCs w:val="24"/>
          <w:lang w:val="en-GB"/>
        </w:rPr>
        <w:footnoteReference w:id="9"/>
      </w:r>
    </w:p>
    <w:p w:rsidR="000A3DBF" w:rsidRPr="000A3DBF" w:rsidRDefault="006A359A" w:rsidP="000A3DBF">
      <w:pPr>
        <w:spacing w:before="60" w:after="60"/>
        <w:ind w:left="567"/>
        <w:jc w:val="both"/>
        <w:rPr>
          <w:rFonts w:ascii="Calibri Light" w:hAnsi="Calibri Light" w:cs="Helvetica"/>
          <w:color w:val="000000"/>
          <w:szCs w:val="24"/>
          <w:lang w:val="en-GB"/>
        </w:rPr>
      </w:pPr>
      <w:r>
        <w:rPr>
          <w:rFonts w:ascii="Calibri Light" w:hAnsi="Calibri Light" w:cs="Helvetica"/>
          <w:color w:val="000000"/>
          <w:szCs w:val="24"/>
          <w:lang w:val="en-GB"/>
        </w:rPr>
        <w:t>k</w:t>
      </w:r>
      <w:r w:rsidR="000A3DBF" w:rsidRPr="000A3DBF">
        <w:rPr>
          <w:rFonts w:ascii="Calibri Light" w:hAnsi="Calibri Light" w:cs="Helvetica"/>
          <w:color w:val="000000"/>
          <w:szCs w:val="24"/>
          <w:lang w:val="en-GB"/>
        </w:rPr>
        <w:t>) the Lead Beneficiary and/or the Beneficiaries have misrepresented the information required as a condition for participating in the call for proposals;</w:t>
      </w:r>
    </w:p>
    <w:p w:rsidR="00CD2FF1" w:rsidRPr="00E11BC1" w:rsidRDefault="006A359A" w:rsidP="000A3DBF">
      <w:pPr>
        <w:spacing w:before="60" w:after="60"/>
        <w:ind w:left="567"/>
        <w:jc w:val="both"/>
        <w:rPr>
          <w:rFonts w:ascii="Calibri Light" w:hAnsi="Calibri Light" w:cs="Helvetica"/>
          <w:color w:val="000000"/>
          <w:szCs w:val="24"/>
          <w:lang w:val="en-GB"/>
        </w:rPr>
      </w:pPr>
      <w:r>
        <w:rPr>
          <w:rFonts w:ascii="Calibri Light" w:hAnsi="Calibri Light" w:cs="Helvetica"/>
          <w:color w:val="000000"/>
          <w:szCs w:val="24"/>
          <w:lang w:val="en-GB"/>
        </w:rPr>
        <w:t>l</w:t>
      </w:r>
      <w:r w:rsidR="000A3DBF" w:rsidRPr="000A3DBF">
        <w:rPr>
          <w:rFonts w:ascii="Calibri Light" w:hAnsi="Calibri Light" w:cs="Helvetica"/>
          <w:color w:val="000000"/>
          <w:szCs w:val="24"/>
          <w:lang w:val="en-GB"/>
        </w:rPr>
        <w:t>) the European Commission decides to discontinue the Programme.</w:t>
      </w:r>
    </w:p>
    <w:p w:rsidR="00CD2FF1" w:rsidRPr="00E11BC1" w:rsidRDefault="00CD2FF1" w:rsidP="003E59C3">
      <w:pPr>
        <w:pStyle w:val="ListParagraph"/>
        <w:numPr>
          <w:ilvl w:val="0"/>
          <w:numId w:val="13"/>
        </w:numPr>
        <w:spacing w:before="60" w:after="60"/>
        <w:ind w:left="567" w:hanging="567"/>
        <w:contextualSpacing w:val="0"/>
        <w:jc w:val="both"/>
        <w:rPr>
          <w:rFonts w:ascii="Calibri Light" w:hAnsi="Calibri Light" w:cs="Helvetica"/>
          <w:color w:val="000000"/>
          <w:szCs w:val="24"/>
          <w:lang w:val="en-GB"/>
        </w:rPr>
      </w:pPr>
      <w:r w:rsidRPr="00E11BC1">
        <w:rPr>
          <w:rFonts w:ascii="Calibri Light" w:hAnsi="Calibri Light" w:cs="Helvetica"/>
          <w:color w:val="000000"/>
          <w:szCs w:val="24"/>
          <w:lang w:val="en-GB"/>
        </w:rPr>
        <w:t xml:space="preserve">The MA shall exclude the Lead Beneficiary and/or the Beneficiaries where a person who is a member of the administrative, management or supervisory body of that Lead Beneficiary and/or Beneficiaries, or who has powers of representation, decision or control is in one or more of the situations referred to in points </w:t>
      </w:r>
      <w:r w:rsidR="008A4C2A">
        <w:rPr>
          <w:rFonts w:ascii="Calibri Light" w:hAnsi="Calibri Light" w:cs="Helvetica"/>
          <w:color w:val="000000"/>
          <w:szCs w:val="24"/>
          <w:lang w:val="en-GB"/>
        </w:rPr>
        <w:t>f</w:t>
      </w:r>
      <w:r w:rsidRPr="00E11BC1">
        <w:rPr>
          <w:rFonts w:ascii="Calibri Light" w:hAnsi="Calibri Light" w:cs="Helvetica"/>
          <w:color w:val="000000"/>
          <w:szCs w:val="24"/>
          <w:lang w:val="en-GB"/>
        </w:rPr>
        <w:t xml:space="preserve">) to </w:t>
      </w:r>
      <w:r w:rsidR="000A3DBF">
        <w:rPr>
          <w:rFonts w:ascii="Calibri Light" w:hAnsi="Calibri Light" w:cs="Helvetica"/>
          <w:color w:val="000000"/>
          <w:szCs w:val="24"/>
          <w:lang w:val="en-GB"/>
        </w:rPr>
        <w:t>j</w:t>
      </w:r>
      <w:r w:rsidRPr="00E11BC1">
        <w:rPr>
          <w:rFonts w:ascii="Calibri Light" w:hAnsi="Calibri Light" w:cs="Helvetica"/>
          <w:color w:val="000000"/>
          <w:szCs w:val="24"/>
          <w:lang w:val="en-GB"/>
        </w:rPr>
        <w:t>) of Article 17.2. The MA shall also exclude the Lead Beneficiary and/or the Beneficiaries where a natural or legal person that assumes unlimited liability for the debts of th</w:t>
      </w:r>
      <w:r w:rsidR="00700786">
        <w:rPr>
          <w:rFonts w:ascii="Calibri Light" w:hAnsi="Calibri Light" w:cs="Helvetica"/>
          <w:color w:val="000000"/>
          <w:szCs w:val="24"/>
          <w:lang w:val="en-GB"/>
        </w:rPr>
        <w:t>e</w:t>
      </w:r>
      <w:r w:rsidRPr="00E11BC1">
        <w:rPr>
          <w:rFonts w:ascii="Calibri Light" w:hAnsi="Calibri Light" w:cs="Helvetica"/>
          <w:color w:val="000000"/>
          <w:szCs w:val="24"/>
          <w:lang w:val="en-GB"/>
        </w:rPr>
        <w:t xml:space="preserve"> Lead Beneficiary and/or Beneficiaries is in one or more of the situations referred to in point c) or d) of Article 17.2.</w:t>
      </w:r>
    </w:p>
    <w:p w:rsidR="00CD2FF1" w:rsidRPr="00437E23" w:rsidDel="009A2DE7" w:rsidRDefault="00CD2FF1" w:rsidP="003E59C3">
      <w:pPr>
        <w:pStyle w:val="ListParagraph"/>
        <w:numPr>
          <w:ilvl w:val="0"/>
          <w:numId w:val="13"/>
        </w:numPr>
        <w:spacing w:before="60" w:after="60"/>
        <w:ind w:left="567" w:hanging="567"/>
        <w:contextualSpacing w:val="0"/>
        <w:jc w:val="both"/>
        <w:rPr>
          <w:rFonts w:ascii="Calibri Light" w:hAnsi="Calibri Light"/>
          <w:bCs/>
          <w:szCs w:val="24"/>
          <w:lang w:val="en-GB"/>
        </w:rPr>
      </w:pPr>
      <w:r w:rsidRPr="00437E23" w:rsidDel="009A2DE7">
        <w:rPr>
          <w:rFonts w:ascii="Calibri Light" w:hAnsi="Calibri Light"/>
          <w:bCs/>
          <w:szCs w:val="24"/>
          <w:lang w:val="en-GB"/>
        </w:rPr>
        <w:t xml:space="preserve">This </w:t>
      </w:r>
      <w:r w:rsidRPr="00437E23" w:rsidDel="009A2DE7">
        <w:rPr>
          <w:rFonts w:ascii="Calibri Light" w:hAnsi="Calibri Light" w:cs="Helvetica"/>
          <w:color w:val="000000"/>
          <w:szCs w:val="24"/>
          <w:lang w:val="en-GB"/>
        </w:rPr>
        <w:t>Contract</w:t>
      </w:r>
      <w:r w:rsidRPr="00437E23" w:rsidDel="009A2DE7">
        <w:rPr>
          <w:rFonts w:ascii="Calibri Light" w:hAnsi="Calibri Light"/>
          <w:bCs/>
          <w:szCs w:val="24"/>
          <w:lang w:val="en-GB"/>
        </w:rPr>
        <w:t xml:space="preserve"> </w:t>
      </w:r>
      <w:r w:rsidR="004F5431">
        <w:rPr>
          <w:rFonts w:ascii="Calibri Light" w:hAnsi="Calibri Light"/>
          <w:bCs/>
          <w:szCs w:val="24"/>
          <w:lang w:val="en-GB"/>
        </w:rPr>
        <w:t>may</w:t>
      </w:r>
      <w:r w:rsidR="004F5431" w:rsidRPr="00437E23" w:rsidDel="009A2DE7">
        <w:rPr>
          <w:rFonts w:ascii="Calibri Light" w:hAnsi="Calibri Light"/>
          <w:bCs/>
          <w:szCs w:val="24"/>
          <w:lang w:val="en-GB"/>
        </w:rPr>
        <w:t xml:space="preserve"> </w:t>
      </w:r>
      <w:r w:rsidRPr="00437E23" w:rsidDel="009A2DE7">
        <w:rPr>
          <w:rFonts w:ascii="Calibri Light" w:hAnsi="Calibri Light"/>
          <w:bCs/>
          <w:szCs w:val="24"/>
          <w:lang w:val="en-GB"/>
        </w:rPr>
        <w:t>be terminated if it has not given rise to any payment by the MA within two years of its signature</w:t>
      </w:r>
      <w:r w:rsidR="004F5431" w:rsidRPr="004F5431">
        <w:rPr>
          <w:rFonts w:ascii="Calibri Light" w:hAnsi="Calibri Light"/>
          <w:bCs/>
          <w:szCs w:val="24"/>
          <w:lang w:val="en-GB"/>
        </w:rPr>
        <w:t xml:space="preserve"> on top of the initial pre-financing, pending the JMC Decision in this respect</w:t>
      </w:r>
      <w:r w:rsidRPr="00437E23" w:rsidDel="009A2DE7">
        <w:rPr>
          <w:rFonts w:ascii="Calibri Light" w:hAnsi="Calibri Light"/>
          <w:bCs/>
          <w:szCs w:val="24"/>
          <w:lang w:val="en-GB"/>
        </w:rPr>
        <w:t>.</w:t>
      </w:r>
    </w:p>
    <w:p w:rsidR="00CD2FF1" w:rsidRPr="00437E23" w:rsidRDefault="00CD2FF1" w:rsidP="006F3797">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Effects of termination</w:t>
      </w:r>
    </w:p>
    <w:p w:rsidR="00CD2FF1" w:rsidRPr="00437E23" w:rsidRDefault="00CD2FF1" w:rsidP="00B55E82">
      <w:pPr>
        <w:pStyle w:val="ListParagraph"/>
        <w:numPr>
          <w:ilvl w:val="0"/>
          <w:numId w:val="13"/>
        </w:numPr>
        <w:spacing w:before="60" w:after="60"/>
        <w:contextualSpacing w:val="0"/>
        <w:jc w:val="both"/>
        <w:rPr>
          <w:rFonts w:ascii="Calibri Light" w:hAnsi="Calibri Light"/>
          <w:bCs/>
          <w:szCs w:val="24"/>
          <w:lang w:val="en-GB"/>
        </w:rPr>
      </w:pPr>
      <w:r w:rsidRPr="00437E23">
        <w:rPr>
          <w:rFonts w:ascii="Calibri Light" w:hAnsi="Calibri Light"/>
          <w:bCs/>
          <w:szCs w:val="24"/>
          <w:lang w:val="en-GB"/>
        </w:rPr>
        <w:t xml:space="preserve">Upon termination of this Contract, </w:t>
      </w:r>
      <w:r w:rsidR="00B55E82" w:rsidRPr="00B55E82">
        <w:rPr>
          <w:rFonts w:ascii="Calibri Light" w:hAnsi="Calibri Light"/>
          <w:bCs/>
          <w:szCs w:val="24"/>
          <w:lang w:val="en-GB"/>
        </w:rPr>
        <w:t>the MA may request the Lead Beneficiary to reimburse the entire amount of the grant paid by the MA</w:t>
      </w:r>
      <w:r w:rsidR="00B55E82">
        <w:rPr>
          <w:rFonts w:ascii="Calibri Light" w:hAnsi="Calibri Light"/>
          <w:bCs/>
          <w:szCs w:val="24"/>
          <w:lang w:val="en-GB"/>
        </w:rPr>
        <w:t>. T</w:t>
      </w:r>
      <w:r w:rsidRPr="00437E23">
        <w:rPr>
          <w:rFonts w:ascii="Calibri Light" w:hAnsi="Calibri Light"/>
          <w:bCs/>
          <w:szCs w:val="24"/>
          <w:lang w:val="en-GB"/>
        </w:rPr>
        <w:t>he Lead Beneficiary shall take all immediate steps to bring the project to a close in a prompt and orderly manner and to reduce further expenditure to a minimum.</w:t>
      </w:r>
    </w:p>
    <w:p w:rsidR="00132781" w:rsidRPr="00437E23" w:rsidRDefault="00132781" w:rsidP="006F3797">
      <w:pPr>
        <w:autoSpaceDE w:val="0"/>
        <w:autoSpaceDN w:val="0"/>
        <w:adjustRightInd w:val="0"/>
        <w:spacing w:before="60" w:after="60"/>
        <w:jc w:val="both"/>
        <w:rPr>
          <w:rFonts w:ascii="Calibri Light" w:hAnsi="Calibri Light"/>
          <w:color w:val="0070C0"/>
          <w:szCs w:val="24"/>
          <w:lang w:val="en-US"/>
        </w:rPr>
      </w:pPr>
    </w:p>
    <w:p w:rsidR="00CD2FF1" w:rsidRPr="00437E23" w:rsidRDefault="00CD2FF1" w:rsidP="006F3797">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 xml:space="preserve">Article 18 - Administrative </w:t>
      </w:r>
      <w:r w:rsidR="004F5431">
        <w:rPr>
          <w:rFonts w:ascii="Calibri Light" w:hAnsi="Calibri Light"/>
          <w:b/>
          <w:sz w:val="28"/>
          <w:szCs w:val="28"/>
          <w:lang w:val="en-US"/>
        </w:rPr>
        <w:t xml:space="preserve">sanctions </w:t>
      </w:r>
      <w:r w:rsidRPr="00437E23">
        <w:rPr>
          <w:rFonts w:ascii="Calibri Light" w:hAnsi="Calibri Light"/>
          <w:b/>
          <w:sz w:val="28"/>
          <w:szCs w:val="28"/>
          <w:lang w:val="en-US"/>
        </w:rPr>
        <w:t xml:space="preserve">and financial </w:t>
      </w:r>
      <w:r w:rsidR="004F5431">
        <w:rPr>
          <w:rFonts w:ascii="Calibri Light" w:hAnsi="Calibri Light"/>
          <w:b/>
          <w:sz w:val="28"/>
          <w:szCs w:val="28"/>
          <w:lang w:val="en-US"/>
        </w:rPr>
        <w:t>corrections</w:t>
      </w:r>
    </w:p>
    <w:p w:rsidR="00CD2FF1" w:rsidRPr="00437E23" w:rsidRDefault="00CD2FF1" w:rsidP="003E59C3">
      <w:pPr>
        <w:pStyle w:val="ListParagraph"/>
        <w:numPr>
          <w:ilvl w:val="0"/>
          <w:numId w:val="15"/>
        </w:numPr>
        <w:autoSpaceDE w:val="0"/>
        <w:autoSpaceDN w:val="0"/>
        <w:adjustRightInd w:val="0"/>
        <w:spacing w:before="60" w:after="60"/>
        <w:ind w:left="567" w:hanging="567"/>
        <w:contextualSpacing w:val="0"/>
        <w:jc w:val="both"/>
        <w:rPr>
          <w:rFonts w:ascii="Calibri Light" w:hAnsi="Calibri Light"/>
          <w:bCs/>
          <w:szCs w:val="24"/>
          <w:lang w:val="en-GB"/>
        </w:rPr>
      </w:pPr>
      <w:r w:rsidRPr="00437E23">
        <w:rPr>
          <w:rFonts w:ascii="Calibri Light" w:hAnsi="Calibri Light"/>
          <w:bCs/>
          <w:szCs w:val="24"/>
          <w:lang w:val="en-GB"/>
        </w:rPr>
        <w:t>Without prejudice to the application of other remedies laid down in the Contract, the Lead Beneficiary and/or the Beneficiaries who have made false declarations and fraud or w</w:t>
      </w:r>
      <w:r w:rsidR="0099284F">
        <w:rPr>
          <w:rFonts w:ascii="Calibri Light" w:hAnsi="Calibri Light"/>
          <w:bCs/>
          <w:szCs w:val="24"/>
          <w:lang w:val="en-GB"/>
        </w:rPr>
        <w:t>ere</w:t>
      </w:r>
      <w:r w:rsidRPr="00437E23">
        <w:rPr>
          <w:rFonts w:ascii="Calibri Light" w:hAnsi="Calibri Light"/>
          <w:bCs/>
          <w:szCs w:val="24"/>
          <w:lang w:val="en-GB"/>
        </w:rPr>
        <w:t xml:space="preserve"> in serious breach of </w:t>
      </w:r>
      <w:r w:rsidR="00262689">
        <w:rPr>
          <w:rFonts w:ascii="Calibri Light" w:hAnsi="Calibri Light"/>
          <w:bCs/>
          <w:szCs w:val="24"/>
          <w:lang w:val="en-GB"/>
        </w:rPr>
        <w:t xml:space="preserve">the </w:t>
      </w:r>
      <w:r w:rsidRPr="00437E23">
        <w:rPr>
          <w:rFonts w:ascii="Calibri Light" w:hAnsi="Calibri Light"/>
          <w:bCs/>
          <w:szCs w:val="24"/>
          <w:lang w:val="en-GB"/>
        </w:rPr>
        <w:t>contractual obligations may be excluded from all contracts and grants financed by the MA.</w:t>
      </w:r>
    </w:p>
    <w:p w:rsidR="00CD2FF1" w:rsidRDefault="00CD2FF1" w:rsidP="003E59C3">
      <w:pPr>
        <w:pStyle w:val="ListParagraph"/>
        <w:numPr>
          <w:ilvl w:val="0"/>
          <w:numId w:val="15"/>
        </w:numPr>
        <w:autoSpaceDE w:val="0"/>
        <w:autoSpaceDN w:val="0"/>
        <w:adjustRightInd w:val="0"/>
        <w:spacing w:before="60" w:after="60"/>
        <w:ind w:left="567" w:hanging="567"/>
        <w:contextualSpacing w:val="0"/>
        <w:jc w:val="both"/>
        <w:rPr>
          <w:rFonts w:ascii="Calibri Light" w:hAnsi="Calibri Light"/>
          <w:bCs/>
          <w:szCs w:val="24"/>
          <w:lang w:val="en-GB"/>
        </w:rPr>
      </w:pPr>
      <w:r w:rsidRPr="00437E23">
        <w:rPr>
          <w:rFonts w:ascii="Calibri Light" w:hAnsi="Calibri Light"/>
          <w:bCs/>
          <w:szCs w:val="24"/>
          <w:lang w:val="en-GB"/>
        </w:rPr>
        <w:t xml:space="preserve">In addition or in alternative to the administrative sanctions laid down in Article 18.1, the Lead Beneficiary and/or the Beneficiaries may also be subject to financial </w:t>
      </w:r>
      <w:r w:rsidR="004F5431">
        <w:rPr>
          <w:rFonts w:ascii="Calibri Light" w:hAnsi="Calibri Light"/>
          <w:bCs/>
          <w:szCs w:val="24"/>
          <w:lang w:val="en-GB"/>
        </w:rPr>
        <w:t>corrections</w:t>
      </w:r>
      <w:r w:rsidRPr="00437E23">
        <w:rPr>
          <w:rFonts w:ascii="Calibri Light" w:hAnsi="Calibri Light"/>
          <w:bCs/>
          <w:szCs w:val="24"/>
          <w:lang w:val="en-GB"/>
        </w:rPr>
        <w:t>.</w:t>
      </w:r>
    </w:p>
    <w:p w:rsidR="00B55E82" w:rsidRPr="00A00C93" w:rsidRDefault="00B55E82" w:rsidP="00B55E82">
      <w:pPr>
        <w:pStyle w:val="ListParagraph"/>
        <w:numPr>
          <w:ilvl w:val="0"/>
          <w:numId w:val="15"/>
        </w:numPr>
        <w:autoSpaceDE w:val="0"/>
        <w:autoSpaceDN w:val="0"/>
        <w:adjustRightInd w:val="0"/>
        <w:spacing w:before="60" w:after="60"/>
        <w:ind w:left="567" w:hanging="567"/>
        <w:contextualSpacing w:val="0"/>
        <w:jc w:val="both"/>
        <w:rPr>
          <w:rFonts w:ascii="Calibri Light" w:hAnsi="Calibri Light"/>
          <w:bCs/>
          <w:szCs w:val="24"/>
          <w:lang w:val="en-GB"/>
        </w:rPr>
      </w:pPr>
      <w:r w:rsidRPr="00A00C93">
        <w:rPr>
          <w:rFonts w:ascii="Calibri Light" w:hAnsi="Calibri Light"/>
          <w:bCs/>
          <w:szCs w:val="24"/>
          <w:lang w:val="en-GB"/>
        </w:rPr>
        <w:t xml:space="preserve">The MA may apply financial corrections if the Lead Beneficiary and/or Beneficiaries do not/ only partially achieve the project indicators depending on the category of non-achieved indicators (eg. indicators contributing to the ones included in the Programme/indicators affecting the achievement of the projects’ objectives). The financial corrections shall be applied according to a specific procedure approved by the JMC that shall be communicated to the Lead Beneficiary </w:t>
      </w:r>
      <w:r w:rsidR="004F5431">
        <w:rPr>
          <w:rFonts w:ascii="Calibri Light" w:hAnsi="Calibri Light"/>
          <w:bCs/>
          <w:szCs w:val="24"/>
          <w:lang w:val="en-GB"/>
        </w:rPr>
        <w:t>upon</w:t>
      </w:r>
      <w:r w:rsidRPr="00A00C93">
        <w:rPr>
          <w:rFonts w:ascii="Calibri Light" w:hAnsi="Calibri Light"/>
          <w:bCs/>
          <w:szCs w:val="24"/>
          <w:lang w:val="en-GB"/>
        </w:rPr>
        <w:t xml:space="preserve"> the signature of the contract;</w:t>
      </w:r>
    </w:p>
    <w:p w:rsidR="00B55E82" w:rsidRPr="00B55E82" w:rsidRDefault="00B55E82" w:rsidP="00B55E82">
      <w:pPr>
        <w:autoSpaceDE w:val="0"/>
        <w:autoSpaceDN w:val="0"/>
        <w:adjustRightInd w:val="0"/>
        <w:spacing w:before="60" w:after="60"/>
        <w:jc w:val="both"/>
        <w:rPr>
          <w:rFonts w:ascii="Calibri Light" w:hAnsi="Calibri Light"/>
          <w:bCs/>
          <w:szCs w:val="24"/>
          <w:lang w:val="en-GB"/>
        </w:rPr>
      </w:pPr>
    </w:p>
    <w:p w:rsidR="00CD2FF1" w:rsidRPr="00437E23" w:rsidRDefault="00CD2FF1" w:rsidP="003E59C3">
      <w:pPr>
        <w:pStyle w:val="ListParagraph"/>
        <w:numPr>
          <w:ilvl w:val="0"/>
          <w:numId w:val="15"/>
        </w:numPr>
        <w:autoSpaceDE w:val="0"/>
        <w:autoSpaceDN w:val="0"/>
        <w:adjustRightInd w:val="0"/>
        <w:spacing w:before="60" w:after="60"/>
        <w:ind w:left="567" w:hanging="567"/>
        <w:contextualSpacing w:val="0"/>
        <w:jc w:val="both"/>
        <w:rPr>
          <w:rFonts w:ascii="Calibri Light" w:hAnsi="Calibri Light"/>
          <w:bCs/>
          <w:szCs w:val="24"/>
          <w:lang w:val="en-GB"/>
        </w:rPr>
      </w:pPr>
      <w:r w:rsidRPr="00437E23">
        <w:rPr>
          <w:rFonts w:ascii="Calibri Light" w:hAnsi="Calibri Light"/>
          <w:bCs/>
          <w:szCs w:val="24"/>
          <w:lang w:val="en-GB"/>
        </w:rPr>
        <w:t>The MA shall make</w:t>
      </w:r>
      <w:r w:rsidR="00B55E82">
        <w:rPr>
          <w:rFonts w:ascii="Calibri Light" w:hAnsi="Calibri Light"/>
          <w:bCs/>
          <w:szCs w:val="24"/>
          <w:lang w:val="en-GB"/>
        </w:rPr>
        <w:t>also</w:t>
      </w:r>
      <w:r w:rsidRPr="00437E23">
        <w:rPr>
          <w:rFonts w:ascii="Calibri Light" w:hAnsi="Calibri Light"/>
          <w:bCs/>
          <w:szCs w:val="24"/>
          <w:lang w:val="en-GB"/>
        </w:rPr>
        <w:t xml:space="preserve"> financial corrections required in connection with individual or systemic irregularities detected in the project. The financial corrections shall consist of cancelling all or part of the Union contribution to the project. The MA shall take into account the nature and gravity of the irregularities and the financial loss and shall apply a proportionate financial correction.</w:t>
      </w:r>
    </w:p>
    <w:p w:rsidR="00CD2FF1" w:rsidRPr="00437E23" w:rsidRDefault="00CD2FF1" w:rsidP="00B55E82">
      <w:pPr>
        <w:pStyle w:val="ListParagraph"/>
        <w:numPr>
          <w:ilvl w:val="0"/>
          <w:numId w:val="15"/>
        </w:numPr>
        <w:autoSpaceDE w:val="0"/>
        <w:autoSpaceDN w:val="0"/>
        <w:adjustRightInd w:val="0"/>
        <w:spacing w:before="60" w:after="60"/>
        <w:contextualSpacing w:val="0"/>
        <w:jc w:val="both"/>
        <w:rPr>
          <w:rFonts w:ascii="Calibri Light" w:hAnsi="Calibri Light"/>
          <w:bCs/>
          <w:szCs w:val="24"/>
          <w:lang w:val="en-GB"/>
        </w:rPr>
      </w:pPr>
      <w:r w:rsidRPr="00437E23">
        <w:rPr>
          <w:rFonts w:ascii="Calibri Light" w:hAnsi="Calibri Light"/>
          <w:bCs/>
          <w:szCs w:val="24"/>
          <w:lang w:val="en-GB"/>
        </w:rPr>
        <w:t xml:space="preserve">The criteria for establishing the level of financial correction to be applied </w:t>
      </w:r>
      <w:r w:rsidR="00B55E82" w:rsidRPr="00B55E82">
        <w:rPr>
          <w:rFonts w:ascii="Calibri Light" w:hAnsi="Calibri Light"/>
          <w:bCs/>
          <w:szCs w:val="24"/>
          <w:lang w:val="en-GB"/>
        </w:rPr>
        <w:t xml:space="preserve">mentioned in Article 18.4 </w:t>
      </w:r>
      <w:r w:rsidRPr="00437E23">
        <w:rPr>
          <w:rFonts w:ascii="Calibri Light" w:hAnsi="Calibri Light"/>
          <w:bCs/>
          <w:szCs w:val="24"/>
          <w:lang w:val="en-GB"/>
        </w:rPr>
        <w:t>and the criteria for applying flat rates or extrapolated financial correction are those adopted in accordance with Regulation (EU) No 1303/2013</w:t>
      </w:r>
      <w:r w:rsidRPr="00437E23">
        <w:rPr>
          <w:rFonts w:ascii="Calibri Light" w:hAnsi="Calibri Light"/>
          <w:szCs w:val="24"/>
          <w:vertAlign w:val="superscript"/>
        </w:rPr>
        <w:footnoteReference w:id="10"/>
      </w:r>
      <w:r w:rsidRPr="00437E23">
        <w:rPr>
          <w:rFonts w:ascii="Calibri Light" w:hAnsi="Calibri Light"/>
          <w:bCs/>
          <w:szCs w:val="24"/>
          <w:lang w:val="en-GB"/>
        </w:rPr>
        <w:t>, in particular Article 144, as well as those contained in the Commission Decision of 19 December 2013</w:t>
      </w:r>
      <w:r w:rsidRPr="00437E23">
        <w:rPr>
          <w:rFonts w:ascii="Calibri Light" w:hAnsi="Calibri Light"/>
          <w:szCs w:val="24"/>
          <w:vertAlign w:val="superscript"/>
        </w:rPr>
        <w:footnoteReference w:id="11"/>
      </w:r>
      <w:r w:rsidRPr="00437E23">
        <w:rPr>
          <w:rFonts w:ascii="Calibri Light" w:hAnsi="Calibri Light"/>
          <w:bCs/>
          <w:szCs w:val="24"/>
          <w:lang w:val="en-GB"/>
        </w:rPr>
        <w:t>.</w:t>
      </w:r>
    </w:p>
    <w:p w:rsidR="00CD2FF1" w:rsidRPr="00437E23" w:rsidRDefault="00CD2FF1" w:rsidP="003E59C3">
      <w:pPr>
        <w:pStyle w:val="ListParagraph"/>
        <w:numPr>
          <w:ilvl w:val="0"/>
          <w:numId w:val="15"/>
        </w:numPr>
        <w:autoSpaceDE w:val="0"/>
        <w:autoSpaceDN w:val="0"/>
        <w:adjustRightInd w:val="0"/>
        <w:spacing w:before="60" w:after="60"/>
        <w:ind w:left="567" w:hanging="567"/>
        <w:contextualSpacing w:val="0"/>
        <w:jc w:val="both"/>
        <w:rPr>
          <w:rFonts w:ascii="Calibri Light" w:hAnsi="Calibri Light"/>
          <w:bCs/>
          <w:szCs w:val="24"/>
          <w:lang w:val="en-GB"/>
        </w:rPr>
      </w:pPr>
      <w:r w:rsidRPr="00437E23">
        <w:rPr>
          <w:rFonts w:ascii="Calibri Light" w:hAnsi="Calibri Light"/>
          <w:bCs/>
          <w:szCs w:val="24"/>
          <w:lang w:val="en-GB"/>
        </w:rPr>
        <w:t xml:space="preserve">The MA shall formally notify the Lead Beneficiary and/or the Beneficiaries concerned of any decision to apply such </w:t>
      </w:r>
      <w:r w:rsidR="004F5431">
        <w:rPr>
          <w:rFonts w:ascii="Calibri Light" w:hAnsi="Calibri Light"/>
          <w:bCs/>
          <w:szCs w:val="24"/>
          <w:lang w:val="en-GB"/>
        </w:rPr>
        <w:t>corrections</w:t>
      </w:r>
      <w:r w:rsidRPr="00437E23">
        <w:rPr>
          <w:rFonts w:ascii="Calibri Light" w:hAnsi="Calibri Light"/>
          <w:bCs/>
          <w:szCs w:val="24"/>
          <w:lang w:val="en-GB"/>
        </w:rPr>
        <w:t>.</w:t>
      </w:r>
    </w:p>
    <w:p w:rsidR="00CD2FF1" w:rsidRPr="00437E23" w:rsidRDefault="00CD2FF1" w:rsidP="003E59C3">
      <w:pPr>
        <w:pStyle w:val="ListParagraph"/>
        <w:numPr>
          <w:ilvl w:val="0"/>
          <w:numId w:val="15"/>
        </w:numPr>
        <w:autoSpaceDE w:val="0"/>
        <w:autoSpaceDN w:val="0"/>
        <w:adjustRightInd w:val="0"/>
        <w:spacing w:before="60" w:after="60"/>
        <w:ind w:left="567" w:hanging="567"/>
        <w:contextualSpacing w:val="0"/>
        <w:jc w:val="both"/>
        <w:rPr>
          <w:rFonts w:ascii="Calibri Light" w:hAnsi="Calibri Light"/>
          <w:bCs/>
          <w:szCs w:val="24"/>
          <w:lang w:val="en-GB"/>
        </w:rPr>
      </w:pPr>
      <w:r w:rsidRPr="00437E23">
        <w:rPr>
          <w:rFonts w:ascii="Calibri Light" w:hAnsi="Calibri Light"/>
          <w:bCs/>
          <w:szCs w:val="24"/>
          <w:lang w:val="en-GB"/>
        </w:rPr>
        <w:t xml:space="preserve">In case the European Commission applies individual financial corrections to the Programme according to Article 72 of Regulation no 897/2014, the MA may decide to </w:t>
      </w:r>
      <w:r w:rsidR="0033676F" w:rsidRPr="00437E23">
        <w:rPr>
          <w:rFonts w:ascii="Calibri Light" w:hAnsi="Calibri Light"/>
          <w:bCs/>
          <w:szCs w:val="24"/>
          <w:lang w:val="en-GB"/>
        </w:rPr>
        <w:t xml:space="preserve">cancel part of the grant in order to </w:t>
      </w:r>
      <w:r w:rsidRPr="00437E23">
        <w:rPr>
          <w:rFonts w:ascii="Calibri Light" w:hAnsi="Calibri Light"/>
          <w:bCs/>
          <w:szCs w:val="24"/>
          <w:lang w:val="en-GB"/>
        </w:rPr>
        <w:t>cover these corrections from the projects’ budgets, concerned by the corrections.</w:t>
      </w:r>
    </w:p>
    <w:p w:rsidR="00CD2FF1" w:rsidRPr="00437E23" w:rsidRDefault="00CD2FF1" w:rsidP="003E59C3">
      <w:pPr>
        <w:pStyle w:val="ListParagraph"/>
        <w:numPr>
          <w:ilvl w:val="0"/>
          <w:numId w:val="15"/>
        </w:numPr>
        <w:autoSpaceDE w:val="0"/>
        <w:autoSpaceDN w:val="0"/>
        <w:adjustRightInd w:val="0"/>
        <w:spacing w:before="60" w:after="60"/>
        <w:ind w:left="567" w:hanging="567"/>
        <w:contextualSpacing w:val="0"/>
        <w:jc w:val="both"/>
        <w:rPr>
          <w:rFonts w:ascii="Calibri Light" w:hAnsi="Calibri Light"/>
          <w:bCs/>
          <w:szCs w:val="24"/>
          <w:lang w:val="en-GB"/>
        </w:rPr>
      </w:pPr>
      <w:r w:rsidRPr="00437E23">
        <w:rPr>
          <w:rFonts w:ascii="Calibri Light" w:hAnsi="Calibri Light"/>
          <w:bCs/>
          <w:szCs w:val="24"/>
          <w:lang w:val="en-GB"/>
        </w:rPr>
        <w:t xml:space="preserve">In case the European Commission applies financial corrections to the Programme according to Article 72 of Regulation no 897/2014 and the financial corrections relate to systemic deficiencies in the programme management and control system, the MA may decide </w:t>
      </w:r>
      <w:r w:rsidR="0033676F" w:rsidRPr="00437E23">
        <w:rPr>
          <w:rFonts w:ascii="Calibri Light" w:hAnsi="Calibri Light"/>
          <w:bCs/>
          <w:szCs w:val="24"/>
          <w:lang w:val="en-GB"/>
        </w:rPr>
        <w:t xml:space="preserve">cancel part of the grant in order to </w:t>
      </w:r>
      <w:r w:rsidRPr="00437E23">
        <w:rPr>
          <w:rFonts w:ascii="Calibri Light" w:hAnsi="Calibri Light"/>
          <w:bCs/>
          <w:szCs w:val="24"/>
          <w:lang w:val="en-GB"/>
        </w:rPr>
        <w:t>cover these corrections from the project’ budget, as follows:</w:t>
      </w:r>
    </w:p>
    <w:p w:rsidR="00CD2FF1" w:rsidRPr="00437E23" w:rsidRDefault="00CD2FF1" w:rsidP="003E59C3">
      <w:pPr>
        <w:pStyle w:val="ListParagraph"/>
        <w:numPr>
          <w:ilvl w:val="0"/>
          <w:numId w:val="14"/>
        </w:numPr>
        <w:spacing w:before="60" w:after="60"/>
        <w:ind w:left="851" w:hanging="284"/>
        <w:contextualSpacing w:val="0"/>
        <w:jc w:val="both"/>
        <w:rPr>
          <w:rFonts w:ascii="Calibri Light" w:hAnsi="Calibri Light" w:cs="ArialMT"/>
          <w:bCs/>
          <w:szCs w:val="24"/>
          <w:lang w:val="en-US"/>
        </w:rPr>
      </w:pPr>
      <w:r w:rsidRPr="00437E23">
        <w:rPr>
          <w:rFonts w:ascii="Calibri Light" w:hAnsi="Calibri Light" w:cs="ArialMT"/>
          <w:bCs/>
          <w:szCs w:val="24"/>
          <w:lang w:val="en-US"/>
        </w:rPr>
        <w:t>if the systemic deficiency concerns one specific country, the Lead Beneficiary and/or the Beneficiaries established in the respective country shall be responsible for reimbursing to the Programme accounts the amount identified as a result of the financial correction;</w:t>
      </w:r>
    </w:p>
    <w:p w:rsidR="00CD2FF1" w:rsidRPr="00437E23" w:rsidRDefault="00CD2FF1" w:rsidP="003E59C3">
      <w:pPr>
        <w:pStyle w:val="ListParagraph"/>
        <w:numPr>
          <w:ilvl w:val="0"/>
          <w:numId w:val="14"/>
        </w:numPr>
        <w:spacing w:before="60" w:after="60"/>
        <w:ind w:left="851" w:hanging="284"/>
        <w:contextualSpacing w:val="0"/>
        <w:jc w:val="both"/>
        <w:rPr>
          <w:rFonts w:ascii="Calibri Light" w:hAnsi="Calibri Light"/>
          <w:bCs/>
          <w:szCs w:val="24"/>
          <w:lang w:val="en-GB"/>
        </w:rPr>
      </w:pPr>
      <w:r w:rsidRPr="00437E23">
        <w:rPr>
          <w:rFonts w:ascii="Calibri Light" w:hAnsi="Calibri Light" w:cs="ArialMT"/>
          <w:bCs/>
          <w:szCs w:val="24"/>
          <w:lang w:val="en-US"/>
        </w:rPr>
        <w:t>if the systemic deficiency concerns the whole system, the Lead Beneficiary and each Beneficiary shall be responsible for reimbursing to the Programme accounts the amount representing the percentage of the financial correction applied to the expenditure incurred by the Lead Beneficiary and the Beneficiaries and declared by the MA to the European Commission at the date of the decision to apply the financial correction.</w:t>
      </w:r>
    </w:p>
    <w:p w:rsidR="00CD2FF1" w:rsidRPr="00437E23" w:rsidRDefault="00CD2FF1" w:rsidP="003E59C3">
      <w:pPr>
        <w:pStyle w:val="ListParagraph"/>
        <w:numPr>
          <w:ilvl w:val="0"/>
          <w:numId w:val="15"/>
        </w:numPr>
        <w:autoSpaceDE w:val="0"/>
        <w:autoSpaceDN w:val="0"/>
        <w:adjustRightInd w:val="0"/>
        <w:spacing w:before="60" w:after="60"/>
        <w:ind w:left="567" w:hanging="567"/>
        <w:contextualSpacing w:val="0"/>
        <w:jc w:val="both"/>
        <w:rPr>
          <w:rFonts w:ascii="Calibri Light" w:hAnsi="Calibri Light"/>
          <w:bCs/>
          <w:szCs w:val="24"/>
          <w:lang w:val="en-GB"/>
        </w:rPr>
      </w:pPr>
      <w:r w:rsidRPr="00437E23">
        <w:rPr>
          <w:rFonts w:ascii="Calibri Light" w:hAnsi="Calibri Light"/>
          <w:bCs/>
          <w:szCs w:val="24"/>
          <w:lang w:val="en-GB"/>
        </w:rPr>
        <w:t xml:space="preserve">In case of a decision to cancel a part of the grant, the Lead Beneficiary shall submit to the MA a revised budget, within 14 days following the receipt of MA’s notification. In case of failure to respect the deadline, the cancellation shall be applied proportionally to all budgetary lines. The modification of the contract in case of cancellation at project level shall take the form of a decision of the representative of the Managing Authority signing </w:t>
      </w:r>
      <w:r w:rsidRPr="00437E23">
        <w:rPr>
          <w:rFonts w:ascii="Calibri Light" w:hAnsi="Calibri Light"/>
          <w:bCs/>
          <w:szCs w:val="24"/>
          <w:lang w:val="en-GB"/>
        </w:rPr>
        <w:lastRenderedPageBreak/>
        <w:t>the contract, which will be notified to the Lead Beneficiary, and which becomes part of the Contract.</w:t>
      </w:r>
    </w:p>
    <w:p w:rsidR="00CD2FF1" w:rsidRPr="00437E23" w:rsidRDefault="00CD2FF1" w:rsidP="003E59C3">
      <w:pPr>
        <w:pStyle w:val="ListParagraph"/>
        <w:numPr>
          <w:ilvl w:val="0"/>
          <w:numId w:val="15"/>
        </w:numPr>
        <w:autoSpaceDE w:val="0"/>
        <w:autoSpaceDN w:val="0"/>
        <w:adjustRightInd w:val="0"/>
        <w:spacing w:before="60" w:after="60"/>
        <w:ind w:left="567" w:hanging="567"/>
        <w:contextualSpacing w:val="0"/>
        <w:jc w:val="both"/>
        <w:rPr>
          <w:rFonts w:ascii="Calibri Light" w:hAnsi="Calibri Light"/>
          <w:bCs/>
          <w:szCs w:val="24"/>
          <w:lang w:val="en-GB"/>
        </w:rPr>
      </w:pPr>
      <w:r w:rsidRPr="00437E23">
        <w:rPr>
          <w:rFonts w:ascii="Calibri Light" w:hAnsi="Calibri Light"/>
          <w:szCs w:val="24"/>
          <w:lang w:val="en-GB"/>
        </w:rPr>
        <w:t xml:space="preserve">Subject to </w:t>
      </w:r>
      <w:r w:rsidRPr="00437E23">
        <w:rPr>
          <w:rFonts w:ascii="Calibri Light" w:hAnsi="Calibri Light"/>
          <w:bCs/>
          <w:szCs w:val="24"/>
          <w:lang w:val="en-GB"/>
        </w:rPr>
        <w:t>Article</w:t>
      </w:r>
      <w:r w:rsidRPr="00437E23">
        <w:rPr>
          <w:rFonts w:ascii="Calibri Light" w:hAnsi="Calibri Light"/>
          <w:szCs w:val="24"/>
          <w:lang w:val="en-GB"/>
        </w:rPr>
        <w:t xml:space="preserve"> 61 and 62 of Regulation no 897/2014</w:t>
      </w:r>
      <w:r w:rsidRPr="00437E23">
        <w:rPr>
          <w:rFonts w:ascii="Calibri Light" w:hAnsi="Calibri Light"/>
          <w:bCs/>
          <w:szCs w:val="24"/>
          <w:lang w:val="en-GB"/>
        </w:rPr>
        <w:t>, the MA has the right to temporarily withhold payments to a particular beneficiary (Lead Beneficiary or Beneficiary) or the project as a whole. Payment suspension(s) shall be lifted as soon as observations and/or reservations raised by the Commission have been withdrawn and the MA has received sufficient evidence on the solution of the systemic error(s) detected.</w:t>
      </w:r>
    </w:p>
    <w:p w:rsidR="003010CE" w:rsidRPr="00437E23" w:rsidRDefault="003010CE" w:rsidP="006F3797">
      <w:pPr>
        <w:keepNext/>
        <w:autoSpaceDE w:val="0"/>
        <w:autoSpaceDN w:val="0"/>
        <w:adjustRightInd w:val="0"/>
        <w:spacing w:before="60" w:after="60"/>
        <w:jc w:val="both"/>
        <w:rPr>
          <w:rFonts w:ascii="Calibri Light" w:hAnsi="Calibri Light"/>
          <w:b/>
          <w:szCs w:val="24"/>
          <w:lang w:val="en-GB"/>
        </w:rPr>
      </w:pPr>
    </w:p>
    <w:p w:rsidR="00CD2FF1" w:rsidRPr="00437E23" w:rsidRDefault="00CD2FF1" w:rsidP="006F3797">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Article 19 - Recovery</w:t>
      </w:r>
    </w:p>
    <w:p w:rsidR="00CD2FF1" w:rsidRPr="00437E23" w:rsidRDefault="00CD2FF1" w:rsidP="003E59C3">
      <w:pPr>
        <w:pStyle w:val="ListParagraph"/>
        <w:numPr>
          <w:ilvl w:val="0"/>
          <w:numId w:val="16"/>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If recovery is justified under the terms of this Contract,</w:t>
      </w:r>
      <w:r w:rsidRPr="00437E23">
        <w:rPr>
          <w:rFonts w:ascii="Calibri Light" w:hAnsi="Calibri Light"/>
          <w:color w:val="000000"/>
          <w:szCs w:val="24"/>
          <w:lang w:val="en-GB"/>
        </w:rPr>
        <w:t xml:space="preserve"> including where the award procedure or performance of the Contract is vitiated by substantial errors </w:t>
      </w:r>
      <w:r w:rsidR="004F5431">
        <w:rPr>
          <w:rFonts w:ascii="Calibri Light" w:hAnsi="Calibri Light"/>
          <w:color w:val="000000"/>
          <w:szCs w:val="24"/>
          <w:lang w:val="en-GB"/>
        </w:rPr>
        <w:t xml:space="preserve">including </w:t>
      </w:r>
      <w:r w:rsidR="004F5431" w:rsidRPr="004F5431">
        <w:rPr>
          <w:rFonts w:ascii="Calibri Light" w:hAnsi="Calibri Light"/>
          <w:color w:val="000000"/>
          <w:szCs w:val="24"/>
          <w:lang w:val="en-GB"/>
        </w:rPr>
        <w:t xml:space="preserve">infringement of State Aid rules </w:t>
      </w:r>
      <w:r w:rsidRPr="00437E23">
        <w:rPr>
          <w:rFonts w:ascii="Calibri Light" w:hAnsi="Calibri Light"/>
          <w:color w:val="000000"/>
          <w:szCs w:val="24"/>
          <w:lang w:val="en-GB"/>
        </w:rPr>
        <w:t xml:space="preserve">or irregularities or by fraud attributable to the Lead Beneficiary </w:t>
      </w:r>
      <w:r w:rsidRPr="00437E23">
        <w:rPr>
          <w:rFonts w:ascii="Calibri Light" w:hAnsi="Calibri Light"/>
          <w:szCs w:val="24"/>
          <w:lang w:val="en-GB"/>
        </w:rPr>
        <w:t xml:space="preserve">and/or </w:t>
      </w:r>
      <w:r w:rsidRPr="00437E23">
        <w:rPr>
          <w:rFonts w:ascii="Calibri Light" w:hAnsi="Calibri Light"/>
          <w:color w:val="000000"/>
          <w:szCs w:val="24"/>
          <w:lang w:val="en-GB"/>
        </w:rPr>
        <w:t>the Beneficiaries or</w:t>
      </w:r>
      <w:r w:rsidRPr="00437E23">
        <w:rPr>
          <w:rFonts w:ascii="Calibri Light" w:hAnsi="Calibri Light"/>
          <w:szCs w:val="24"/>
          <w:lang w:val="en-GB"/>
        </w:rPr>
        <w:t xml:space="preserve"> if any amount is unduly paid to the Lead Beneficiary and/or to the Beneficiaries, the Lead Beneficiary undertakes to repay the MA these amounts, within 45 days of the issuing of the debit note, the latter being the letter by which the MA requests the amount owed by the Lead Beneficiary and/or by the Beneficiaries, including</w:t>
      </w:r>
      <w:r w:rsidRPr="00437E23">
        <w:rPr>
          <w:rFonts w:ascii="Calibri Light" w:hAnsi="Calibri Light"/>
          <w:bCs/>
          <w:szCs w:val="24"/>
          <w:lang w:val="en-GB"/>
        </w:rPr>
        <w:t xml:space="preserve"> bank charges incurred by the MA for the payment to the Lead Beneficiary of the amounts which become due to the MA.</w:t>
      </w:r>
    </w:p>
    <w:p w:rsidR="00CD2FF1" w:rsidRPr="00437E23" w:rsidRDefault="00CD2FF1" w:rsidP="003E59C3">
      <w:pPr>
        <w:pStyle w:val="ListParagraph"/>
        <w:numPr>
          <w:ilvl w:val="0"/>
          <w:numId w:val="16"/>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Payments made do not preclude the possibility for the MA to issue a debit note following an an audit or further verification of the payment request</w:t>
      </w:r>
      <w:r w:rsidR="00576726">
        <w:rPr>
          <w:rFonts w:ascii="Calibri Light" w:hAnsi="Calibri Light"/>
          <w:szCs w:val="24"/>
          <w:lang w:val="en-GB"/>
        </w:rPr>
        <w:t xml:space="preserve">, </w:t>
      </w:r>
      <w:r w:rsidR="004F5431" w:rsidRPr="004F5431">
        <w:rPr>
          <w:rFonts w:ascii="Calibri Light" w:hAnsi="Calibri Light"/>
          <w:szCs w:val="24"/>
          <w:lang w:val="en-GB"/>
        </w:rPr>
        <w:t xml:space="preserve">an on the spot check, </w:t>
      </w:r>
      <w:r w:rsidR="00576726">
        <w:rPr>
          <w:rFonts w:ascii="Calibri Light" w:hAnsi="Calibri Light"/>
          <w:szCs w:val="24"/>
          <w:lang w:val="en-GB"/>
        </w:rPr>
        <w:t>or any other type of verifications including those reffered to in Articles 13.1 and 13.2</w:t>
      </w:r>
      <w:r w:rsidRPr="00437E23">
        <w:rPr>
          <w:rFonts w:ascii="Calibri Light" w:hAnsi="Calibri Light"/>
          <w:szCs w:val="24"/>
          <w:lang w:val="en-GB"/>
        </w:rPr>
        <w:t>.</w:t>
      </w:r>
    </w:p>
    <w:p w:rsidR="00CD2FF1" w:rsidRPr="00437E23" w:rsidRDefault="00CD2FF1" w:rsidP="003E59C3">
      <w:pPr>
        <w:pStyle w:val="ListParagraph"/>
        <w:numPr>
          <w:ilvl w:val="0"/>
          <w:numId w:val="16"/>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 xml:space="preserve">If a </w:t>
      </w:r>
      <w:r w:rsidRPr="00437E23">
        <w:rPr>
          <w:rFonts w:ascii="Calibri Light" w:hAnsi="Calibri Light"/>
          <w:color w:val="000000"/>
          <w:szCs w:val="24"/>
          <w:lang w:val="en-GB"/>
        </w:rPr>
        <w:t>verification</w:t>
      </w:r>
      <w:r w:rsidRPr="00437E23">
        <w:rPr>
          <w:rFonts w:ascii="Calibri Light" w:hAnsi="Calibri Light"/>
          <w:szCs w:val="24"/>
          <w:lang w:val="en-GB"/>
        </w:rPr>
        <w:t xml:space="preserve"> reveals that the methods used by the Lead Beneficiary and/or </w:t>
      </w:r>
      <w:r w:rsidRPr="00437E23">
        <w:rPr>
          <w:rFonts w:ascii="Calibri Light" w:hAnsi="Calibri Light"/>
          <w:bCs/>
          <w:szCs w:val="24"/>
          <w:lang w:val="en-GB"/>
        </w:rPr>
        <w:t xml:space="preserve">the Beneficiaries </w:t>
      </w:r>
      <w:r w:rsidRPr="00437E23">
        <w:rPr>
          <w:rFonts w:ascii="Calibri Light" w:hAnsi="Calibri Light"/>
          <w:szCs w:val="24"/>
          <w:lang w:val="en-GB"/>
        </w:rPr>
        <w:t xml:space="preserve">to determine unit costs, lump sums or flat-rates are not compliant with the conditions established in this Contract and, therefore an undue payment has been made, the MA shall be entitled to recover </w:t>
      </w:r>
      <w:r w:rsidR="0033676F" w:rsidRPr="00437E23">
        <w:rPr>
          <w:rFonts w:ascii="Calibri Light" w:hAnsi="Calibri Light"/>
          <w:szCs w:val="24"/>
          <w:lang w:val="en-GB"/>
        </w:rPr>
        <w:t xml:space="preserve">from the Lead Beneficiary </w:t>
      </w:r>
      <w:r w:rsidR="00326C6E">
        <w:rPr>
          <w:rFonts w:ascii="Calibri Light" w:hAnsi="Calibri Light"/>
          <w:szCs w:val="24"/>
          <w:lang w:val="en-GB"/>
        </w:rPr>
        <w:t>corresponding</w:t>
      </w:r>
      <w:r w:rsidRPr="00437E23">
        <w:rPr>
          <w:rFonts w:ascii="Calibri Light" w:hAnsi="Calibri Light"/>
          <w:szCs w:val="24"/>
          <w:lang w:val="en-GB"/>
        </w:rPr>
        <w:t xml:space="preserve"> to the </w:t>
      </w:r>
      <w:r w:rsidR="009C4B71">
        <w:rPr>
          <w:rFonts w:ascii="Calibri Light" w:hAnsi="Calibri Light"/>
          <w:szCs w:val="24"/>
          <w:lang w:val="en-GB"/>
        </w:rPr>
        <w:t xml:space="preserve">non-compliant </w:t>
      </w:r>
      <w:r w:rsidRPr="00437E23">
        <w:rPr>
          <w:rFonts w:ascii="Calibri Light" w:hAnsi="Calibri Light"/>
          <w:szCs w:val="24"/>
          <w:lang w:val="en-GB"/>
        </w:rPr>
        <w:t>amount of the unit costs, lump sums or flat rate financing.</w:t>
      </w:r>
    </w:p>
    <w:p w:rsidR="00CD2FF1" w:rsidRPr="00437E23" w:rsidRDefault="00CD2FF1" w:rsidP="003E59C3">
      <w:pPr>
        <w:pStyle w:val="ListParagraph"/>
        <w:numPr>
          <w:ilvl w:val="0"/>
          <w:numId w:val="16"/>
        </w:numPr>
        <w:autoSpaceDE w:val="0"/>
        <w:autoSpaceDN w:val="0"/>
        <w:adjustRightInd w:val="0"/>
        <w:spacing w:before="60" w:after="60"/>
        <w:ind w:left="567" w:hanging="567"/>
        <w:contextualSpacing w:val="0"/>
        <w:jc w:val="both"/>
        <w:rPr>
          <w:rFonts w:ascii="Calibri Light" w:hAnsi="Calibri Light"/>
          <w:bCs/>
          <w:szCs w:val="24"/>
          <w:lang w:val="en-GB"/>
        </w:rPr>
      </w:pPr>
      <w:r w:rsidRPr="00437E23">
        <w:rPr>
          <w:rFonts w:ascii="Calibri Light" w:hAnsi="Calibri Light"/>
          <w:szCs w:val="24"/>
          <w:lang w:val="en-GB"/>
        </w:rPr>
        <w:t xml:space="preserve">The </w:t>
      </w:r>
      <w:r w:rsidRPr="00437E23">
        <w:rPr>
          <w:rFonts w:ascii="Calibri Light" w:hAnsi="Calibri Light"/>
          <w:bCs/>
          <w:szCs w:val="24"/>
          <w:lang w:val="en-GB"/>
        </w:rPr>
        <w:t>Lead Beneficiary undertakes to repay any amounts paid in excess of the final amount due to the MA within 45 days of the issuing of the debit note, the latter being the letter by which the MA requests the amount owed by the Lead Beneficiary, including bank charges incurred by the MA for the payment to the Lead Beneficiary of the amounts which become due to the MA.</w:t>
      </w:r>
    </w:p>
    <w:p w:rsidR="00CD2FF1" w:rsidRPr="00437E23" w:rsidRDefault="00CD2FF1" w:rsidP="003E59C3">
      <w:pPr>
        <w:pStyle w:val="ListParagraph"/>
        <w:numPr>
          <w:ilvl w:val="0"/>
          <w:numId w:val="16"/>
        </w:numPr>
        <w:autoSpaceDE w:val="0"/>
        <w:autoSpaceDN w:val="0"/>
        <w:adjustRightInd w:val="0"/>
        <w:spacing w:before="60" w:after="60"/>
        <w:ind w:left="567" w:hanging="567"/>
        <w:contextualSpacing w:val="0"/>
        <w:jc w:val="both"/>
        <w:rPr>
          <w:rFonts w:ascii="Calibri Light" w:hAnsi="Calibri Light"/>
          <w:bCs/>
          <w:szCs w:val="24"/>
          <w:lang w:val="en-GB"/>
        </w:rPr>
      </w:pPr>
      <w:r w:rsidRPr="00437E23">
        <w:rPr>
          <w:rFonts w:ascii="Calibri Light" w:hAnsi="Calibri Light"/>
          <w:bCs/>
          <w:szCs w:val="24"/>
          <w:lang w:val="en-GB"/>
        </w:rPr>
        <w:t>If the MA demands repayment of grant funds in accordance with this Contract, the Lead Beneficiary shall be liable to the MA for the total amount of the grant under this Contract, including the share of the grant entitled to the Beneficiaries.</w:t>
      </w:r>
    </w:p>
    <w:p w:rsidR="00CD2FF1" w:rsidRPr="00437E23" w:rsidRDefault="00CD2FF1" w:rsidP="003E59C3">
      <w:pPr>
        <w:pStyle w:val="ListParagraph"/>
        <w:numPr>
          <w:ilvl w:val="0"/>
          <w:numId w:val="16"/>
        </w:numPr>
        <w:autoSpaceDE w:val="0"/>
        <w:autoSpaceDN w:val="0"/>
        <w:adjustRightInd w:val="0"/>
        <w:spacing w:before="60" w:after="60"/>
        <w:ind w:left="567" w:hanging="567"/>
        <w:contextualSpacing w:val="0"/>
        <w:jc w:val="both"/>
        <w:rPr>
          <w:rFonts w:ascii="Calibri Light" w:hAnsi="Calibri Light"/>
          <w:bCs/>
          <w:szCs w:val="24"/>
          <w:lang w:val="en-GB"/>
        </w:rPr>
      </w:pPr>
      <w:r w:rsidRPr="00437E23">
        <w:rPr>
          <w:rFonts w:ascii="Calibri Light" w:hAnsi="Calibri Light"/>
          <w:bCs/>
          <w:szCs w:val="24"/>
          <w:lang w:val="en-GB"/>
        </w:rPr>
        <w:t>Without prejudice to the prerogative of the MA, if necessary, the Member State or the CBC partner country where the Lead Beneficiary and/or the concerned Beneficiary is established may proceed itself to the recovery by any means from the respective Lead Beneficiary and/or Beneficiary.</w:t>
      </w:r>
    </w:p>
    <w:p w:rsidR="00CD2FF1" w:rsidRPr="00437E23" w:rsidRDefault="00CD2FF1" w:rsidP="003E59C3">
      <w:pPr>
        <w:pStyle w:val="ListParagraph"/>
        <w:numPr>
          <w:ilvl w:val="0"/>
          <w:numId w:val="16"/>
        </w:numPr>
        <w:autoSpaceDE w:val="0"/>
        <w:autoSpaceDN w:val="0"/>
        <w:adjustRightInd w:val="0"/>
        <w:spacing w:before="60" w:after="60"/>
        <w:ind w:left="567" w:hanging="567"/>
        <w:contextualSpacing w:val="0"/>
        <w:jc w:val="both"/>
        <w:rPr>
          <w:rFonts w:ascii="Calibri Light" w:hAnsi="Calibri Light"/>
          <w:bCs/>
          <w:szCs w:val="24"/>
          <w:lang w:val="en-GB"/>
        </w:rPr>
      </w:pPr>
      <w:r w:rsidRPr="00437E23">
        <w:rPr>
          <w:rFonts w:ascii="Calibri Light" w:hAnsi="Calibri Light"/>
          <w:bCs/>
          <w:szCs w:val="24"/>
          <w:lang w:val="en-GB"/>
        </w:rPr>
        <w:t>Without prejudice to the prerogative of the MA, if necessary, the European Union may, as donor, proceed itself to the recovery by any means from the respective Lead Beneficiary and/or Beneficiary.</w:t>
      </w:r>
    </w:p>
    <w:p w:rsidR="00CD2FF1" w:rsidRPr="00437E23" w:rsidRDefault="00CD2FF1" w:rsidP="006F3797">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lastRenderedPageBreak/>
        <w:t>Interest on late payments</w:t>
      </w:r>
    </w:p>
    <w:p w:rsidR="00CD2FF1" w:rsidRPr="00437E23" w:rsidRDefault="00CD2FF1" w:rsidP="003E59C3">
      <w:pPr>
        <w:pStyle w:val="ListParagraph"/>
        <w:numPr>
          <w:ilvl w:val="0"/>
          <w:numId w:val="16"/>
        </w:numPr>
        <w:autoSpaceDE w:val="0"/>
        <w:autoSpaceDN w:val="0"/>
        <w:adjustRightInd w:val="0"/>
        <w:spacing w:before="60" w:after="60"/>
        <w:ind w:left="567" w:hanging="567"/>
        <w:jc w:val="both"/>
        <w:rPr>
          <w:rFonts w:ascii="Calibri Light" w:hAnsi="Calibri Light"/>
          <w:bCs/>
          <w:szCs w:val="24"/>
          <w:lang w:val="en-GB"/>
        </w:rPr>
      </w:pPr>
      <w:r w:rsidRPr="00437E23">
        <w:rPr>
          <w:rFonts w:ascii="Calibri Light" w:hAnsi="Calibri Light"/>
          <w:bCs/>
          <w:szCs w:val="24"/>
          <w:lang w:val="en-GB"/>
        </w:rPr>
        <w:t xml:space="preserve">Should the Lead Beneficiary fail to make repayment within the deadline set by the MA, the MA may increase the amounts due by adding interest of three and a half percentage points above the rate applied by the European Central Bank in its main refinancing operations on the first working day of the month in which the due date falls. </w:t>
      </w:r>
    </w:p>
    <w:p w:rsidR="00CD2FF1" w:rsidRPr="00437E23" w:rsidRDefault="00CD2FF1" w:rsidP="006F3797">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The default interest shall be incurred over the time which elapses between the date of the payment deadline set by the MA, and the date on which payment is actually made. Any partial payments shall first cover the interest thus established.</w:t>
      </w:r>
    </w:p>
    <w:p w:rsidR="00CD2FF1" w:rsidRPr="00437E23" w:rsidRDefault="00CD2FF1" w:rsidP="006F3797">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Offsetting</w:t>
      </w:r>
    </w:p>
    <w:p w:rsidR="00CD2FF1" w:rsidRPr="00437E23" w:rsidRDefault="00CD2FF1" w:rsidP="003E59C3">
      <w:pPr>
        <w:pStyle w:val="ListParagraph"/>
        <w:numPr>
          <w:ilvl w:val="0"/>
          <w:numId w:val="16"/>
        </w:numPr>
        <w:autoSpaceDE w:val="0"/>
        <w:autoSpaceDN w:val="0"/>
        <w:adjustRightInd w:val="0"/>
        <w:spacing w:before="60" w:after="60"/>
        <w:ind w:left="567" w:hanging="567"/>
        <w:contextualSpacing w:val="0"/>
        <w:jc w:val="both"/>
        <w:rPr>
          <w:rFonts w:ascii="Calibri Light" w:hAnsi="Calibri Light"/>
          <w:bCs/>
          <w:szCs w:val="24"/>
          <w:lang w:val="en-GB"/>
        </w:rPr>
      </w:pPr>
      <w:r w:rsidRPr="00437E23">
        <w:rPr>
          <w:rFonts w:ascii="Calibri Light" w:hAnsi="Calibri Light"/>
          <w:bCs/>
          <w:szCs w:val="24"/>
          <w:lang w:val="en-GB"/>
        </w:rPr>
        <w:t>Amounts to be repaid to the MA may be offset against amounts of any kind due to the Lead Beneficiary</w:t>
      </w:r>
      <w:r w:rsidR="00DA37EA">
        <w:rPr>
          <w:rFonts w:ascii="Calibri Light" w:hAnsi="Calibri Light"/>
          <w:bCs/>
          <w:szCs w:val="24"/>
          <w:lang w:val="en-GB"/>
        </w:rPr>
        <w:t xml:space="preserve"> or to the other Beneficiaries</w:t>
      </w:r>
      <w:r w:rsidRPr="00437E23">
        <w:rPr>
          <w:rFonts w:ascii="Calibri Light" w:hAnsi="Calibri Light"/>
          <w:bCs/>
          <w:szCs w:val="24"/>
          <w:lang w:val="en-GB"/>
        </w:rPr>
        <w:t>, after informing it</w:t>
      </w:r>
      <w:r w:rsidR="00DA37EA">
        <w:rPr>
          <w:rFonts w:ascii="Calibri Light" w:hAnsi="Calibri Light"/>
          <w:bCs/>
          <w:szCs w:val="24"/>
          <w:lang w:val="en-GB"/>
        </w:rPr>
        <w:t>/ them</w:t>
      </w:r>
      <w:r w:rsidRPr="00437E23">
        <w:rPr>
          <w:rFonts w:ascii="Calibri Light" w:hAnsi="Calibri Light"/>
          <w:bCs/>
          <w:szCs w:val="24"/>
          <w:lang w:val="en-GB"/>
        </w:rPr>
        <w:t xml:space="preserve"> accordingly.</w:t>
      </w:r>
    </w:p>
    <w:p w:rsidR="00CD2FF1" w:rsidRPr="00437E23" w:rsidRDefault="00CD2FF1" w:rsidP="006F3797">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Other provisions</w:t>
      </w:r>
    </w:p>
    <w:p w:rsidR="00CD2FF1" w:rsidRPr="00437E23" w:rsidRDefault="00CD2FF1" w:rsidP="003E59C3">
      <w:pPr>
        <w:pStyle w:val="ListParagraph"/>
        <w:numPr>
          <w:ilvl w:val="0"/>
          <w:numId w:val="16"/>
        </w:numPr>
        <w:autoSpaceDE w:val="0"/>
        <w:autoSpaceDN w:val="0"/>
        <w:adjustRightInd w:val="0"/>
        <w:spacing w:before="60" w:after="60"/>
        <w:ind w:left="567" w:hanging="567"/>
        <w:contextualSpacing w:val="0"/>
        <w:jc w:val="both"/>
        <w:rPr>
          <w:rFonts w:ascii="Calibri Light" w:hAnsi="Calibri Light"/>
          <w:bCs/>
          <w:szCs w:val="24"/>
          <w:lang w:val="en-GB"/>
        </w:rPr>
      </w:pPr>
      <w:r w:rsidRPr="00437E23">
        <w:rPr>
          <w:rFonts w:ascii="Calibri Light" w:hAnsi="Calibri Light"/>
          <w:bCs/>
          <w:szCs w:val="24"/>
          <w:lang w:val="en-GB"/>
        </w:rPr>
        <w:t>The repayment under Article 19.4 or the offsetting under Article 19.9 amount to the payment of the balance.</w:t>
      </w:r>
    </w:p>
    <w:p w:rsidR="00CD2FF1" w:rsidRPr="00437E23" w:rsidRDefault="00CD2FF1" w:rsidP="003E59C3">
      <w:pPr>
        <w:pStyle w:val="ListParagraph"/>
        <w:numPr>
          <w:ilvl w:val="0"/>
          <w:numId w:val="16"/>
        </w:numPr>
        <w:autoSpaceDE w:val="0"/>
        <w:autoSpaceDN w:val="0"/>
        <w:adjustRightInd w:val="0"/>
        <w:spacing w:before="60" w:after="60"/>
        <w:ind w:left="567" w:hanging="567"/>
        <w:contextualSpacing w:val="0"/>
        <w:jc w:val="both"/>
        <w:rPr>
          <w:rFonts w:ascii="Calibri Light" w:hAnsi="Calibri Light"/>
          <w:bCs/>
          <w:szCs w:val="24"/>
          <w:lang w:val="en-GB"/>
        </w:rPr>
      </w:pPr>
      <w:r w:rsidRPr="00437E23">
        <w:rPr>
          <w:rFonts w:ascii="Calibri Light" w:hAnsi="Calibri Light"/>
          <w:bCs/>
          <w:szCs w:val="24"/>
          <w:lang w:val="en-GB"/>
        </w:rPr>
        <w:t>Bank charges incurred by the repayment of amounts due to the MA shall be borne entirely by the Lead Beneficiary.</w:t>
      </w:r>
    </w:p>
    <w:p w:rsidR="00CD2FF1" w:rsidRPr="00437E23" w:rsidRDefault="00CD2FF1" w:rsidP="003E59C3">
      <w:pPr>
        <w:pStyle w:val="ListParagraph"/>
        <w:numPr>
          <w:ilvl w:val="0"/>
          <w:numId w:val="16"/>
        </w:numPr>
        <w:autoSpaceDE w:val="0"/>
        <w:autoSpaceDN w:val="0"/>
        <w:adjustRightInd w:val="0"/>
        <w:spacing w:before="60" w:after="60"/>
        <w:ind w:left="567" w:hanging="567"/>
        <w:contextualSpacing w:val="0"/>
        <w:jc w:val="both"/>
        <w:rPr>
          <w:rFonts w:ascii="Calibri Light" w:hAnsi="Calibri Light"/>
          <w:bCs/>
          <w:szCs w:val="24"/>
          <w:lang w:val="en-GB"/>
        </w:rPr>
      </w:pPr>
      <w:r w:rsidRPr="00437E23">
        <w:rPr>
          <w:rFonts w:ascii="Calibri Light" w:hAnsi="Calibri Light"/>
          <w:bCs/>
          <w:szCs w:val="24"/>
          <w:lang w:val="en-GB"/>
        </w:rPr>
        <w:t>For irregularities discovered after payment of the final balance, the Beneficiaries may repay the due amounts directly to the MA, notifying the Lead Beneficiary about this option.</w:t>
      </w:r>
    </w:p>
    <w:p w:rsidR="00132781" w:rsidRPr="00437E23" w:rsidRDefault="00132781" w:rsidP="006F3797">
      <w:pPr>
        <w:autoSpaceDE w:val="0"/>
        <w:autoSpaceDN w:val="0"/>
        <w:adjustRightInd w:val="0"/>
        <w:spacing w:before="60" w:after="60"/>
        <w:rPr>
          <w:rFonts w:ascii="Calibri Light" w:hAnsi="Calibri Light"/>
          <w:color w:val="0070C0"/>
          <w:szCs w:val="24"/>
          <w:lang w:val="en-US"/>
        </w:rPr>
      </w:pPr>
    </w:p>
    <w:p w:rsidR="00177AC8" w:rsidRPr="00437E23" w:rsidRDefault="00177AC8" w:rsidP="006F3797">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Article 20 - Conflict of interests and good conduct</w:t>
      </w:r>
    </w:p>
    <w:p w:rsidR="00177AC8" w:rsidRPr="00437E23" w:rsidRDefault="00177AC8" w:rsidP="003E59C3">
      <w:pPr>
        <w:pStyle w:val="ListParagraph"/>
        <w:numPr>
          <w:ilvl w:val="0"/>
          <w:numId w:val="17"/>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For the purpose of this Contract, the conflict of interest shall mean any situation where there is a divergence between the fulfilment of responsibilities under this grant Contract by the Parties and the private interest of the persons involved in the Contract, which may adversely affect the impartial and objective exercise of the functions of any person involved in the implementation/verification/control/audit of this Contract, for reasons involving family, emotional life, political or national affinity, economic interest or any other shared interest with another person.</w:t>
      </w:r>
    </w:p>
    <w:p w:rsidR="00177AC8" w:rsidRPr="00CC6FD0" w:rsidRDefault="00177AC8" w:rsidP="003E59C3">
      <w:pPr>
        <w:pStyle w:val="ListParagraph"/>
        <w:numPr>
          <w:ilvl w:val="0"/>
          <w:numId w:val="17"/>
        </w:numPr>
        <w:autoSpaceDE w:val="0"/>
        <w:autoSpaceDN w:val="0"/>
        <w:adjustRightInd w:val="0"/>
        <w:spacing w:before="60" w:after="60"/>
        <w:ind w:left="567" w:hanging="567"/>
        <w:contextualSpacing w:val="0"/>
        <w:jc w:val="both"/>
        <w:rPr>
          <w:rFonts w:ascii="Calibri Light" w:hAnsi="Calibri Light"/>
          <w:szCs w:val="24"/>
          <w:lang w:val="en-GB"/>
        </w:rPr>
      </w:pPr>
      <w:r w:rsidRPr="00CC6FD0">
        <w:rPr>
          <w:rFonts w:ascii="Calibri Light" w:hAnsi="Calibri Light"/>
          <w:szCs w:val="24"/>
          <w:lang w:val="en-GB"/>
        </w:rPr>
        <w:t>The Lead Beneficiary and the Beneficiaries shall prevent or end any situation that could compromise the impartial and objective performance of this Contract. Any conflict of interests which may arise during performance of this Contract must be notified in writing to the MA without delay. The Lead Beneficiary and the Beneficiaries shall take appropriate actions to remedy any negative effects of the conflict of interest within 30 days from the notification of the MA.</w:t>
      </w:r>
      <w:r w:rsidR="00CC6FD0" w:rsidRPr="00CC6FD0">
        <w:rPr>
          <w:rFonts w:ascii="Calibri Light" w:hAnsi="Calibri Light"/>
          <w:szCs w:val="24"/>
          <w:lang w:val="en-GB"/>
        </w:rPr>
        <w:t xml:space="preserve"> </w:t>
      </w:r>
    </w:p>
    <w:p w:rsidR="00177AC8" w:rsidRPr="00437E23" w:rsidRDefault="00177AC8" w:rsidP="003E59C3">
      <w:pPr>
        <w:pStyle w:val="ListParagraph"/>
        <w:numPr>
          <w:ilvl w:val="0"/>
          <w:numId w:val="17"/>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The MA reserves the right to verify that the measures taken are appropriate and may require additional measures to be taken if necessary.</w:t>
      </w:r>
    </w:p>
    <w:p w:rsidR="00177AC8" w:rsidRPr="00437E23" w:rsidRDefault="00177AC8" w:rsidP="003E59C3">
      <w:pPr>
        <w:pStyle w:val="ListParagraph"/>
        <w:numPr>
          <w:ilvl w:val="0"/>
          <w:numId w:val="17"/>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 xml:space="preserve">The Lead Beneficiary and the Beneficiaries shall ensure that their </w:t>
      </w:r>
      <w:r w:rsidR="005B1C99" w:rsidRPr="00437E23">
        <w:rPr>
          <w:rFonts w:ascii="Calibri Light" w:hAnsi="Calibri Light"/>
          <w:szCs w:val="24"/>
          <w:lang w:val="en-GB"/>
        </w:rPr>
        <w:t>staffs, including their management, are</w:t>
      </w:r>
      <w:r w:rsidRPr="00437E23">
        <w:rPr>
          <w:rFonts w:ascii="Calibri Light" w:hAnsi="Calibri Light"/>
          <w:szCs w:val="24"/>
          <w:lang w:val="en-GB"/>
        </w:rPr>
        <w:t xml:space="preserve"> not placed in a situation which could give rise to conflict of interests. Without prejudice to their obligation under this Contract, the Lead Beneficiary and the Beneficiaries shall replace, immediately and without compensation from the MA, any member of their staff in such a situation.</w:t>
      </w:r>
      <w:r w:rsidR="00CC6FD0">
        <w:rPr>
          <w:rFonts w:ascii="Calibri Light" w:hAnsi="Calibri Light"/>
          <w:szCs w:val="24"/>
          <w:lang w:val="en-GB"/>
        </w:rPr>
        <w:t xml:space="preserve"> </w:t>
      </w:r>
    </w:p>
    <w:p w:rsidR="00177AC8" w:rsidRPr="00437E23" w:rsidRDefault="00177AC8" w:rsidP="003E59C3">
      <w:pPr>
        <w:pStyle w:val="ListParagraph"/>
        <w:numPr>
          <w:ilvl w:val="0"/>
          <w:numId w:val="17"/>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lastRenderedPageBreak/>
        <w:t>The Lead Beneficiary and the Beneficiaries shall respect human rights and applicable environmental legislation including multilateral environmental agreements, as well as internationally agreed core labour standards.</w:t>
      </w:r>
    </w:p>
    <w:p w:rsidR="00D74DD4" w:rsidRPr="00437E23" w:rsidRDefault="00D74DD4" w:rsidP="006F3797">
      <w:pPr>
        <w:autoSpaceDE w:val="0"/>
        <w:autoSpaceDN w:val="0"/>
        <w:adjustRightInd w:val="0"/>
        <w:spacing w:before="60" w:after="60"/>
        <w:rPr>
          <w:rFonts w:ascii="Calibri Light" w:hAnsi="Calibri Light"/>
          <w:b/>
          <w:bCs/>
          <w:color w:val="0070C0"/>
          <w:szCs w:val="24"/>
          <w:lang w:val="en-US"/>
        </w:rPr>
      </w:pPr>
    </w:p>
    <w:p w:rsidR="00177AC8" w:rsidRPr="00437E23" w:rsidRDefault="00177AC8" w:rsidP="006F3797">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Article 21 – Confidentiality</w:t>
      </w:r>
    </w:p>
    <w:p w:rsidR="00177AC8" w:rsidRPr="00437E23" w:rsidRDefault="00177AC8" w:rsidP="003E59C3">
      <w:pPr>
        <w:pStyle w:val="ListParagraph"/>
        <w:numPr>
          <w:ilvl w:val="0"/>
          <w:numId w:val="18"/>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Subject to Article 11, the MA and the Lead Beneficiary and the Beneficiaries undertake to preserve the confidentiality of any information, notwithstanding its form, disclosed in writing or orally in relation to the implementation of this Contract and identified in writing as confidential until the end of the validity period of this Contract as defined by Article 2.5 above.</w:t>
      </w:r>
    </w:p>
    <w:p w:rsidR="00177AC8" w:rsidRPr="00437E23" w:rsidRDefault="00177AC8" w:rsidP="003E59C3">
      <w:pPr>
        <w:pStyle w:val="ListParagraph"/>
        <w:numPr>
          <w:ilvl w:val="0"/>
          <w:numId w:val="18"/>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As an exception from the rule provided in the previous paragraph, the data used for visibility purposes, for informing and promoting the use of ENI funds, shall not be considered as having confidential status.</w:t>
      </w:r>
    </w:p>
    <w:p w:rsidR="00177AC8" w:rsidRPr="00437E23" w:rsidRDefault="00177AC8" w:rsidP="003E59C3">
      <w:pPr>
        <w:pStyle w:val="ListParagraph"/>
        <w:numPr>
          <w:ilvl w:val="0"/>
          <w:numId w:val="18"/>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The Parties shall b</w:t>
      </w:r>
      <w:r w:rsidR="00700786">
        <w:rPr>
          <w:rFonts w:ascii="Calibri Light" w:hAnsi="Calibri Light"/>
          <w:szCs w:val="24"/>
          <w:lang w:val="en-GB"/>
        </w:rPr>
        <w:t>e</w:t>
      </w:r>
      <w:r w:rsidRPr="00437E23">
        <w:rPr>
          <w:rFonts w:ascii="Calibri Light" w:hAnsi="Calibri Light"/>
          <w:szCs w:val="24"/>
          <w:lang w:val="en-GB"/>
        </w:rPr>
        <w:t>ar no responsibility for releasing information on the Contract if:</w:t>
      </w:r>
    </w:p>
    <w:p w:rsidR="00177AC8" w:rsidRPr="00437E23" w:rsidRDefault="00177AC8" w:rsidP="006F3797">
      <w:pPr>
        <w:autoSpaceDE w:val="0"/>
        <w:autoSpaceDN w:val="0"/>
        <w:adjustRightInd w:val="0"/>
        <w:spacing w:before="60" w:after="60"/>
        <w:ind w:left="567"/>
        <w:jc w:val="both"/>
        <w:rPr>
          <w:rFonts w:ascii="Calibri Light" w:hAnsi="Calibri Light"/>
          <w:szCs w:val="24"/>
          <w:lang w:val="en-GB"/>
        </w:rPr>
      </w:pPr>
      <w:r w:rsidRPr="00437E23">
        <w:rPr>
          <w:rFonts w:ascii="Calibri Light" w:hAnsi="Calibri Light"/>
          <w:szCs w:val="24"/>
          <w:lang w:val="en-GB"/>
        </w:rPr>
        <w:t>a) the information was released with the written agreement of the other Party; or</w:t>
      </w:r>
    </w:p>
    <w:p w:rsidR="00177AC8" w:rsidRPr="00437E23" w:rsidRDefault="00177AC8" w:rsidP="006F3797">
      <w:pPr>
        <w:autoSpaceDE w:val="0"/>
        <w:autoSpaceDN w:val="0"/>
        <w:adjustRightInd w:val="0"/>
        <w:spacing w:before="60" w:after="60"/>
        <w:ind w:left="567"/>
        <w:jc w:val="both"/>
        <w:rPr>
          <w:rFonts w:ascii="Calibri Light" w:hAnsi="Calibri Light"/>
          <w:szCs w:val="24"/>
          <w:lang w:val="en-GB"/>
        </w:rPr>
      </w:pPr>
      <w:r w:rsidRPr="00437E23">
        <w:rPr>
          <w:rFonts w:ascii="Calibri Light" w:hAnsi="Calibri Light"/>
          <w:szCs w:val="24"/>
          <w:lang w:val="en-GB"/>
        </w:rPr>
        <w:t>b) the Party was legally forced to release the information.</w:t>
      </w:r>
    </w:p>
    <w:p w:rsidR="00177AC8" w:rsidRPr="00437E23" w:rsidRDefault="00177AC8" w:rsidP="003E59C3">
      <w:pPr>
        <w:pStyle w:val="ListParagraph"/>
        <w:numPr>
          <w:ilvl w:val="0"/>
          <w:numId w:val="18"/>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The Lead Beneficiary and the Beneficiaries shall not use confidential information for any aim other than fulfilling their obligations under this Contract unless otherwise agreed with the MA.</w:t>
      </w:r>
    </w:p>
    <w:p w:rsidR="00D74DD4" w:rsidRPr="00437E23" w:rsidRDefault="00D74DD4" w:rsidP="006F3797">
      <w:pPr>
        <w:autoSpaceDE w:val="0"/>
        <w:autoSpaceDN w:val="0"/>
        <w:adjustRightInd w:val="0"/>
        <w:spacing w:before="60" w:after="60"/>
        <w:rPr>
          <w:rFonts w:ascii="Calibri Light" w:hAnsi="Calibri Light"/>
          <w:b/>
          <w:bCs/>
          <w:color w:val="0070C0"/>
          <w:szCs w:val="24"/>
          <w:lang w:val="en-US"/>
        </w:rPr>
      </w:pPr>
    </w:p>
    <w:p w:rsidR="00177AC8" w:rsidRPr="00437E23" w:rsidRDefault="00177AC8" w:rsidP="006F3797">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Article 22 - Applicable Law and Dispute Settlement</w:t>
      </w:r>
    </w:p>
    <w:p w:rsidR="00177AC8" w:rsidRPr="00437E23" w:rsidRDefault="00177AC8" w:rsidP="003E59C3">
      <w:pPr>
        <w:pStyle w:val="ListParagraph"/>
        <w:numPr>
          <w:ilvl w:val="0"/>
          <w:numId w:val="19"/>
        </w:numPr>
        <w:autoSpaceDE w:val="0"/>
        <w:autoSpaceDN w:val="0"/>
        <w:adjustRightInd w:val="0"/>
        <w:spacing w:before="60" w:after="60"/>
        <w:ind w:left="567" w:hanging="567"/>
        <w:contextualSpacing w:val="0"/>
        <w:jc w:val="both"/>
        <w:rPr>
          <w:rFonts w:ascii="Calibri Light" w:hAnsi="Calibri Light"/>
          <w:bCs/>
          <w:szCs w:val="24"/>
          <w:lang w:val="en-GB"/>
        </w:rPr>
      </w:pPr>
      <w:r w:rsidRPr="00437E23">
        <w:rPr>
          <w:rFonts w:ascii="Calibri Light" w:hAnsi="Calibri Light"/>
          <w:bCs/>
          <w:szCs w:val="24"/>
          <w:lang w:val="en-GB"/>
        </w:rPr>
        <w:t>This Contract shall be governed by the law of the country of the MA.</w:t>
      </w:r>
    </w:p>
    <w:p w:rsidR="00177AC8" w:rsidRPr="00437E23" w:rsidRDefault="00177AC8" w:rsidP="003E59C3">
      <w:pPr>
        <w:pStyle w:val="ListParagraph"/>
        <w:numPr>
          <w:ilvl w:val="0"/>
          <w:numId w:val="19"/>
        </w:numPr>
        <w:autoSpaceDE w:val="0"/>
        <w:autoSpaceDN w:val="0"/>
        <w:adjustRightInd w:val="0"/>
        <w:spacing w:before="60" w:after="60"/>
        <w:ind w:left="567" w:hanging="567"/>
        <w:contextualSpacing w:val="0"/>
        <w:jc w:val="both"/>
        <w:rPr>
          <w:rFonts w:ascii="Calibri Light" w:hAnsi="Calibri Light"/>
          <w:bCs/>
          <w:szCs w:val="24"/>
          <w:lang w:val="en-GB"/>
        </w:rPr>
      </w:pPr>
      <w:r w:rsidRPr="00437E23">
        <w:rPr>
          <w:rFonts w:ascii="Calibri Light" w:hAnsi="Calibri Light"/>
          <w:bCs/>
          <w:szCs w:val="24"/>
          <w:lang w:val="en-GB"/>
        </w:rPr>
        <w:t>The parties to this Contract shall do everything possible to settle amicably any dispute arising between them during the implementation of this Contract. To that end, they shall communicate their positions and any solution that they consider possible in writing, and meet each other at either's request. The Lead Beneficiary and the MA shall reply to a request sent for an amicable settlement within 30 days. Once this period has expired, or if the attempt to reach amicable settlement has not produced an agreement within 120 days of the first request, the Lead Beneficiary or the MA may notify the other part that it considers the procedure to have failed.</w:t>
      </w:r>
    </w:p>
    <w:p w:rsidR="00177AC8" w:rsidRPr="00437E23" w:rsidRDefault="00177AC8" w:rsidP="003E59C3">
      <w:pPr>
        <w:pStyle w:val="ListParagraph"/>
        <w:numPr>
          <w:ilvl w:val="0"/>
          <w:numId w:val="19"/>
        </w:numPr>
        <w:autoSpaceDE w:val="0"/>
        <w:autoSpaceDN w:val="0"/>
        <w:adjustRightInd w:val="0"/>
        <w:spacing w:before="60" w:after="60"/>
        <w:ind w:left="567" w:hanging="567"/>
        <w:contextualSpacing w:val="0"/>
        <w:jc w:val="both"/>
        <w:rPr>
          <w:rFonts w:ascii="Calibri Light" w:hAnsi="Calibri Light"/>
          <w:bCs/>
          <w:szCs w:val="24"/>
          <w:lang w:val="en-GB"/>
        </w:rPr>
      </w:pPr>
      <w:r w:rsidRPr="00437E23">
        <w:rPr>
          <w:rFonts w:ascii="Calibri Light" w:hAnsi="Calibri Light"/>
          <w:bCs/>
          <w:szCs w:val="24"/>
          <w:lang w:val="en-GB"/>
        </w:rPr>
        <w:t>In the event of failure of the above procedures, each party to this Contract may submit the dispute to the courts of Bucharest.</w:t>
      </w:r>
    </w:p>
    <w:p w:rsidR="00FF784C" w:rsidRDefault="00FF784C" w:rsidP="006F3797">
      <w:pPr>
        <w:spacing w:before="60" w:after="60"/>
        <w:ind w:left="567" w:hanging="567"/>
        <w:jc w:val="both"/>
        <w:rPr>
          <w:rFonts w:ascii="Calibri Light" w:hAnsi="Calibri Light"/>
          <w:b/>
          <w:sz w:val="28"/>
          <w:szCs w:val="28"/>
          <w:lang w:val="en-US"/>
        </w:rPr>
      </w:pPr>
    </w:p>
    <w:p w:rsidR="00106CFD" w:rsidRPr="00437E23" w:rsidRDefault="00106CFD" w:rsidP="006F3797">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Article 23 - Contact addresses</w:t>
      </w:r>
    </w:p>
    <w:p w:rsidR="00106CFD" w:rsidRPr="00437E23" w:rsidRDefault="003010CE" w:rsidP="006F3797">
      <w:pPr>
        <w:spacing w:before="60" w:after="60"/>
        <w:ind w:left="567" w:hanging="567"/>
        <w:jc w:val="both"/>
        <w:rPr>
          <w:rFonts w:ascii="Calibri Light" w:hAnsi="Calibri Light"/>
          <w:szCs w:val="24"/>
          <w:lang w:val="en-US"/>
        </w:rPr>
      </w:pPr>
      <w:r w:rsidRPr="00437E23">
        <w:rPr>
          <w:rFonts w:ascii="Calibri Light" w:hAnsi="Calibri Light"/>
          <w:szCs w:val="24"/>
          <w:lang w:val="en-US"/>
        </w:rPr>
        <w:t>23</w:t>
      </w:r>
      <w:r w:rsidR="00106CFD" w:rsidRPr="00437E23">
        <w:rPr>
          <w:rFonts w:ascii="Calibri Light" w:hAnsi="Calibri Light"/>
          <w:szCs w:val="24"/>
          <w:lang w:val="en-US"/>
        </w:rPr>
        <w:t>.1</w:t>
      </w:r>
      <w:r w:rsidR="00106CFD" w:rsidRPr="00437E23">
        <w:rPr>
          <w:rFonts w:ascii="Calibri Light" w:hAnsi="Calibri Light"/>
          <w:szCs w:val="24"/>
          <w:lang w:val="en-US"/>
        </w:rPr>
        <w:tab/>
        <w:t xml:space="preserve">Any communication relating to this contract must be </w:t>
      </w:r>
      <w:r w:rsidR="00DB7941">
        <w:rPr>
          <w:rFonts w:ascii="Calibri Light" w:hAnsi="Calibri Light"/>
          <w:szCs w:val="24"/>
          <w:lang w:val="en-US"/>
        </w:rPr>
        <w:t xml:space="preserve"> </w:t>
      </w:r>
      <w:r w:rsidR="00106CFD" w:rsidRPr="00437E23">
        <w:rPr>
          <w:rFonts w:ascii="Calibri Light" w:hAnsi="Calibri Light"/>
          <w:szCs w:val="24"/>
          <w:lang w:val="en-US"/>
        </w:rPr>
        <w:t>in English language, in writing, state the number and title of the project and be sent to the following addresses:</w:t>
      </w:r>
    </w:p>
    <w:p w:rsidR="00106CFD" w:rsidRPr="00437E23" w:rsidRDefault="00106CFD" w:rsidP="006F3797">
      <w:pPr>
        <w:spacing w:before="60" w:after="60"/>
        <w:ind w:left="567"/>
        <w:jc w:val="both"/>
        <w:rPr>
          <w:rFonts w:ascii="Calibri Light" w:hAnsi="Calibri Light"/>
          <w:szCs w:val="24"/>
          <w:u w:val="single"/>
          <w:lang w:val="en-US"/>
        </w:rPr>
      </w:pPr>
      <w:r w:rsidRPr="00437E23">
        <w:rPr>
          <w:rFonts w:ascii="Calibri Light" w:hAnsi="Calibri Light"/>
          <w:szCs w:val="24"/>
          <w:u w:val="single"/>
          <w:lang w:val="en-US"/>
        </w:rPr>
        <w:t>For the MA:</w:t>
      </w:r>
    </w:p>
    <w:p w:rsidR="00106CFD" w:rsidRPr="00437E23" w:rsidRDefault="00106CFD" w:rsidP="006F3797">
      <w:pPr>
        <w:spacing w:before="60" w:after="60"/>
        <w:ind w:left="567"/>
        <w:rPr>
          <w:rFonts w:ascii="Calibri Light" w:hAnsi="Calibri Light"/>
          <w:szCs w:val="24"/>
          <w:lang w:val="en-US"/>
        </w:rPr>
      </w:pPr>
      <w:r w:rsidRPr="00437E23">
        <w:rPr>
          <w:rFonts w:ascii="Calibri Light" w:hAnsi="Calibri Light"/>
          <w:szCs w:val="24"/>
          <w:lang w:val="en-US"/>
        </w:rPr>
        <w:t>Minis</w:t>
      </w:r>
      <w:r w:rsidR="008512C1">
        <w:rPr>
          <w:rFonts w:ascii="Calibri Light" w:hAnsi="Calibri Light"/>
          <w:szCs w:val="24"/>
          <w:lang w:val="en-US"/>
        </w:rPr>
        <w:t xml:space="preserve">try of Regional Development, </w:t>
      </w:r>
      <w:r w:rsidRPr="00437E23">
        <w:rPr>
          <w:rFonts w:ascii="Calibri Light" w:hAnsi="Calibri Light"/>
          <w:szCs w:val="24"/>
          <w:lang w:val="en-US"/>
        </w:rPr>
        <w:t>Public Administration</w:t>
      </w:r>
      <w:r w:rsidR="008512C1">
        <w:rPr>
          <w:rFonts w:ascii="Calibri Light" w:hAnsi="Calibri Light"/>
          <w:szCs w:val="24"/>
          <w:lang w:val="en-US"/>
        </w:rPr>
        <w:t xml:space="preserve"> and European Funds</w:t>
      </w:r>
      <w:r w:rsidRPr="00437E23">
        <w:rPr>
          <w:rFonts w:ascii="Calibri Light" w:hAnsi="Calibri Light"/>
          <w:szCs w:val="24"/>
          <w:lang w:val="en-US"/>
        </w:rPr>
        <w:br/>
        <w:t xml:space="preserve">General Directorate for European </w:t>
      </w:r>
      <w:r w:rsidR="008512C1">
        <w:rPr>
          <w:rFonts w:ascii="Calibri Light" w:hAnsi="Calibri Light"/>
          <w:szCs w:val="24"/>
          <w:lang w:val="en-US"/>
        </w:rPr>
        <w:t>Territorial Cooperation</w:t>
      </w:r>
    </w:p>
    <w:p w:rsidR="00106CFD" w:rsidRPr="00437E23" w:rsidRDefault="00106CFD" w:rsidP="006F3797">
      <w:pPr>
        <w:spacing w:before="60" w:after="60"/>
        <w:ind w:left="283" w:firstLine="284"/>
        <w:rPr>
          <w:rFonts w:ascii="Calibri Light" w:hAnsi="Calibri Light"/>
          <w:szCs w:val="24"/>
          <w:lang w:val="en-US"/>
        </w:rPr>
      </w:pPr>
      <w:r w:rsidRPr="00437E23">
        <w:rPr>
          <w:rFonts w:ascii="Calibri Light" w:hAnsi="Calibri Light"/>
          <w:szCs w:val="24"/>
          <w:lang w:val="en-US"/>
        </w:rPr>
        <w:lastRenderedPageBreak/>
        <w:t>Directorate MA for European Territorial Cooperation</w:t>
      </w:r>
    </w:p>
    <w:p w:rsidR="00106CFD" w:rsidRPr="00437E23" w:rsidRDefault="00106CFD" w:rsidP="006F3797">
      <w:pPr>
        <w:spacing w:before="60" w:after="60"/>
        <w:ind w:left="567"/>
        <w:rPr>
          <w:rFonts w:ascii="Calibri Light" w:hAnsi="Calibri Light"/>
          <w:szCs w:val="24"/>
          <w:lang w:val="en-US"/>
        </w:rPr>
      </w:pPr>
      <w:r w:rsidRPr="00437E23">
        <w:rPr>
          <w:rFonts w:ascii="Calibri Light" w:hAnsi="Calibri Light"/>
          <w:szCs w:val="24"/>
          <w:lang w:val="en-US"/>
        </w:rPr>
        <w:t xml:space="preserve">Bulevardul Libertatii nr. </w:t>
      </w:r>
      <w:r w:rsidR="00500FFC" w:rsidRPr="00437E23">
        <w:rPr>
          <w:rFonts w:ascii="Calibri Light" w:hAnsi="Calibri Light"/>
          <w:szCs w:val="24"/>
          <w:lang w:val="en-US"/>
        </w:rPr>
        <w:t>1</w:t>
      </w:r>
      <w:r w:rsidR="00500FFC">
        <w:rPr>
          <w:rFonts w:ascii="Calibri Light" w:hAnsi="Calibri Light"/>
          <w:szCs w:val="24"/>
          <w:lang w:val="en-US"/>
        </w:rPr>
        <w:t>4</w:t>
      </w:r>
      <w:r w:rsidRPr="00437E23">
        <w:rPr>
          <w:rFonts w:ascii="Calibri Light" w:hAnsi="Calibri Light"/>
          <w:szCs w:val="24"/>
          <w:lang w:val="en-US"/>
        </w:rPr>
        <w:br/>
        <w:t>040129 Bucuresti, sector 5</w:t>
      </w:r>
    </w:p>
    <w:p w:rsidR="00106CFD" w:rsidRPr="00437E23" w:rsidRDefault="00106CFD" w:rsidP="006F3797">
      <w:pPr>
        <w:spacing w:before="60" w:after="60"/>
        <w:ind w:firstLine="567"/>
        <w:jc w:val="both"/>
        <w:rPr>
          <w:rFonts w:ascii="Calibri Light" w:hAnsi="Calibri Light"/>
          <w:szCs w:val="24"/>
          <w:lang w:val="en-US"/>
        </w:rPr>
      </w:pPr>
      <w:r w:rsidRPr="00437E23">
        <w:rPr>
          <w:rFonts w:ascii="Calibri Light" w:hAnsi="Calibri Light"/>
          <w:szCs w:val="24"/>
          <w:lang w:val="en-US"/>
        </w:rPr>
        <w:t>Romania</w:t>
      </w:r>
    </w:p>
    <w:p w:rsidR="00106CFD" w:rsidRPr="00437E23" w:rsidRDefault="00106CFD" w:rsidP="006F3797">
      <w:pPr>
        <w:spacing w:before="60" w:after="60"/>
        <w:jc w:val="both"/>
        <w:rPr>
          <w:rFonts w:ascii="Calibri Light" w:hAnsi="Calibri Light"/>
          <w:szCs w:val="24"/>
          <w:u w:val="single"/>
          <w:lang w:val="en-US"/>
        </w:rPr>
      </w:pPr>
      <w:r w:rsidRPr="00437E23">
        <w:rPr>
          <w:rFonts w:ascii="Calibri Light" w:hAnsi="Calibri Light"/>
          <w:szCs w:val="24"/>
          <w:lang w:val="en-US"/>
        </w:rPr>
        <w:t xml:space="preserve">       </w:t>
      </w:r>
      <w:r w:rsidR="003010CE" w:rsidRPr="00437E23">
        <w:rPr>
          <w:rFonts w:ascii="Calibri Light" w:hAnsi="Calibri Light"/>
          <w:szCs w:val="24"/>
          <w:lang w:val="en-US"/>
        </w:rPr>
        <w:t xml:space="preserve"> </w:t>
      </w:r>
      <w:r w:rsidRPr="00437E23">
        <w:rPr>
          <w:rFonts w:ascii="Calibri Light" w:hAnsi="Calibri Light"/>
          <w:szCs w:val="24"/>
          <w:u w:val="single"/>
          <w:lang w:val="en-US"/>
        </w:rPr>
        <w:t xml:space="preserve">For the Joint Technical Secretariat </w:t>
      </w:r>
    </w:p>
    <w:p w:rsidR="00106CFD" w:rsidRPr="00437E23" w:rsidRDefault="00106CFD" w:rsidP="006F3797">
      <w:pPr>
        <w:spacing w:before="60" w:after="60"/>
        <w:jc w:val="both"/>
        <w:rPr>
          <w:rFonts w:ascii="Calibri Light" w:hAnsi="Calibri Light"/>
          <w:szCs w:val="24"/>
          <w:lang w:val="en-US"/>
        </w:rPr>
      </w:pPr>
      <w:r w:rsidRPr="00437E23">
        <w:rPr>
          <w:rFonts w:ascii="Calibri Light" w:hAnsi="Calibri Light"/>
          <w:szCs w:val="24"/>
          <w:lang w:val="en-US"/>
        </w:rPr>
        <w:t xml:space="preserve">   </w:t>
      </w:r>
      <w:r w:rsidR="003010CE" w:rsidRPr="00437E23">
        <w:rPr>
          <w:rFonts w:ascii="Calibri Light" w:hAnsi="Calibri Light"/>
          <w:szCs w:val="24"/>
          <w:lang w:val="en-US"/>
        </w:rPr>
        <w:t xml:space="preserve">    </w:t>
      </w:r>
      <w:r w:rsidRPr="00437E23">
        <w:rPr>
          <w:rFonts w:ascii="Calibri Light" w:hAnsi="Calibri Light"/>
          <w:szCs w:val="24"/>
          <w:lang w:val="en-US"/>
        </w:rPr>
        <w:t>Regional Office f</w:t>
      </w:r>
      <w:r w:rsidR="006363EE">
        <w:rPr>
          <w:rFonts w:ascii="Calibri Light" w:hAnsi="Calibri Light"/>
          <w:szCs w:val="24"/>
          <w:lang w:val="en-US"/>
        </w:rPr>
        <w:t xml:space="preserve">or Cross </w:t>
      </w:r>
      <w:r w:rsidR="001B6128">
        <w:rPr>
          <w:rFonts w:ascii="Calibri Light" w:hAnsi="Calibri Light"/>
          <w:szCs w:val="24"/>
          <w:lang w:val="en-US"/>
        </w:rPr>
        <w:t>B</w:t>
      </w:r>
      <w:r w:rsidR="006363EE">
        <w:rPr>
          <w:rFonts w:ascii="Calibri Light" w:hAnsi="Calibri Light"/>
          <w:szCs w:val="24"/>
          <w:lang w:val="en-US"/>
        </w:rPr>
        <w:t xml:space="preserve">order Cooperation </w:t>
      </w:r>
      <w:r w:rsidR="001B6128">
        <w:rPr>
          <w:rFonts w:ascii="Calibri Light" w:hAnsi="Calibri Light"/>
          <w:szCs w:val="24"/>
          <w:lang w:val="en-US"/>
        </w:rPr>
        <w:t>Ia</w:t>
      </w:r>
      <w:r w:rsidR="006B3E2B">
        <w:rPr>
          <w:rFonts w:ascii="Calibri Light" w:hAnsi="Calibri Light"/>
          <w:szCs w:val="24"/>
          <w:lang w:val="en-US"/>
        </w:rPr>
        <w:t>ș</w:t>
      </w:r>
      <w:r w:rsidR="001B6128">
        <w:rPr>
          <w:rFonts w:ascii="Calibri Light" w:hAnsi="Calibri Light"/>
          <w:szCs w:val="24"/>
          <w:lang w:val="en-US"/>
        </w:rPr>
        <w:t>i</w:t>
      </w:r>
      <w:r w:rsidR="006B3E2B">
        <w:rPr>
          <w:rFonts w:ascii="Calibri Light" w:hAnsi="Calibri Light"/>
          <w:szCs w:val="24"/>
          <w:lang w:val="en-US"/>
        </w:rPr>
        <w:t xml:space="preserve"> for the Romania-Republic of Moldova Border</w:t>
      </w:r>
    </w:p>
    <w:p w:rsidR="003010CE" w:rsidRPr="00437E23" w:rsidRDefault="003010CE" w:rsidP="006F3797">
      <w:pPr>
        <w:spacing w:before="60" w:after="60"/>
        <w:ind w:left="567"/>
        <w:jc w:val="both"/>
        <w:rPr>
          <w:rFonts w:ascii="Calibri Light" w:hAnsi="Calibri Light"/>
          <w:szCs w:val="24"/>
          <w:lang w:val="en-US"/>
        </w:rPr>
      </w:pPr>
      <w:r w:rsidRPr="00437E23">
        <w:rPr>
          <w:rFonts w:ascii="Calibri Light" w:hAnsi="Calibri Light"/>
          <w:szCs w:val="24"/>
          <w:lang w:val="en-US"/>
        </w:rPr>
        <w:t>&lt;</w:t>
      </w:r>
      <w:r w:rsidRPr="00437E23">
        <w:rPr>
          <w:rFonts w:ascii="Calibri Light" w:hAnsi="Calibri Light"/>
          <w:szCs w:val="24"/>
          <w:highlight w:val="yellow"/>
          <w:lang w:val="en-US"/>
        </w:rPr>
        <w:t>Address of the JTS for correspondence</w:t>
      </w:r>
      <w:r w:rsidRPr="00437E23">
        <w:rPr>
          <w:rFonts w:ascii="Calibri Light" w:hAnsi="Calibri Light"/>
          <w:szCs w:val="24"/>
          <w:lang w:val="en-US"/>
        </w:rPr>
        <w:t>&gt;</w:t>
      </w:r>
    </w:p>
    <w:p w:rsidR="00106CFD" w:rsidRPr="00437E23" w:rsidRDefault="00106CFD" w:rsidP="006F3797">
      <w:pPr>
        <w:spacing w:before="60" w:after="60"/>
        <w:jc w:val="both"/>
        <w:rPr>
          <w:rFonts w:ascii="Calibri Light" w:hAnsi="Calibri Light"/>
          <w:szCs w:val="24"/>
          <w:lang w:val="en-US"/>
        </w:rPr>
      </w:pPr>
      <w:r w:rsidRPr="00437E23">
        <w:rPr>
          <w:rFonts w:ascii="Calibri Light" w:hAnsi="Calibri Light"/>
          <w:szCs w:val="24"/>
          <w:lang w:val="en-US"/>
        </w:rPr>
        <w:t xml:space="preserve">      </w:t>
      </w:r>
      <w:r w:rsidRPr="00437E23">
        <w:rPr>
          <w:rFonts w:ascii="Calibri Light" w:hAnsi="Calibri Light"/>
          <w:szCs w:val="24"/>
          <w:u w:val="single"/>
          <w:lang w:val="en-US"/>
        </w:rPr>
        <w:t>For the Lead Beneficiary</w:t>
      </w:r>
    </w:p>
    <w:p w:rsidR="00106CFD" w:rsidRPr="00437E23" w:rsidRDefault="00106CFD" w:rsidP="006F3797">
      <w:pPr>
        <w:spacing w:before="60" w:after="60"/>
        <w:ind w:left="567"/>
        <w:jc w:val="both"/>
        <w:rPr>
          <w:rFonts w:ascii="Calibri Light" w:hAnsi="Calibri Light"/>
          <w:szCs w:val="24"/>
          <w:lang w:val="en-US"/>
        </w:rPr>
      </w:pPr>
      <w:r w:rsidRPr="00437E23">
        <w:rPr>
          <w:rFonts w:ascii="Calibri Light" w:hAnsi="Calibri Light"/>
          <w:szCs w:val="24"/>
          <w:lang w:val="en-US"/>
        </w:rPr>
        <w:t>&lt;</w:t>
      </w:r>
      <w:r w:rsidRPr="00437E23">
        <w:rPr>
          <w:rFonts w:ascii="Calibri Light" w:hAnsi="Calibri Light"/>
          <w:szCs w:val="24"/>
          <w:highlight w:val="yellow"/>
          <w:lang w:val="en-US"/>
        </w:rPr>
        <w:t xml:space="preserve">Address of the </w:t>
      </w:r>
      <w:r w:rsidR="003010CE" w:rsidRPr="00437E23">
        <w:rPr>
          <w:rFonts w:ascii="Calibri Light" w:hAnsi="Calibri Light"/>
          <w:szCs w:val="24"/>
          <w:highlight w:val="yellow"/>
          <w:lang w:val="en-US"/>
        </w:rPr>
        <w:t xml:space="preserve">Lead </w:t>
      </w:r>
      <w:r w:rsidRPr="00437E23">
        <w:rPr>
          <w:rFonts w:ascii="Calibri Light" w:hAnsi="Calibri Light"/>
          <w:szCs w:val="24"/>
          <w:highlight w:val="yellow"/>
          <w:lang w:val="en-US"/>
        </w:rPr>
        <w:t>Beneficiary for correspondence</w:t>
      </w:r>
      <w:r w:rsidR="00C13203" w:rsidRPr="00437E23">
        <w:rPr>
          <w:rFonts w:ascii="Calibri Light" w:hAnsi="Calibri Light"/>
          <w:szCs w:val="24"/>
          <w:lang w:val="en-US"/>
        </w:rPr>
        <w:t xml:space="preserve"> including email adress</w:t>
      </w:r>
      <w:r w:rsidRPr="00437E23">
        <w:rPr>
          <w:rFonts w:ascii="Calibri Light" w:hAnsi="Calibri Light"/>
          <w:szCs w:val="24"/>
          <w:lang w:val="en-US"/>
        </w:rPr>
        <w:t>&gt;</w:t>
      </w:r>
    </w:p>
    <w:p w:rsidR="00FF784C" w:rsidRDefault="00106CFD" w:rsidP="006F3797">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 xml:space="preserve"> </w:t>
      </w:r>
    </w:p>
    <w:p w:rsidR="003010CE" w:rsidRPr="00437E23" w:rsidRDefault="003010CE" w:rsidP="006F3797">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Article 24 - Annexes</w:t>
      </w:r>
    </w:p>
    <w:p w:rsidR="003010CE" w:rsidRPr="00437E23" w:rsidRDefault="003010CE" w:rsidP="003E59C3">
      <w:pPr>
        <w:pStyle w:val="ListParagraph"/>
        <w:numPr>
          <w:ilvl w:val="0"/>
          <w:numId w:val="20"/>
        </w:numPr>
        <w:spacing w:before="60" w:after="60"/>
        <w:ind w:left="567" w:hanging="567"/>
        <w:jc w:val="both"/>
        <w:rPr>
          <w:rFonts w:ascii="Calibri Light" w:hAnsi="Calibri Light"/>
          <w:szCs w:val="24"/>
          <w:lang w:val="en-GB"/>
        </w:rPr>
      </w:pPr>
      <w:r w:rsidRPr="00437E23">
        <w:rPr>
          <w:rFonts w:ascii="Calibri Light" w:hAnsi="Calibri Light"/>
          <w:szCs w:val="24"/>
          <w:lang w:val="en-GB"/>
        </w:rPr>
        <w:t>The following documents are annexed to this Contract and form an integral part of the Contract:</w:t>
      </w:r>
    </w:p>
    <w:p w:rsidR="003010CE" w:rsidRPr="00437E23" w:rsidRDefault="003010CE" w:rsidP="006F3797">
      <w:pPr>
        <w:tabs>
          <w:tab w:val="left" w:pos="1560"/>
        </w:tabs>
        <w:spacing w:before="60" w:after="60"/>
        <w:ind w:left="567"/>
        <w:jc w:val="both"/>
        <w:rPr>
          <w:rFonts w:ascii="Calibri Light" w:hAnsi="Calibri Light"/>
          <w:szCs w:val="24"/>
          <w:lang w:val="en-GB"/>
        </w:rPr>
      </w:pPr>
      <w:r w:rsidRPr="00437E23">
        <w:rPr>
          <w:rFonts w:ascii="Calibri Light" w:hAnsi="Calibri Light"/>
          <w:szCs w:val="24"/>
          <w:lang w:val="en-GB"/>
        </w:rPr>
        <w:t>Annex I:</w:t>
      </w:r>
      <w:r w:rsidRPr="00437E23">
        <w:rPr>
          <w:rFonts w:ascii="Calibri Light" w:hAnsi="Calibri Light"/>
          <w:szCs w:val="24"/>
          <w:lang w:val="en-GB"/>
        </w:rPr>
        <w:tab/>
        <w:t>Description of the project</w:t>
      </w:r>
    </w:p>
    <w:p w:rsidR="003010CE" w:rsidRPr="00437E23" w:rsidRDefault="003010CE" w:rsidP="006F3797">
      <w:pPr>
        <w:tabs>
          <w:tab w:val="left" w:pos="1560"/>
        </w:tabs>
        <w:spacing w:before="60" w:after="60"/>
        <w:ind w:left="567"/>
        <w:jc w:val="both"/>
        <w:rPr>
          <w:rFonts w:ascii="Calibri Light" w:hAnsi="Calibri Light"/>
          <w:szCs w:val="24"/>
          <w:lang w:val="en-GB"/>
        </w:rPr>
      </w:pPr>
      <w:r w:rsidRPr="00437E23">
        <w:rPr>
          <w:rFonts w:ascii="Calibri Light" w:hAnsi="Calibri Light"/>
          <w:szCs w:val="24"/>
          <w:lang w:val="en-GB"/>
        </w:rPr>
        <w:t>Annex II:</w:t>
      </w:r>
      <w:r w:rsidRPr="00437E23">
        <w:rPr>
          <w:rFonts w:ascii="Calibri Light" w:hAnsi="Calibri Light"/>
          <w:szCs w:val="24"/>
          <w:lang w:val="en-GB"/>
        </w:rPr>
        <w:tab/>
        <w:t>Budget for the project</w:t>
      </w:r>
    </w:p>
    <w:p w:rsidR="003010CE" w:rsidRPr="00437E23" w:rsidRDefault="003010CE" w:rsidP="006F3797">
      <w:pPr>
        <w:tabs>
          <w:tab w:val="left" w:pos="1560"/>
        </w:tabs>
        <w:spacing w:before="60" w:after="60"/>
        <w:ind w:left="567"/>
        <w:jc w:val="both"/>
        <w:rPr>
          <w:rFonts w:ascii="Calibri Light" w:hAnsi="Calibri Light"/>
          <w:szCs w:val="24"/>
          <w:lang w:val="en-GB"/>
        </w:rPr>
      </w:pPr>
      <w:r w:rsidRPr="00437E23">
        <w:rPr>
          <w:rFonts w:ascii="Calibri Light" w:hAnsi="Calibri Light"/>
          <w:szCs w:val="24"/>
          <w:lang w:val="en-GB"/>
        </w:rPr>
        <w:t>Annex III:</w:t>
      </w:r>
      <w:r w:rsidRPr="00437E23">
        <w:rPr>
          <w:rFonts w:ascii="Calibri Light" w:hAnsi="Calibri Light"/>
          <w:szCs w:val="24"/>
          <w:lang w:val="en-GB"/>
        </w:rPr>
        <w:tab/>
        <w:t>Partnership Agreement between the Lead Beneficiary and the Beneficiaries</w:t>
      </w:r>
    </w:p>
    <w:p w:rsidR="003010CE" w:rsidRDefault="003010CE" w:rsidP="006F3797">
      <w:pPr>
        <w:tabs>
          <w:tab w:val="left" w:pos="1560"/>
        </w:tabs>
        <w:spacing w:before="60" w:after="60"/>
        <w:ind w:left="567"/>
        <w:jc w:val="both"/>
        <w:rPr>
          <w:rFonts w:ascii="Calibri Light" w:hAnsi="Calibri Light"/>
          <w:szCs w:val="24"/>
          <w:lang w:val="en-GB"/>
        </w:rPr>
      </w:pPr>
      <w:r w:rsidRPr="00437E23">
        <w:rPr>
          <w:rFonts w:ascii="Calibri Light" w:hAnsi="Calibri Light"/>
          <w:szCs w:val="24"/>
          <w:lang w:val="en-GB"/>
        </w:rPr>
        <w:t>Annex IV:</w:t>
      </w:r>
      <w:r w:rsidRPr="00437E23">
        <w:rPr>
          <w:rFonts w:ascii="Calibri Light" w:hAnsi="Calibri Light"/>
          <w:szCs w:val="24"/>
          <w:lang w:val="en-GB"/>
        </w:rPr>
        <w:tab/>
        <w:t>Standard request for payment and financial identification form</w:t>
      </w:r>
    </w:p>
    <w:p w:rsidR="009C64D2" w:rsidRPr="009C64D2" w:rsidRDefault="009C64D2" w:rsidP="009C64D2">
      <w:pPr>
        <w:tabs>
          <w:tab w:val="left" w:pos="1560"/>
        </w:tabs>
        <w:spacing w:before="60" w:after="60"/>
        <w:jc w:val="both"/>
        <w:rPr>
          <w:rFonts w:ascii="Calibri Light" w:hAnsi="Calibri Light"/>
          <w:szCs w:val="24"/>
          <w:lang w:val="en-GB"/>
        </w:rPr>
      </w:pPr>
      <w:r w:rsidRPr="009C64D2">
        <w:rPr>
          <w:rFonts w:ascii="Calibri Light" w:hAnsi="Calibri Light"/>
          <w:szCs w:val="24"/>
          <w:lang w:val="en-GB"/>
        </w:rPr>
        <w:t xml:space="preserve">In the event of conflict between the provisions of the Annexes and those of the present document (Grant contract), those of the Grant contract shall take precedence. </w:t>
      </w:r>
    </w:p>
    <w:p w:rsidR="002B61B9" w:rsidRPr="00437E23" w:rsidRDefault="009C64D2" w:rsidP="009C64D2">
      <w:pPr>
        <w:tabs>
          <w:tab w:val="left" w:pos="1560"/>
        </w:tabs>
        <w:spacing w:before="60" w:after="60"/>
        <w:jc w:val="both"/>
        <w:rPr>
          <w:rFonts w:ascii="Calibri Light" w:hAnsi="Calibri Light"/>
          <w:szCs w:val="24"/>
          <w:lang w:val="en-GB"/>
        </w:rPr>
      </w:pPr>
      <w:r w:rsidRPr="009C64D2">
        <w:rPr>
          <w:rFonts w:ascii="Calibri Light" w:hAnsi="Calibri Light"/>
          <w:szCs w:val="24"/>
          <w:lang w:val="en-GB"/>
        </w:rPr>
        <w:t xml:space="preserve">Done in English, in </w:t>
      </w:r>
      <w:r>
        <w:rPr>
          <w:rFonts w:ascii="Calibri Light" w:hAnsi="Calibri Light"/>
          <w:szCs w:val="24"/>
          <w:lang w:val="en-GB"/>
        </w:rPr>
        <w:t xml:space="preserve">four </w:t>
      </w:r>
      <w:r w:rsidRPr="009C64D2">
        <w:rPr>
          <w:rFonts w:ascii="Calibri Light" w:hAnsi="Calibri Light"/>
          <w:szCs w:val="24"/>
          <w:lang w:val="en-GB"/>
        </w:rPr>
        <w:t>originals: one for the</w:t>
      </w:r>
      <w:r>
        <w:rPr>
          <w:rFonts w:ascii="Calibri Light" w:hAnsi="Calibri Light"/>
          <w:szCs w:val="24"/>
          <w:lang w:val="en-GB"/>
        </w:rPr>
        <w:t xml:space="preserve"> Lead Beneficiary and three for the Managing Authority.</w:t>
      </w:r>
    </w:p>
    <w:p w:rsidR="00132781" w:rsidRPr="007F001A" w:rsidRDefault="007F001A" w:rsidP="007F001A">
      <w:pPr>
        <w:spacing w:before="60" w:after="60"/>
        <w:jc w:val="both"/>
        <w:rPr>
          <w:rFonts w:ascii="Calibri Light" w:hAnsi="Calibri Light"/>
          <w:szCs w:val="24"/>
          <w:lang w:val="en-US"/>
        </w:rPr>
      </w:pPr>
      <w:r>
        <w:rPr>
          <w:rFonts w:ascii="Calibri Light" w:hAnsi="Calibri Light"/>
          <w:szCs w:val="24"/>
          <w:lang w:val="en-US"/>
        </w:rPr>
        <w:t xml:space="preserve"> </w:t>
      </w:r>
    </w:p>
    <w:tbl>
      <w:tblPr>
        <w:tblW w:w="0" w:type="auto"/>
        <w:jc w:val="center"/>
        <w:tblLayout w:type="fixed"/>
        <w:tblLook w:val="0000" w:firstRow="0" w:lastRow="0" w:firstColumn="0" w:lastColumn="0" w:noHBand="0" w:noVBand="0"/>
      </w:tblPr>
      <w:tblGrid>
        <w:gridCol w:w="1384"/>
        <w:gridCol w:w="3259"/>
        <w:gridCol w:w="2321"/>
        <w:gridCol w:w="2322"/>
      </w:tblGrid>
      <w:tr w:rsidR="00356A5E" w:rsidRPr="00437E23" w:rsidTr="00D54D79">
        <w:trPr>
          <w:jc w:val="center"/>
        </w:trPr>
        <w:tc>
          <w:tcPr>
            <w:tcW w:w="4643" w:type="dxa"/>
            <w:gridSpan w:val="2"/>
          </w:tcPr>
          <w:p w:rsidR="00132781" w:rsidRPr="00437E23" w:rsidRDefault="00132781" w:rsidP="006F3797">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 xml:space="preserve">For the </w:t>
            </w:r>
            <w:r w:rsidR="003010CE" w:rsidRPr="00437E23">
              <w:rPr>
                <w:rFonts w:ascii="Calibri Light" w:hAnsi="Calibri Light"/>
                <w:b/>
                <w:sz w:val="28"/>
                <w:szCs w:val="28"/>
                <w:lang w:val="en-US"/>
              </w:rPr>
              <w:t xml:space="preserve">Lead </w:t>
            </w:r>
            <w:r w:rsidRPr="00437E23">
              <w:rPr>
                <w:rFonts w:ascii="Calibri Light" w:hAnsi="Calibri Light"/>
                <w:b/>
                <w:sz w:val="28"/>
                <w:szCs w:val="28"/>
                <w:lang w:val="en-US"/>
              </w:rPr>
              <w:t>Beneficiar</w:t>
            </w:r>
            <w:r w:rsidR="003010CE" w:rsidRPr="00437E23">
              <w:rPr>
                <w:rFonts w:ascii="Calibri Light" w:hAnsi="Calibri Light"/>
                <w:b/>
                <w:sz w:val="28"/>
                <w:szCs w:val="28"/>
                <w:lang w:val="en-US"/>
              </w:rPr>
              <w:t>y</w:t>
            </w:r>
            <w:r w:rsidRPr="00437E23">
              <w:rPr>
                <w:rFonts w:ascii="Calibri Light" w:hAnsi="Calibri Light"/>
                <w:b/>
                <w:sz w:val="28"/>
                <w:szCs w:val="28"/>
                <w:lang w:val="en-US"/>
              </w:rPr>
              <w:t xml:space="preserve"> </w:t>
            </w:r>
          </w:p>
        </w:tc>
        <w:tc>
          <w:tcPr>
            <w:tcW w:w="4643" w:type="dxa"/>
            <w:gridSpan w:val="2"/>
          </w:tcPr>
          <w:p w:rsidR="00132781" w:rsidRPr="00437E23" w:rsidRDefault="00132781" w:rsidP="006F3797">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For the MA</w:t>
            </w:r>
          </w:p>
        </w:tc>
      </w:tr>
      <w:tr w:rsidR="00356A5E" w:rsidRPr="00437E23" w:rsidTr="00D54D79">
        <w:trPr>
          <w:jc w:val="center"/>
        </w:trPr>
        <w:tc>
          <w:tcPr>
            <w:tcW w:w="1384" w:type="dxa"/>
          </w:tcPr>
          <w:p w:rsidR="00132781" w:rsidRPr="00437E23" w:rsidRDefault="00132781" w:rsidP="006F3797">
            <w:pPr>
              <w:spacing w:before="60" w:after="60"/>
              <w:rPr>
                <w:rFonts w:ascii="Calibri Light" w:hAnsi="Calibri Light"/>
                <w:szCs w:val="24"/>
                <w:lang w:val="en-US"/>
              </w:rPr>
            </w:pPr>
            <w:r w:rsidRPr="00437E23">
              <w:rPr>
                <w:rFonts w:ascii="Calibri Light" w:hAnsi="Calibri Light"/>
                <w:szCs w:val="24"/>
                <w:lang w:val="en-US"/>
              </w:rPr>
              <w:t>Name</w:t>
            </w:r>
          </w:p>
        </w:tc>
        <w:tc>
          <w:tcPr>
            <w:tcW w:w="3259" w:type="dxa"/>
          </w:tcPr>
          <w:p w:rsidR="00132781" w:rsidRPr="00437E23" w:rsidRDefault="00132781" w:rsidP="006F3797">
            <w:pPr>
              <w:spacing w:before="60" w:after="60"/>
              <w:rPr>
                <w:rFonts w:ascii="Calibri Light" w:hAnsi="Calibri Light"/>
                <w:szCs w:val="24"/>
                <w:lang w:val="en-US"/>
              </w:rPr>
            </w:pPr>
          </w:p>
        </w:tc>
        <w:tc>
          <w:tcPr>
            <w:tcW w:w="2321" w:type="dxa"/>
          </w:tcPr>
          <w:p w:rsidR="00132781" w:rsidRPr="00437E23" w:rsidRDefault="00132781" w:rsidP="006F3797">
            <w:pPr>
              <w:spacing w:before="60" w:after="60"/>
              <w:rPr>
                <w:rFonts w:ascii="Calibri Light" w:hAnsi="Calibri Light"/>
                <w:szCs w:val="24"/>
                <w:lang w:val="en-US"/>
              </w:rPr>
            </w:pPr>
            <w:r w:rsidRPr="00437E23">
              <w:rPr>
                <w:rFonts w:ascii="Calibri Light" w:hAnsi="Calibri Light"/>
                <w:szCs w:val="24"/>
                <w:lang w:val="en-US"/>
              </w:rPr>
              <w:t>Name</w:t>
            </w:r>
          </w:p>
        </w:tc>
        <w:tc>
          <w:tcPr>
            <w:tcW w:w="2322" w:type="dxa"/>
          </w:tcPr>
          <w:p w:rsidR="00132781" w:rsidRPr="00437E23" w:rsidRDefault="00132781" w:rsidP="006F3797">
            <w:pPr>
              <w:spacing w:before="60" w:after="60"/>
              <w:rPr>
                <w:rFonts w:ascii="Calibri Light" w:hAnsi="Calibri Light"/>
                <w:szCs w:val="24"/>
                <w:lang w:val="en-US"/>
              </w:rPr>
            </w:pPr>
          </w:p>
        </w:tc>
      </w:tr>
      <w:tr w:rsidR="00356A5E" w:rsidRPr="00437E23" w:rsidTr="00D54D79">
        <w:trPr>
          <w:jc w:val="center"/>
        </w:trPr>
        <w:tc>
          <w:tcPr>
            <w:tcW w:w="1384" w:type="dxa"/>
          </w:tcPr>
          <w:p w:rsidR="00132781" w:rsidRPr="00437E23" w:rsidRDefault="00132781" w:rsidP="006F3797">
            <w:pPr>
              <w:spacing w:before="60" w:after="60"/>
              <w:rPr>
                <w:rFonts w:ascii="Calibri Light" w:hAnsi="Calibri Light"/>
                <w:szCs w:val="24"/>
                <w:lang w:val="en-US"/>
              </w:rPr>
            </w:pPr>
            <w:r w:rsidRPr="00437E23">
              <w:rPr>
                <w:rFonts w:ascii="Calibri Light" w:hAnsi="Calibri Light"/>
                <w:szCs w:val="24"/>
                <w:lang w:val="en-US"/>
              </w:rPr>
              <w:t>Title</w:t>
            </w:r>
          </w:p>
        </w:tc>
        <w:tc>
          <w:tcPr>
            <w:tcW w:w="3259" w:type="dxa"/>
          </w:tcPr>
          <w:p w:rsidR="00132781" w:rsidRPr="00437E23" w:rsidRDefault="00132781" w:rsidP="006F3797">
            <w:pPr>
              <w:spacing w:before="60" w:after="60"/>
              <w:rPr>
                <w:rFonts w:ascii="Calibri Light" w:hAnsi="Calibri Light"/>
                <w:szCs w:val="24"/>
                <w:lang w:val="en-US"/>
              </w:rPr>
            </w:pPr>
          </w:p>
        </w:tc>
        <w:tc>
          <w:tcPr>
            <w:tcW w:w="2321" w:type="dxa"/>
          </w:tcPr>
          <w:p w:rsidR="00132781" w:rsidRPr="00437E23" w:rsidRDefault="00132781" w:rsidP="006F3797">
            <w:pPr>
              <w:spacing w:before="60" w:after="60"/>
              <w:rPr>
                <w:rFonts w:ascii="Calibri Light" w:hAnsi="Calibri Light"/>
                <w:szCs w:val="24"/>
                <w:lang w:val="en-US"/>
              </w:rPr>
            </w:pPr>
            <w:r w:rsidRPr="00437E23">
              <w:rPr>
                <w:rFonts w:ascii="Calibri Light" w:hAnsi="Calibri Light"/>
                <w:szCs w:val="24"/>
                <w:lang w:val="en-US"/>
              </w:rPr>
              <w:t>Title</w:t>
            </w:r>
          </w:p>
        </w:tc>
        <w:tc>
          <w:tcPr>
            <w:tcW w:w="2322" w:type="dxa"/>
          </w:tcPr>
          <w:p w:rsidR="00132781" w:rsidRPr="00437E23" w:rsidRDefault="00132781" w:rsidP="006F3797">
            <w:pPr>
              <w:spacing w:before="60" w:after="60"/>
              <w:rPr>
                <w:rFonts w:ascii="Calibri Light" w:hAnsi="Calibri Light"/>
                <w:szCs w:val="24"/>
                <w:lang w:val="en-US"/>
              </w:rPr>
            </w:pPr>
          </w:p>
        </w:tc>
      </w:tr>
      <w:tr w:rsidR="00356A5E" w:rsidRPr="00437E23" w:rsidTr="00D54D79">
        <w:trPr>
          <w:jc w:val="center"/>
        </w:trPr>
        <w:tc>
          <w:tcPr>
            <w:tcW w:w="1384" w:type="dxa"/>
          </w:tcPr>
          <w:p w:rsidR="00132781" w:rsidRPr="00437E23" w:rsidRDefault="00132781" w:rsidP="006F3797">
            <w:pPr>
              <w:spacing w:before="60" w:after="60"/>
              <w:rPr>
                <w:rFonts w:ascii="Calibri Light" w:hAnsi="Calibri Light"/>
                <w:szCs w:val="24"/>
                <w:lang w:val="en-US"/>
              </w:rPr>
            </w:pPr>
            <w:r w:rsidRPr="00437E23">
              <w:rPr>
                <w:rFonts w:ascii="Calibri Light" w:hAnsi="Calibri Light"/>
                <w:szCs w:val="24"/>
                <w:lang w:val="en-US"/>
              </w:rPr>
              <w:t>Signature</w:t>
            </w:r>
          </w:p>
        </w:tc>
        <w:tc>
          <w:tcPr>
            <w:tcW w:w="3259" w:type="dxa"/>
          </w:tcPr>
          <w:p w:rsidR="00132781" w:rsidRPr="00437E23" w:rsidRDefault="00132781" w:rsidP="006F3797">
            <w:pPr>
              <w:spacing w:before="60" w:after="60"/>
              <w:rPr>
                <w:rFonts w:ascii="Calibri Light" w:hAnsi="Calibri Light"/>
                <w:szCs w:val="24"/>
                <w:lang w:val="en-US"/>
              </w:rPr>
            </w:pPr>
          </w:p>
        </w:tc>
        <w:tc>
          <w:tcPr>
            <w:tcW w:w="2321" w:type="dxa"/>
          </w:tcPr>
          <w:p w:rsidR="00132781" w:rsidRPr="00437E23" w:rsidRDefault="00132781" w:rsidP="006F3797">
            <w:pPr>
              <w:spacing w:before="60" w:after="60"/>
              <w:rPr>
                <w:rFonts w:ascii="Calibri Light" w:hAnsi="Calibri Light"/>
                <w:szCs w:val="24"/>
                <w:lang w:val="en-US"/>
              </w:rPr>
            </w:pPr>
            <w:r w:rsidRPr="00437E23">
              <w:rPr>
                <w:rFonts w:ascii="Calibri Light" w:hAnsi="Calibri Light"/>
                <w:szCs w:val="24"/>
                <w:lang w:val="en-US"/>
              </w:rPr>
              <w:t>Signature</w:t>
            </w:r>
          </w:p>
        </w:tc>
        <w:tc>
          <w:tcPr>
            <w:tcW w:w="2322" w:type="dxa"/>
          </w:tcPr>
          <w:p w:rsidR="00132781" w:rsidRPr="00437E23" w:rsidRDefault="00132781" w:rsidP="006F3797">
            <w:pPr>
              <w:spacing w:before="60" w:after="60"/>
              <w:rPr>
                <w:rFonts w:ascii="Calibri Light" w:hAnsi="Calibri Light"/>
                <w:szCs w:val="24"/>
                <w:lang w:val="en-US"/>
              </w:rPr>
            </w:pPr>
          </w:p>
        </w:tc>
      </w:tr>
      <w:tr w:rsidR="00356A5E" w:rsidRPr="00437E23" w:rsidTr="00D54D79">
        <w:trPr>
          <w:jc w:val="center"/>
        </w:trPr>
        <w:tc>
          <w:tcPr>
            <w:tcW w:w="1384" w:type="dxa"/>
          </w:tcPr>
          <w:p w:rsidR="00132781" w:rsidRPr="00437E23" w:rsidRDefault="00132781" w:rsidP="006F3797">
            <w:pPr>
              <w:spacing w:before="60" w:after="60"/>
              <w:rPr>
                <w:rFonts w:ascii="Calibri Light" w:hAnsi="Calibri Light"/>
                <w:szCs w:val="24"/>
                <w:lang w:val="en-US"/>
              </w:rPr>
            </w:pPr>
            <w:r w:rsidRPr="00437E23">
              <w:rPr>
                <w:rFonts w:ascii="Calibri Light" w:hAnsi="Calibri Light"/>
                <w:szCs w:val="24"/>
                <w:lang w:val="en-US"/>
              </w:rPr>
              <w:t>Date</w:t>
            </w:r>
          </w:p>
        </w:tc>
        <w:tc>
          <w:tcPr>
            <w:tcW w:w="3259" w:type="dxa"/>
          </w:tcPr>
          <w:p w:rsidR="00132781" w:rsidRPr="00437E23" w:rsidRDefault="00132781" w:rsidP="006F3797">
            <w:pPr>
              <w:spacing w:before="60" w:after="60"/>
              <w:rPr>
                <w:rFonts w:ascii="Calibri Light" w:hAnsi="Calibri Light"/>
                <w:szCs w:val="24"/>
                <w:lang w:val="en-US"/>
              </w:rPr>
            </w:pPr>
          </w:p>
        </w:tc>
        <w:tc>
          <w:tcPr>
            <w:tcW w:w="2321" w:type="dxa"/>
          </w:tcPr>
          <w:p w:rsidR="00132781" w:rsidRPr="00437E23" w:rsidRDefault="00132781" w:rsidP="006F3797">
            <w:pPr>
              <w:spacing w:before="60" w:after="60"/>
              <w:rPr>
                <w:rFonts w:ascii="Calibri Light" w:hAnsi="Calibri Light"/>
                <w:szCs w:val="24"/>
                <w:lang w:val="en-US"/>
              </w:rPr>
            </w:pPr>
            <w:r w:rsidRPr="00437E23">
              <w:rPr>
                <w:rFonts w:ascii="Calibri Light" w:hAnsi="Calibri Light"/>
                <w:szCs w:val="24"/>
                <w:lang w:val="en-US"/>
              </w:rPr>
              <w:t>Date</w:t>
            </w:r>
          </w:p>
        </w:tc>
        <w:tc>
          <w:tcPr>
            <w:tcW w:w="2322" w:type="dxa"/>
          </w:tcPr>
          <w:p w:rsidR="00132781" w:rsidRPr="00437E23" w:rsidRDefault="00132781" w:rsidP="006F3797">
            <w:pPr>
              <w:spacing w:before="60" w:after="60"/>
              <w:rPr>
                <w:rFonts w:ascii="Calibri Light" w:hAnsi="Calibri Light"/>
                <w:szCs w:val="24"/>
                <w:lang w:val="en-US"/>
              </w:rPr>
            </w:pPr>
          </w:p>
        </w:tc>
      </w:tr>
      <w:tr w:rsidR="00356A5E" w:rsidRPr="00437E23" w:rsidTr="00D54D79">
        <w:trPr>
          <w:jc w:val="center"/>
        </w:trPr>
        <w:tc>
          <w:tcPr>
            <w:tcW w:w="1384" w:type="dxa"/>
          </w:tcPr>
          <w:p w:rsidR="00132781" w:rsidRPr="00437E23" w:rsidRDefault="00132781" w:rsidP="006F3797">
            <w:pPr>
              <w:spacing w:before="60" w:after="60"/>
              <w:rPr>
                <w:rFonts w:ascii="Calibri Light" w:hAnsi="Calibri Light"/>
                <w:szCs w:val="24"/>
                <w:lang w:val="en-US"/>
              </w:rPr>
            </w:pPr>
          </w:p>
        </w:tc>
        <w:tc>
          <w:tcPr>
            <w:tcW w:w="3259" w:type="dxa"/>
          </w:tcPr>
          <w:p w:rsidR="00132781" w:rsidRPr="00437E23" w:rsidRDefault="00132781" w:rsidP="006F3797">
            <w:pPr>
              <w:spacing w:before="60" w:after="60"/>
              <w:rPr>
                <w:rFonts w:ascii="Calibri Light" w:hAnsi="Calibri Light"/>
                <w:szCs w:val="24"/>
                <w:lang w:val="en-US"/>
              </w:rPr>
            </w:pPr>
          </w:p>
        </w:tc>
        <w:tc>
          <w:tcPr>
            <w:tcW w:w="2321" w:type="dxa"/>
          </w:tcPr>
          <w:p w:rsidR="00132781" w:rsidRPr="00437E23" w:rsidRDefault="00132781" w:rsidP="006F3797">
            <w:pPr>
              <w:spacing w:before="60" w:after="60"/>
              <w:rPr>
                <w:rFonts w:ascii="Calibri Light" w:hAnsi="Calibri Light"/>
                <w:szCs w:val="24"/>
                <w:lang w:val="en-US"/>
              </w:rPr>
            </w:pPr>
          </w:p>
        </w:tc>
        <w:tc>
          <w:tcPr>
            <w:tcW w:w="2322" w:type="dxa"/>
          </w:tcPr>
          <w:p w:rsidR="00132781" w:rsidRPr="00437E23" w:rsidRDefault="00132781" w:rsidP="006F3797">
            <w:pPr>
              <w:spacing w:before="60" w:after="60"/>
              <w:rPr>
                <w:rFonts w:ascii="Calibri Light" w:hAnsi="Calibri Light"/>
                <w:szCs w:val="24"/>
                <w:lang w:val="en-US"/>
              </w:rPr>
            </w:pPr>
          </w:p>
        </w:tc>
      </w:tr>
      <w:tr w:rsidR="00356A5E" w:rsidRPr="00437E23" w:rsidTr="00D54D79">
        <w:trPr>
          <w:jc w:val="center"/>
        </w:trPr>
        <w:tc>
          <w:tcPr>
            <w:tcW w:w="1384" w:type="dxa"/>
          </w:tcPr>
          <w:p w:rsidR="00132781" w:rsidRPr="00437E23" w:rsidRDefault="00132781" w:rsidP="006F3797">
            <w:pPr>
              <w:spacing w:before="60" w:after="60"/>
              <w:rPr>
                <w:rFonts w:ascii="Calibri Light" w:hAnsi="Calibri Light"/>
                <w:szCs w:val="24"/>
                <w:lang w:val="en-US"/>
              </w:rPr>
            </w:pPr>
          </w:p>
        </w:tc>
        <w:tc>
          <w:tcPr>
            <w:tcW w:w="3259" w:type="dxa"/>
          </w:tcPr>
          <w:p w:rsidR="00132781" w:rsidRPr="00437E23" w:rsidRDefault="00132781" w:rsidP="006F3797">
            <w:pPr>
              <w:spacing w:before="60" w:after="60"/>
              <w:rPr>
                <w:rFonts w:ascii="Calibri Light" w:hAnsi="Calibri Light"/>
                <w:szCs w:val="24"/>
                <w:lang w:val="en-US"/>
              </w:rPr>
            </w:pPr>
          </w:p>
        </w:tc>
        <w:tc>
          <w:tcPr>
            <w:tcW w:w="2321" w:type="dxa"/>
          </w:tcPr>
          <w:p w:rsidR="00132781" w:rsidRPr="00437E23" w:rsidRDefault="00132781" w:rsidP="006F3797">
            <w:pPr>
              <w:spacing w:before="60" w:after="60"/>
              <w:rPr>
                <w:rFonts w:ascii="Calibri Light" w:hAnsi="Calibri Light"/>
                <w:szCs w:val="24"/>
                <w:lang w:val="en-US"/>
              </w:rPr>
            </w:pPr>
          </w:p>
        </w:tc>
        <w:tc>
          <w:tcPr>
            <w:tcW w:w="2322" w:type="dxa"/>
          </w:tcPr>
          <w:p w:rsidR="00132781" w:rsidRPr="00437E23" w:rsidRDefault="00132781" w:rsidP="006F3797">
            <w:pPr>
              <w:spacing w:before="60" w:after="60"/>
              <w:rPr>
                <w:rFonts w:ascii="Calibri Light" w:hAnsi="Calibri Light"/>
                <w:szCs w:val="24"/>
                <w:lang w:val="en-US"/>
              </w:rPr>
            </w:pPr>
          </w:p>
        </w:tc>
      </w:tr>
      <w:tr w:rsidR="00356A5E" w:rsidRPr="00437E23" w:rsidTr="00D54D79">
        <w:trPr>
          <w:jc w:val="center"/>
        </w:trPr>
        <w:tc>
          <w:tcPr>
            <w:tcW w:w="1384" w:type="dxa"/>
          </w:tcPr>
          <w:p w:rsidR="00132781" w:rsidRPr="00437E23" w:rsidRDefault="00132781" w:rsidP="006F3797">
            <w:pPr>
              <w:spacing w:before="60" w:after="60"/>
              <w:rPr>
                <w:rFonts w:ascii="Calibri Light" w:hAnsi="Calibri Light"/>
                <w:szCs w:val="24"/>
                <w:lang w:val="en-US"/>
              </w:rPr>
            </w:pPr>
          </w:p>
        </w:tc>
        <w:tc>
          <w:tcPr>
            <w:tcW w:w="3259" w:type="dxa"/>
          </w:tcPr>
          <w:p w:rsidR="00132781" w:rsidRPr="00437E23" w:rsidRDefault="00132781" w:rsidP="006F3797">
            <w:pPr>
              <w:spacing w:before="60" w:after="60"/>
              <w:rPr>
                <w:rFonts w:ascii="Calibri Light" w:hAnsi="Calibri Light"/>
                <w:szCs w:val="24"/>
                <w:lang w:val="en-US"/>
              </w:rPr>
            </w:pPr>
          </w:p>
        </w:tc>
        <w:tc>
          <w:tcPr>
            <w:tcW w:w="2321" w:type="dxa"/>
          </w:tcPr>
          <w:p w:rsidR="00132781" w:rsidRPr="00437E23" w:rsidRDefault="00132781" w:rsidP="006F3797">
            <w:pPr>
              <w:spacing w:before="60" w:after="60"/>
              <w:rPr>
                <w:rFonts w:ascii="Calibri Light" w:hAnsi="Calibri Light"/>
                <w:szCs w:val="24"/>
                <w:lang w:val="en-US"/>
              </w:rPr>
            </w:pPr>
          </w:p>
        </w:tc>
        <w:tc>
          <w:tcPr>
            <w:tcW w:w="2322" w:type="dxa"/>
          </w:tcPr>
          <w:p w:rsidR="00132781" w:rsidRPr="00437E23" w:rsidRDefault="00132781" w:rsidP="006F3797">
            <w:pPr>
              <w:spacing w:before="60" w:after="60"/>
              <w:rPr>
                <w:rFonts w:ascii="Calibri Light" w:hAnsi="Calibri Light"/>
                <w:szCs w:val="24"/>
                <w:lang w:val="en-US"/>
              </w:rPr>
            </w:pPr>
          </w:p>
        </w:tc>
      </w:tr>
      <w:tr w:rsidR="00356A5E" w:rsidRPr="00437E23" w:rsidTr="00D54D79">
        <w:trPr>
          <w:jc w:val="center"/>
        </w:trPr>
        <w:tc>
          <w:tcPr>
            <w:tcW w:w="1384" w:type="dxa"/>
          </w:tcPr>
          <w:p w:rsidR="00132781" w:rsidRPr="00437E23" w:rsidRDefault="00132781" w:rsidP="006F3797">
            <w:pPr>
              <w:spacing w:before="60" w:after="60"/>
              <w:rPr>
                <w:rFonts w:ascii="Calibri Light" w:hAnsi="Calibri Light"/>
                <w:szCs w:val="24"/>
                <w:lang w:val="en-US"/>
              </w:rPr>
            </w:pPr>
          </w:p>
        </w:tc>
        <w:tc>
          <w:tcPr>
            <w:tcW w:w="3259" w:type="dxa"/>
          </w:tcPr>
          <w:p w:rsidR="00132781" w:rsidRPr="00437E23" w:rsidRDefault="00132781" w:rsidP="006F3797">
            <w:pPr>
              <w:spacing w:before="60" w:after="60"/>
              <w:rPr>
                <w:rFonts w:ascii="Calibri Light" w:hAnsi="Calibri Light"/>
                <w:szCs w:val="24"/>
                <w:lang w:val="en-US"/>
              </w:rPr>
            </w:pPr>
          </w:p>
        </w:tc>
        <w:tc>
          <w:tcPr>
            <w:tcW w:w="2321" w:type="dxa"/>
          </w:tcPr>
          <w:p w:rsidR="00132781" w:rsidRPr="00437E23" w:rsidRDefault="00132781" w:rsidP="006F3797">
            <w:pPr>
              <w:spacing w:before="60" w:after="60"/>
              <w:rPr>
                <w:rFonts w:ascii="Calibri Light" w:hAnsi="Calibri Light"/>
                <w:szCs w:val="24"/>
                <w:lang w:val="en-US"/>
              </w:rPr>
            </w:pPr>
          </w:p>
        </w:tc>
        <w:tc>
          <w:tcPr>
            <w:tcW w:w="2322" w:type="dxa"/>
          </w:tcPr>
          <w:p w:rsidR="00132781" w:rsidRPr="00437E23" w:rsidRDefault="00132781" w:rsidP="006F3797">
            <w:pPr>
              <w:spacing w:before="60" w:after="60"/>
              <w:rPr>
                <w:rFonts w:ascii="Calibri Light" w:hAnsi="Calibri Light"/>
                <w:szCs w:val="24"/>
                <w:lang w:val="en-US"/>
              </w:rPr>
            </w:pPr>
          </w:p>
        </w:tc>
      </w:tr>
    </w:tbl>
    <w:p w:rsidR="004F5431" w:rsidRDefault="004F5431" w:rsidP="00644D0F">
      <w:pPr>
        <w:spacing w:before="60" w:after="60"/>
        <w:rPr>
          <w:rFonts w:ascii="Calibri Light" w:hAnsi="Calibri Light"/>
          <w:szCs w:val="24"/>
          <w:highlight w:val="yellow"/>
          <w:lang w:val="en-US"/>
        </w:rPr>
      </w:pPr>
      <w:bookmarkStart w:id="1" w:name="_GoBack"/>
      <w:bookmarkEnd w:id="1"/>
    </w:p>
    <w:p w:rsidR="004F5431" w:rsidRDefault="004F5431" w:rsidP="006F3797">
      <w:pPr>
        <w:spacing w:before="60" w:after="60"/>
        <w:ind w:left="5812" w:hanging="5812"/>
        <w:rPr>
          <w:rFonts w:ascii="Calibri Light" w:hAnsi="Calibri Light"/>
          <w:szCs w:val="24"/>
          <w:highlight w:val="yellow"/>
          <w:lang w:val="en-US"/>
        </w:rPr>
      </w:pPr>
    </w:p>
    <w:p w:rsidR="004F5431" w:rsidRDefault="004F5431" w:rsidP="006F3797">
      <w:pPr>
        <w:spacing w:before="60" w:after="60"/>
        <w:ind w:left="5812" w:hanging="5812"/>
        <w:rPr>
          <w:rFonts w:ascii="Calibri Light" w:hAnsi="Calibri Light"/>
          <w:szCs w:val="24"/>
          <w:highlight w:val="yellow"/>
          <w:lang w:val="en-US"/>
        </w:rPr>
      </w:pPr>
    </w:p>
    <w:p w:rsidR="004F5431" w:rsidRDefault="004F5431" w:rsidP="006F3797">
      <w:pPr>
        <w:spacing w:before="60" w:after="60"/>
        <w:ind w:left="5812" w:hanging="5812"/>
        <w:rPr>
          <w:rFonts w:ascii="Calibri Light" w:hAnsi="Calibri Light"/>
          <w:szCs w:val="24"/>
          <w:highlight w:val="yellow"/>
          <w:lang w:val="en-US"/>
        </w:rPr>
      </w:pPr>
    </w:p>
    <w:p w:rsidR="004F5431" w:rsidRDefault="004F5431" w:rsidP="006F3797">
      <w:pPr>
        <w:spacing w:before="60" w:after="60"/>
        <w:ind w:left="5812" w:hanging="5812"/>
        <w:rPr>
          <w:rFonts w:ascii="Calibri Light" w:hAnsi="Calibri Light"/>
          <w:szCs w:val="24"/>
          <w:highlight w:val="yellow"/>
          <w:lang w:val="en-US"/>
        </w:rPr>
      </w:pPr>
    </w:p>
    <w:p w:rsidR="004F5431" w:rsidRPr="004F5431" w:rsidRDefault="004F5431" w:rsidP="004F5431">
      <w:pPr>
        <w:spacing w:before="60" w:after="60"/>
        <w:jc w:val="right"/>
        <w:rPr>
          <w:rFonts w:ascii="Calibri Light" w:hAnsi="Calibri Light"/>
          <w:b/>
          <w:szCs w:val="24"/>
          <w:lang w:val="en-GB"/>
        </w:rPr>
      </w:pPr>
      <w:r w:rsidRPr="004F5431">
        <w:rPr>
          <w:rFonts w:ascii="Calibri Light" w:hAnsi="Calibri Light"/>
          <w:b/>
          <w:szCs w:val="24"/>
          <w:lang w:val="en-GB"/>
        </w:rPr>
        <w:t>ANNEX IV</w:t>
      </w:r>
    </w:p>
    <w:p w:rsidR="004F5431" w:rsidRPr="004F5431" w:rsidRDefault="004F5431" w:rsidP="004F5431">
      <w:pPr>
        <w:spacing w:before="60" w:after="60"/>
        <w:rPr>
          <w:rFonts w:ascii="Calibri Light" w:hAnsi="Calibri Light"/>
          <w:b/>
          <w:szCs w:val="24"/>
          <w:lang w:val="en-GB"/>
        </w:rPr>
      </w:pPr>
      <w:r w:rsidRPr="004F5431">
        <w:rPr>
          <w:rFonts w:ascii="Calibri Light" w:hAnsi="Calibri Light"/>
          <w:b/>
          <w:szCs w:val="24"/>
          <w:lang w:val="en-GB"/>
        </w:rPr>
        <w:t>Request for payment for grant Contract</w:t>
      </w:r>
    </w:p>
    <w:p w:rsidR="004F5431" w:rsidRPr="004F5431" w:rsidRDefault="004F5431" w:rsidP="004F5431">
      <w:pPr>
        <w:spacing w:before="60" w:after="60"/>
        <w:rPr>
          <w:rFonts w:ascii="Calibri Light" w:hAnsi="Calibri Light"/>
          <w:b/>
          <w:i/>
          <w:szCs w:val="24"/>
          <w:lang w:val="en-GB"/>
        </w:rPr>
      </w:pPr>
      <w:r w:rsidRPr="004F5431">
        <w:rPr>
          <w:rFonts w:ascii="Calibri Light" w:hAnsi="Calibri Light"/>
          <w:b/>
          <w:i/>
          <w:szCs w:val="24"/>
          <w:lang w:val="en-GB"/>
        </w:rPr>
        <w:t>Joint Operational Programme Romania-</w:t>
      </w:r>
      <w:r w:rsidR="004032C2">
        <w:rPr>
          <w:rFonts w:ascii="Calibri Light" w:hAnsi="Calibri Light"/>
          <w:b/>
          <w:i/>
          <w:szCs w:val="24"/>
          <w:lang w:val="en-GB"/>
        </w:rPr>
        <w:t>Republic of Moldova</w:t>
      </w:r>
      <w:r w:rsidRPr="004F5431">
        <w:rPr>
          <w:rFonts w:ascii="Calibri Light" w:hAnsi="Calibri Light"/>
          <w:b/>
          <w:i/>
          <w:szCs w:val="24"/>
          <w:lang w:val="en-GB"/>
        </w:rPr>
        <w:t xml:space="preserve"> 2014-2020</w:t>
      </w:r>
    </w:p>
    <w:p w:rsidR="004F5431" w:rsidRPr="004F5431" w:rsidRDefault="004F5431" w:rsidP="004F5431">
      <w:pPr>
        <w:spacing w:before="60" w:after="60"/>
        <w:rPr>
          <w:rFonts w:ascii="Calibri Light" w:hAnsi="Calibri Light"/>
          <w:b/>
          <w:szCs w:val="24"/>
          <w:lang w:val="en-GB"/>
        </w:rPr>
      </w:pPr>
    </w:p>
    <w:p w:rsidR="004F5431" w:rsidRPr="004F5431" w:rsidRDefault="004F5431" w:rsidP="004F5431">
      <w:pPr>
        <w:spacing w:before="60" w:after="60"/>
        <w:rPr>
          <w:rFonts w:ascii="Calibri Light" w:hAnsi="Calibri Light"/>
          <w:b/>
          <w:szCs w:val="24"/>
          <w:lang w:val="en-GB"/>
        </w:rPr>
      </w:pPr>
    </w:p>
    <w:p w:rsidR="004F5431" w:rsidRPr="004F5431" w:rsidRDefault="004F5431" w:rsidP="004F5431">
      <w:pPr>
        <w:spacing w:before="60" w:after="60"/>
        <w:rPr>
          <w:rFonts w:ascii="Calibri Light" w:hAnsi="Calibri Light"/>
          <w:szCs w:val="24"/>
          <w:lang w:val="en-GB"/>
        </w:rPr>
      </w:pPr>
    </w:p>
    <w:p w:rsidR="004F5431" w:rsidRPr="004F5431" w:rsidRDefault="004F5431" w:rsidP="004F5431">
      <w:pPr>
        <w:spacing w:before="60" w:after="60"/>
        <w:rPr>
          <w:rFonts w:ascii="Calibri Light" w:hAnsi="Calibri Light"/>
          <w:szCs w:val="24"/>
          <w:lang w:val="en-GB"/>
        </w:rPr>
      </w:pPr>
      <w:r w:rsidRPr="004F5431">
        <w:rPr>
          <w:rFonts w:ascii="Calibri Light" w:hAnsi="Calibri Light"/>
          <w:szCs w:val="24"/>
          <w:lang w:val="en-GB"/>
        </w:rPr>
        <w:t>&lt;</w:t>
      </w:r>
      <w:r w:rsidRPr="004F5431">
        <w:rPr>
          <w:rFonts w:ascii="Calibri Light" w:hAnsi="Calibri Light"/>
          <w:i/>
          <w:szCs w:val="24"/>
          <w:lang w:val="en-GB"/>
        </w:rPr>
        <w:t>Date of the request for payment</w:t>
      </w:r>
      <w:r w:rsidRPr="004F5431">
        <w:rPr>
          <w:rFonts w:ascii="Calibri Light" w:hAnsi="Calibri Light"/>
          <w:szCs w:val="24"/>
          <w:lang w:val="en-GB"/>
        </w:rPr>
        <w:t>&gt;</w:t>
      </w:r>
    </w:p>
    <w:p w:rsidR="004F5431" w:rsidRPr="004F5431" w:rsidRDefault="004F5431" w:rsidP="004F5431">
      <w:pPr>
        <w:spacing w:before="60" w:after="60"/>
        <w:rPr>
          <w:rFonts w:ascii="Calibri Light" w:hAnsi="Calibri Light"/>
          <w:szCs w:val="24"/>
          <w:lang w:val="en-GB"/>
        </w:rPr>
      </w:pPr>
    </w:p>
    <w:p w:rsidR="004F5431" w:rsidRPr="004F5431" w:rsidRDefault="004F5431" w:rsidP="004F5431">
      <w:pPr>
        <w:spacing w:before="60" w:after="60"/>
        <w:rPr>
          <w:rFonts w:ascii="Calibri Light" w:hAnsi="Calibri Light"/>
          <w:szCs w:val="24"/>
          <w:lang w:val="en-GB"/>
        </w:rPr>
      </w:pPr>
      <w:r w:rsidRPr="004F5431">
        <w:rPr>
          <w:rFonts w:ascii="Calibri Light" w:hAnsi="Calibri Light"/>
          <w:szCs w:val="24"/>
          <w:lang w:val="en-GB"/>
        </w:rPr>
        <w:t>For the attention of</w:t>
      </w:r>
    </w:p>
    <w:p w:rsidR="004F5431" w:rsidRPr="004F5431" w:rsidRDefault="004F5431" w:rsidP="004F5431">
      <w:pPr>
        <w:spacing w:before="60" w:after="60"/>
        <w:rPr>
          <w:rFonts w:ascii="Calibri Light" w:hAnsi="Calibri Light"/>
          <w:szCs w:val="24"/>
          <w:lang w:val="en-GB"/>
        </w:rPr>
      </w:pPr>
      <w:r w:rsidRPr="004F5431">
        <w:rPr>
          <w:rFonts w:ascii="Calibri Light" w:hAnsi="Calibri Light"/>
          <w:szCs w:val="24"/>
          <w:lang w:val="en-GB"/>
        </w:rPr>
        <w:t>&lt;</w:t>
      </w:r>
      <w:r w:rsidRPr="004F5431">
        <w:rPr>
          <w:rFonts w:ascii="Calibri Light" w:hAnsi="Calibri Light"/>
          <w:i/>
          <w:szCs w:val="24"/>
          <w:lang w:val="en-GB"/>
        </w:rPr>
        <w:t>address of the Managing Authority</w:t>
      </w:r>
      <w:r w:rsidRPr="004F5431">
        <w:rPr>
          <w:rFonts w:ascii="Calibri Light" w:hAnsi="Calibri Light"/>
          <w:szCs w:val="24"/>
          <w:lang w:val="en-GB"/>
        </w:rPr>
        <w:t>&gt;</w:t>
      </w:r>
    </w:p>
    <w:p w:rsidR="004F5431" w:rsidRPr="004F5431" w:rsidRDefault="004F5431" w:rsidP="004F5431">
      <w:pPr>
        <w:spacing w:before="60" w:after="60"/>
        <w:rPr>
          <w:rFonts w:ascii="Calibri Light" w:hAnsi="Calibri Light"/>
          <w:szCs w:val="24"/>
          <w:lang w:val="en-GB"/>
        </w:rPr>
      </w:pPr>
    </w:p>
    <w:p w:rsidR="004F5431" w:rsidRPr="004F5431" w:rsidRDefault="004F5431" w:rsidP="004F5431">
      <w:pPr>
        <w:spacing w:before="60" w:after="60"/>
        <w:rPr>
          <w:rFonts w:ascii="Calibri Light" w:hAnsi="Calibri Light"/>
          <w:szCs w:val="24"/>
          <w:lang w:val="en-GB"/>
        </w:rPr>
      </w:pPr>
      <w:r w:rsidRPr="004F5431">
        <w:rPr>
          <w:rFonts w:ascii="Calibri Light" w:hAnsi="Calibri Light"/>
          <w:szCs w:val="24"/>
          <w:lang w:val="en-GB"/>
        </w:rPr>
        <w:t xml:space="preserve">Reference number of the grant Contract: </w:t>
      </w:r>
    </w:p>
    <w:p w:rsidR="004F5431" w:rsidRPr="004F5431" w:rsidRDefault="004F5431" w:rsidP="004F5431">
      <w:pPr>
        <w:spacing w:before="60" w:after="60"/>
        <w:rPr>
          <w:rFonts w:ascii="Calibri Light" w:hAnsi="Calibri Light"/>
          <w:szCs w:val="24"/>
          <w:lang w:val="en-GB"/>
        </w:rPr>
      </w:pPr>
      <w:r w:rsidRPr="004F5431">
        <w:rPr>
          <w:rFonts w:ascii="Calibri Light" w:hAnsi="Calibri Light"/>
          <w:szCs w:val="24"/>
          <w:lang w:val="en-GB"/>
        </w:rPr>
        <w:t xml:space="preserve">Title of the grant Contract: </w:t>
      </w:r>
    </w:p>
    <w:p w:rsidR="004F5431" w:rsidRPr="004F5431" w:rsidRDefault="004F5431" w:rsidP="004F5431">
      <w:pPr>
        <w:spacing w:before="60" w:after="60"/>
        <w:rPr>
          <w:rFonts w:ascii="Calibri Light" w:hAnsi="Calibri Light"/>
          <w:szCs w:val="24"/>
          <w:lang w:val="en-GB"/>
        </w:rPr>
      </w:pPr>
      <w:r w:rsidRPr="004F5431">
        <w:rPr>
          <w:rFonts w:ascii="Calibri Light" w:hAnsi="Calibri Light"/>
          <w:szCs w:val="24"/>
          <w:lang w:val="en-GB"/>
        </w:rPr>
        <w:t xml:space="preserve">Name and address of the Beneficiary: </w:t>
      </w:r>
    </w:p>
    <w:p w:rsidR="004F5431" w:rsidRPr="004F5431" w:rsidRDefault="004F5431" w:rsidP="004F5431">
      <w:pPr>
        <w:spacing w:before="60" w:after="60"/>
        <w:rPr>
          <w:rFonts w:ascii="Calibri Light" w:hAnsi="Calibri Light"/>
          <w:szCs w:val="24"/>
          <w:lang w:val="en-GB"/>
        </w:rPr>
      </w:pPr>
      <w:r w:rsidRPr="004F5431">
        <w:rPr>
          <w:rFonts w:ascii="Calibri Light" w:hAnsi="Calibri Light"/>
          <w:szCs w:val="24"/>
          <w:lang w:val="en-GB"/>
        </w:rPr>
        <w:t xml:space="preserve">Request for payment number: </w:t>
      </w:r>
    </w:p>
    <w:p w:rsidR="004F5431" w:rsidRPr="004F5431" w:rsidRDefault="004F5431" w:rsidP="004F5431">
      <w:pPr>
        <w:spacing w:before="60" w:after="60"/>
        <w:rPr>
          <w:rFonts w:ascii="Calibri Light" w:hAnsi="Calibri Light"/>
          <w:szCs w:val="24"/>
          <w:lang w:val="en-GB"/>
        </w:rPr>
      </w:pPr>
      <w:r w:rsidRPr="004F5431">
        <w:rPr>
          <w:rFonts w:ascii="Calibri Light" w:hAnsi="Calibri Light"/>
          <w:szCs w:val="24"/>
          <w:lang w:val="en-GB"/>
        </w:rPr>
        <w:t xml:space="preserve">Period covered by the request for payment: </w:t>
      </w:r>
    </w:p>
    <w:p w:rsidR="004F5431" w:rsidRPr="004F5431" w:rsidRDefault="004F5431" w:rsidP="004F5431">
      <w:pPr>
        <w:spacing w:before="60" w:after="60"/>
        <w:rPr>
          <w:rFonts w:ascii="Calibri Light" w:hAnsi="Calibri Light"/>
          <w:szCs w:val="24"/>
          <w:lang w:val="en-GB"/>
        </w:rPr>
      </w:pPr>
    </w:p>
    <w:p w:rsidR="004F5431" w:rsidRPr="004F5431" w:rsidRDefault="004F5431" w:rsidP="004F5431">
      <w:pPr>
        <w:spacing w:before="60" w:after="60"/>
        <w:rPr>
          <w:rFonts w:ascii="Calibri Light" w:hAnsi="Calibri Light"/>
          <w:szCs w:val="24"/>
          <w:lang w:val="en-GB"/>
        </w:rPr>
      </w:pPr>
      <w:r w:rsidRPr="004F5431">
        <w:rPr>
          <w:rFonts w:ascii="Calibri Light" w:hAnsi="Calibri Light"/>
          <w:szCs w:val="24"/>
          <w:lang w:val="en-GB"/>
        </w:rPr>
        <w:t xml:space="preserve">Dear Sir/Madam, </w:t>
      </w:r>
    </w:p>
    <w:p w:rsidR="004F5431" w:rsidRPr="004F5431" w:rsidRDefault="004F5431" w:rsidP="004F5431">
      <w:pPr>
        <w:spacing w:before="60" w:after="60"/>
        <w:rPr>
          <w:rFonts w:ascii="Calibri Light" w:hAnsi="Calibri Light"/>
          <w:szCs w:val="24"/>
          <w:lang w:val="en-GB"/>
        </w:rPr>
      </w:pPr>
    </w:p>
    <w:p w:rsidR="004F5431" w:rsidRPr="004F5431" w:rsidRDefault="004F5431" w:rsidP="004F5431">
      <w:pPr>
        <w:spacing w:before="60" w:after="60"/>
        <w:rPr>
          <w:rFonts w:ascii="Calibri Light" w:hAnsi="Calibri Light"/>
          <w:szCs w:val="24"/>
          <w:lang w:val="en-GB"/>
        </w:rPr>
      </w:pPr>
      <w:r w:rsidRPr="004F5431">
        <w:rPr>
          <w:rFonts w:ascii="Calibri Light" w:hAnsi="Calibri Light"/>
          <w:szCs w:val="24"/>
          <w:lang w:val="en-GB"/>
        </w:rPr>
        <w:t>I hereby request &lt;</w:t>
      </w:r>
      <w:r w:rsidRPr="004F5431">
        <w:rPr>
          <w:rFonts w:ascii="Calibri Light" w:hAnsi="Calibri Light"/>
          <w:i/>
          <w:szCs w:val="24"/>
          <w:lang w:val="en-GB"/>
        </w:rPr>
        <w:t xml:space="preserve"> [prefinancing instalment / interim instalment / payment of the final balance]</w:t>
      </w:r>
      <w:r w:rsidRPr="004F5431">
        <w:rPr>
          <w:rFonts w:ascii="Calibri Light" w:hAnsi="Calibri Light"/>
          <w:szCs w:val="24"/>
          <w:lang w:val="en-GB"/>
        </w:rPr>
        <w:t xml:space="preserve">&gt; under the Contract mentioned above. </w:t>
      </w:r>
    </w:p>
    <w:p w:rsidR="004F5431" w:rsidRPr="004F5431" w:rsidRDefault="004F5431" w:rsidP="004F5431">
      <w:pPr>
        <w:spacing w:before="60" w:after="60"/>
        <w:rPr>
          <w:rFonts w:ascii="Calibri Light" w:hAnsi="Calibri Light"/>
          <w:szCs w:val="24"/>
          <w:lang w:val="en-GB"/>
        </w:rPr>
      </w:pPr>
    </w:p>
    <w:p w:rsidR="004F5431" w:rsidRPr="004F5431" w:rsidRDefault="004F5431" w:rsidP="004F5431">
      <w:pPr>
        <w:spacing w:before="60" w:after="60"/>
        <w:rPr>
          <w:rFonts w:ascii="Calibri Light" w:hAnsi="Calibri Light"/>
          <w:szCs w:val="24"/>
          <w:lang w:val="en-GB"/>
        </w:rPr>
      </w:pPr>
      <w:r w:rsidRPr="004F5431">
        <w:rPr>
          <w:rFonts w:ascii="Calibri Light" w:hAnsi="Calibri Light"/>
          <w:szCs w:val="24"/>
          <w:lang w:val="en-GB"/>
        </w:rPr>
        <w:t>The amount requested is &lt;</w:t>
      </w:r>
      <w:r w:rsidRPr="004F5431">
        <w:rPr>
          <w:rFonts w:ascii="Calibri Light" w:hAnsi="Calibri Light"/>
          <w:i/>
          <w:szCs w:val="24"/>
          <w:lang w:val="en-GB"/>
        </w:rPr>
        <w:t>as indicated in Article 4.1 of the grant Contract/the following: ...</w:t>
      </w:r>
      <w:r w:rsidRPr="004F5431">
        <w:rPr>
          <w:rFonts w:ascii="Calibri Light" w:hAnsi="Calibri Light"/>
          <w:szCs w:val="24"/>
          <w:lang w:val="en-GB"/>
        </w:rPr>
        <w:t xml:space="preserve">&gt;. </w:t>
      </w:r>
    </w:p>
    <w:p w:rsidR="004F5431" w:rsidRPr="004F5431" w:rsidRDefault="004F5431" w:rsidP="004F5431">
      <w:pPr>
        <w:spacing w:before="60" w:after="60"/>
        <w:rPr>
          <w:rFonts w:ascii="Calibri Light" w:hAnsi="Calibri Light"/>
          <w:szCs w:val="24"/>
          <w:lang w:val="en-GB"/>
        </w:rPr>
      </w:pPr>
      <w:r w:rsidRPr="004F5431">
        <w:rPr>
          <w:rFonts w:ascii="Calibri Light" w:hAnsi="Calibri Light"/>
          <w:szCs w:val="24"/>
          <w:lang w:val="en-GB"/>
        </w:rPr>
        <w:t xml:space="preserve">Please find attached the following supporting documents: </w:t>
      </w:r>
    </w:p>
    <w:p w:rsidR="004F5431" w:rsidRPr="004F5431" w:rsidRDefault="004F5431" w:rsidP="004F5431">
      <w:pPr>
        <w:spacing w:before="60" w:after="60"/>
        <w:rPr>
          <w:rFonts w:ascii="Calibri Light" w:hAnsi="Calibri Light"/>
          <w:i/>
          <w:szCs w:val="24"/>
          <w:lang w:val="en-GB"/>
        </w:rPr>
      </w:pPr>
      <w:r w:rsidRPr="004F5431">
        <w:rPr>
          <w:rFonts w:ascii="Calibri Light" w:hAnsi="Calibri Light"/>
          <w:i/>
          <w:szCs w:val="24"/>
          <w:lang w:val="en-GB"/>
        </w:rPr>
        <w:t>&lt;-</w:t>
      </w:r>
      <w:r w:rsidRPr="004F5431">
        <w:rPr>
          <w:rFonts w:ascii="Calibri Light" w:hAnsi="Calibri Light"/>
          <w:i/>
          <w:szCs w:val="24"/>
          <w:lang w:val="en-GB"/>
        </w:rPr>
        <w:tab/>
        <w:t>expenditure verification report (for interim instalment / payment of the final balance)</w:t>
      </w:r>
    </w:p>
    <w:p w:rsidR="004F5431" w:rsidRPr="004F5431" w:rsidRDefault="004F5431" w:rsidP="004F5431">
      <w:pPr>
        <w:spacing w:before="60" w:after="60"/>
        <w:rPr>
          <w:rFonts w:ascii="Calibri Light" w:hAnsi="Calibri Light"/>
          <w:i/>
          <w:szCs w:val="24"/>
          <w:lang w:val="en-GB"/>
        </w:rPr>
      </w:pPr>
      <w:r w:rsidRPr="004F5431">
        <w:rPr>
          <w:rFonts w:ascii="Calibri Light" w:hAnsi="Calibri Light"/>
          <w:i/>
          <w:szCs w:val="24"/>
          <w:lang w:val="en-GB"/>
        </w:rPr>
        <w:t>-</w:t>
      </w:r>
      <w:r w:rsidRPr="004F5431">
        <w:rPr>
          <w:rFonts w:ascii="Calibri Light" w:hAnsi="Calibri Light"/>
          <w:i/>
          <w:szCs w:val="24"/>
          <w:lang w:val="en-GB"/>
        </w:rPr>
        <w:tab/>
        <w:t xml:space="preserve"> narrative and financial interim report (for interim instalment) </w:t>
      </w:r>
    </w:p>
    <w:p w:rsidR="004F5431" w:rsidRPr="004F5431" w:rsidRDefault="004F5431" w:rsidP="004F5431">
      <w:pPr>
        <w:spacing w:before="60" w:after="60"/>
        <w:rPr>
          <w:rFonts w:ascii="Calibri Light" w:hAnsi="Calibri Light"/>
          <w:i/>
          <w:szCs w:val="24"/>
          <w:lang w:val="en-GB"/>
        </w:rPr>
      </w:pPr>
      <w:r w:rsidRPr="004F5431">
        <w:rPr>
          <w:rFonts w:ascii="Calibri Light" w:hAnsi="Calibri Light"/>
          <w:i/>
          <w:szCs w:val="24"/>
          <w:lang w:val="en-GB"/>
        </w:rPr>
        <w:t>-  narrative and financial final report (for payment of the final balance). &gt;</w:t>
      </w:r>
    </w:p>
    <w:p w:rsidR="004F5431" w:rsidRPr="004F5431" w:rsidRDefault="004F5431" w:rsidP="004F5431">
      <w:pPr>
        <w:spacing w:before="60" w:after="60"/>
        <w:rPr>
          <w:rFonts w:ascii="Calibri Light" w:hAnsi="Calibri Light"/>
          <w:szCs w:val="24"/>
          <w:lang w:val="en-GB"/>
        </w:rPr>
      </w:pPr>
    </w:p>
    <w:p w:rsidR="004F5431" w:rsidRPr="004F5431" w:rsidRDefault="004F5431" w:rsidP="004F5431">
      <w:pPr>
        <w:spacing w:before="60" w:after="60"/>
        <w:rPr>
          <w:rFonts w:ascii="Calibri Light" w:hAnsi="Calibri Light"/>
          <w:szCs w:val="24"/>
          <w:lang w:val="en-GB"/>
        </w:rPr>
      </w:pPr>
      <w:r w:rsidRPr="004F5431">
        <w:rPr>
          <w:rFonts w:ascii="Calibri Light" w:hAnsi="Calibri Light"/>
          <w:szCs w:val="24"/>
          <w:lang w:val="en-GB"/>
        </w:rPr>
        <w:t>The amount covered by the expenditure verification report and claimed for deduction from the sum total of pre-financing [and interim instalment] under the contract is the following: ...</w:t>
      </w:r>
    </w:p>
    <w:p w:rsidR="004F5431" w:rsidRPr="004F5431" w:rsidRDefault="004F5431" w:rsidP="004F5431">
      <w:pPr>
        <w:spacing w:before="60" w:after="60"/>
        <w:rPr>
          <w:rFonts w:ascii="Calibri Light" w:hAnsi="Calibri Light"/>
          <w:szCs w:val="24"/>
          <w:lang w:val="en-GB"/>
        </w:rPr>
      </w:pPr>
    </w:p>
    <w:p w:rsidR="004F5431" w:rsidRPr="004F5431" w:rsidRDefault="004F5431" w:rsidP="004F5431">
      <w:pPr>
        <w:spacing w:before="60" w:after="60"/>
        <w:rPr>
          <w:rFonts w:ascii="Calibri Light" w:hAnsi="Calibri Light"/>
          <w:szCs w:val="24"/>
          <w:lang w:val="en-GB"/>
        </w:rPr>
      </w:pPr>
      <w:r w:rsidRPr="004F5431">
        <w:rPr>
          <w:rFonts w:ascii="Calibri Light" w:hAnsi="Calibri Light"/>
          <w:szCs w:val="24"/>
          <w:lang w:val="en-GB"/>
        </w:rPr>
        <w:t>The payment should be made to the following bank account: &lt;give the account number shown on the financial identification form annexed to the Contract</w:t>
      </w:r>
      <w:r w:rsidRPr="004F5431">
        <w:rPr>
          <w:rFonts w:ascii="Calibri Light" w:hAnsi="Calibri Light"/>
          <w:szCs w:val="24"/>
          <w:vertAlign w:val="superscript"/>
          <w:lang w:val="en-GB"/>
        </w:rPr>
        <w:footnoteReference w:id="12"/>
      </w:r>
      <w:r w:rsidRPr="004F5431">
        <w:rPr>
          <w:rFonts w:ascii="Calibri Light" w:hAnsi="Calibri Light"/>
          <w:szCs w:val="24"/>
          <w:lang w:val="en-GB"/>
        </w:rPr>
        <w:t>&gt;</w:t>
      </w:r>
    </w:p>
    <w:p w:rsidR="004F5431" w:rsidRPr="004F5431" w:rsidRDefault="004F5431" w:rsidP="004F5431">
      <w:pPr>
        <w:spacing w:before="60" w:after="60"/>
        <w:rPr>
          <w:rFonts w:ascii="Calibri Light" w:hAnsi="Calibri Light"/>
          <w:b/>
          <w:bCs/>
          <w:szCs w:val="24"/>
          <w:lang w:val="en-GB"/>
        </w:rPr>
      </w:pPr>
    </w:p>
    <w:p w:rsidR="004F5431" w:rsidRPr="004F5431" w:rsidRDefault="004F5431" w:rsidP="004F5431">
      <w:pPr>
        <w:spacing w:before="60" w:after="60"/>
        <w:rPr>
          <w:rFonts w:ascii="Calibri Light" w:hAnsi="Calibri Light"/>
          <w:szCs w:val="24"/>
          <w:lang w:val="en-GB"/>
        </w:rPr>
      </w:pPr>
      <w:r w:rsidRPr="004F5431">
        <w:rPr>
          <w:rFonts w:ascii="Calibri Light" w:hAnsi="Calibri Light"/>
          <w:b/>
          <w:bCs/>
          <w:szCs w:val="24"/>
          <w:lang w:val="en-GB"/>
        </w:rPr>
        <w:t>In case of clarifications needed regarding the payment request, the contact person is: &lt;name&gt;, &lt;e-mail address&gt;, &lt;phone number&gt;.</w:t>
      </w:r>
    </w:p>
    <w:p w:rsidR="004F5431" w:rsidRPr="004F5431" w:rsidRDefault="004F5431" w:rsidP="004F5431">
      <w:pPr>
        <w:spacing w:before="60" w:after="60"/>
        <w:rPr>
          <w:rFonts w:ascii="Calibri Light" w:hAnsi="Calibri Light"/>
          <w:szCs w:val="24"/>
          <w:lang w:val="en-GB"/>
        </w:rPr>
      </w:pPr>
    </w:p>
    <w:p w:rsidR="004F5431" w:rsidRPr="004F5431" w:rsidRDefault="004F5431" w:rsidP="004F5431">
      <w:pPr>
        <w:spacing w:before="60" w:after="60"/>
        <w:rPr>
          <w:rFonts w:ascii="Calibri Light" w:hAnsi="Calibri Light"/>
          <w:b/>
          <w:i/>
          <w:szCs w:val="24"/>
          <w:lang w:val="en-GB"/>
        </w:rPr>
      </w:pPr>
      <w:r w:rsidRPr="004F5431">
        <w:rPr>
          <w:rFonts w:ascii="Calibri Light" w:hAnsi="Calibri Light"/>
          <w:b/>
          <w:i/>
          <w:szCs w:val="24"/>
          <w:lang w:val="en-GB"/>
        </w:rPr>
        <w:t xml:space="preserve">I hereby certify that the information contained in this payment request is complete, reliable and true, and is substantiated by adequate supporting documents that can be checked. </w:t>
      </w:r>
    </w:p>
    <w:p w:rsidR="004F5431" w:rsidRPr="004F5431" w:rsidRDefault="004F5431" w:rsidP="004F5431">
      <w:pPr>
        <w:spacing w:before="60" w:after="60"/>
        <w:rPr>
          <w:rFonts w:ascii="Calibri Light" w:hAnsi="Calibri Light"/>
          <w:b/>
          <w:i/>
          <w:szCs w:val="24"/>
          <w:lang w:val="en-GB"/>
        </w:rPr>
      </w:pPr>
    </w:p>
    <w:p w:rsidR="004F5431" w:rsidRPr="004F5431" w:rsidRDefault="004F5431" w:rsidP="004F5431">
      <w:pPr>
        <w:spacing w:before="60" w:after="60"/>
        <w:rPr>
          <w:rFonts w:ascii="Calibri Light" w:hAnsi="Calibri Light"/>
          <w:b/>
          <w:i/>
          <w:szCs w:val="24"/>
          <w:lang w:val="en-GB"/>
        </w:rPr>
      </w:pPr>
      <w:r w:rsidRPr="004F5431">
        <w:rPr>
          <w:rFonts w:ascii="Calibri Light" w:hAnsi="Calibri Light"/>
          <w:b/>
          <w:i/>
          <w:szCs w:val="24"/>
          <w:lang w:val="en-GB"/>
        </w:rPr>
        <w:t>I hereby certify that the costs declared have been incurred in accordance with this Contract and that they can be considered as eligible in accordance with the Contract.</w:t>
      </w:r>
      <w:r w:rsidRPr="004F5431">
        <w:rPr>
          <w:rFonts w:ascii="Calibri Light" w:hAnsi="Calibri Light"/>
          <w:szCs w:val="24"/>
          <w:lang w:val="en-GB"/>
        </w:rPr>
        <w:t xml:space="preserve"> </w:t>
      </w:r>
    </w:p>
    <w:p w:rsidR="004F5431" w:rsidRPr="004F5431" w:rsidRDefault="004F5431" w:rsidP="004F5431">
      <w:pPr>
        <w:spacing w:before="60" w:after="60"/>
        <w:rPr>
          <w:rFonts w:ascii="Calibri Light" w:hAnsi="Calibri Light"/>
          <w:szCs w:val="24"/>
          <w:lang w:val="en-GB"/>
        </w:rPr>
      </w:pPr>
    </w:p>
    <w:p w:rsidR="004F5431" w:rsidRPr="004F5431" w:rsidRDefault="004F5431" w:rsidP="004F5431">
      <w:pPr>
        <w:spacing w:before="60" w:after="60"/>
        <w:rPr>
          <w:rFonts w:ascii="Calibri Light" w:hAnsi="Calibri Light"/>
          <w:szCs w:val="24"/>
          <w:lang w:val="en-GB"/>
        </w:rPr>
      </w:pPr>
      <w:r w:rsidRPr="004F5431">
        <w:rPr>
          <w:rFonts w:ascii="Calibri Light" w:hAnsi="Calibri Light"/>
          <w:szCs w:val="24"/>
          <w:lang w:val="en-GB"/>
        </w:rPr>
        <w:t xml:space="preserve">Yours faithfully, </w:t>
      </w:r>
    </w:p>
    <w:p w:rsidR="004F5431" w:rsidRPr="004F5431" w:rsidRDefault="004F5431" w:rsidP="004F5431">
      <w:pPr>
        <w:spacing w:before="60" w:after="60"/>
        <w:rPr>
          <w:rFonts w:ascii="Calibri Light" w:hAnsi="Calibri Light"/>
          <w:szCs w:val="24"/>
          <w:lang w:val="en-GB"/>
        </w:rPr>
      </w:pPr>
    </w:p>
    <w:p w:rsidR="004F5431" w:rsidRPr="004F5431" w:rsidRDefault="004F5431" w:rsidP="004F5431">
      <w:pPr>
        <w:spacing w:before="60" w:after="60"/>
        <w:rPr>
          <w:rFonts w:ascii="Calibri Light" w:hAnsi="Calibri Light"/>
          <w:szCs w:val="24"/>
          <w:lang w:val="en-GB"/>
        </w:rPr>
      </w:pPr>
      <w:r w:rsidRPr="004F5431">
        <w:rPr>
          <w:rFonts w:ascii="Calibri Light" w:hAnsi="Calibri Light"/>
          <w:szCs w:val="24"/>
          <w:lang w:val="en-GB"/>
        </w:rPr>
        <w:t xml:space="preserve">&lt; </w:t>
      </w:r>
      <w:r w:rsidRPr="004F5431">
        <w:rPr>
          <w:rFonts w:ascii="Calibri Light" w:hAnsi="Calibri Light"/>
          <w:i/>
          <w:szCs w:val="24"/>
          <w:lang w:val="en-GB"/>
        </w:rPr>
        <w:t>signature</w:t>
      </w:r>
      <w:r w:rsidRPr="004F5431">
        <w:rPr>
          <w:rFonts w:ascii="Calibri Light" w:hAnsi="Calibri Light"/>
          <w:szCs w:val="24"/>
          <w:lang w:val="en-GB"/>
        </w:rPr>
        <w:t xml:space="preserve"> &gt;</w:t>
      </w:r>
    </w:p>
    <w:p w:rsidR="004F5431" w:rsidRPr="004F5431" w:rsidRDefault="004F5431" w:rsidP="004F5431">
      <w:pPr>
        <w:spacing w:before="60" w:after="60"/>
        <w:rPr>
          <w:rFonts w:ascii="Calibri Light" w:hAnsi="Calibri Light"/>
          <w:szCs w:val="24"/>
          <w:lang w:val="en-US"/>
        </w:rPr>
      </w:pPr>
    </w:p>
    <w:p w:rsidR="004F5431" w:rsidRPr="004F5431" w:rsidRDefault="004F5431" w:rsidP="004F5431">
      <w:pPr>
        <w:spacing w:before="60" w:after="60"/>
        <w:rPr>
          <w:rFonts w:ascii="Calibri Light" w:hAnsi="Calibri Light"/>
          <w:szCs w:val="24"/>
          <w:lang w:val="en-US"/>
        </w:rPr>
      </w:pPr>
    </w:p>
    <w:p w:rsidR="004F5431" w:rsidRPr="00437E23" w:rsidRDefault="004F5431" w:rsidP="006F3797">
      <w:pPr>
        <w:spacing w:before="60" w:after="60"/>
        <w:ind w:left="5812" w:hanging="5812"/>
        <w:rPr>
          <w:rFonts w:ascii="Calibri Light" w:hAnsi="Calibri Light"/>
          <w:szCs w:val="24"/>
          <w:highlight w:val="yellow"/>
          <w:lang w:val="en-US"/>
        </w:rPr>
      </w:pPr>
    </w:p>
    <w:p w:rsidR="00132781" w:rsidRPr="00437E23" w:rsidRDefault="00132781" w:rsidP="006F3797">
      <w:pPr>
        <w:spacing w:before="60" w:after="60"/>
        <w:rPr>
          <w:rFonts w:ascii="Calibri Light" w:hAnsi="Calibri Light"/>
          <w:szCs w:val="24"/>
          <w:lang w:val="en-US"/>
        </w:rPr>
      </w:pPr>
    </w:p>
    <w:sectPr w:rsidR="00132781" w:rsidRPr="00437E23">
      <w:headerReference w:type="even" r:id="rId14"/>
      <w:headerReference w:type="default" r:id="rId15"/>
      <w:footerReference w:type="default" r:id="rId16"/>
      <w:headerReference w:type="firs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57A2" w:rsidRDefault="00AF57A2" w:rsidP="00132781">
      <w:r>
        <w:separator/>
      </w:r>
    </w:p>
  </w:endnote>
  <w:endnote w:type="continuationSeparator" w:id="0">
    <w:p w:rsidR="00AF57A2" w:rsidRDefault="00AF57A2" w:rsidP="00132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MT">
    <w:altName w:val="Arial"/>
    <w:charset w:val="00"/>
    <w:family w:val="swiss"/>
    <w:pitch w:val="default"/>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728083"/>
      <w:docPartObj>
        <w:docPartGallery w:val="Page Numbers (Bottom of Page)"/>
        <w:docPartUnique/>
      </w:docPartObj>
    </w:sdtPr>
    <w:sdtEndPr>
      <w:rPr>
        <w:rFonts w:ascii="Calibri Light" w:hAnsi="Calibri Light"/>
        <w:noProof/>
      </w:rPr>
    </w:sdtEndPr>
    <w:sdtContent>
      <w:p w:rsidR="007B5BE1" w:rsidRPr="002C1128" w:rsidRDefault="007B5BE1">
        <w:pPr>
          <w:pStyle w:val="Footer"/>
          <w:jc w:val="right"/>
          <w:rPr>
            <w:rFonts w:ascii="Calibri Light" w:hAnsi="Calibri Light"/>
          </w:rPr>
        </w:pPr>
        <w:r w:rsidRPr="002C1128">
          <w:rPr>
            <w:rFonts w:ascii="Calibri Light" w:hAnsi="Calibri Light"/>
          </w:rPr>
          <w:fldChar w:fldCharType="begin"/>
        </w:r>
        <w:r w:rsidRPr="002C1128">
          <w:rPr>
            <w:rFonts w:ascii="Calibri Light" w:hAnsi="Calibri Light"/>
          </w:rPr>
          <w:instrText xml:space="preserve"> PAGE   \* MERGEFORMAT </w:instrText>
        </w:r>
        <w:r w:rsidRPr="002C1128">
          <w:rPr>
            <w:rFonts w:ascii="Calibri Light" w:hAnsi="Calibri Light"/>
          </w:rPr>
          <w:fldChar w:fldCharType="separate"/>
        </w:r>
        <w:r w:rsidR="00644D0F">
          <w:rPr>
            <w:rFonts w:ascii="Calibri Light" w:hAnsi="Calibri Light"/>
            <w:noProof/>
          </w:rPr>
          <w:t>1</w:t>
        </w:r>
        <w:r w:rsidRPr="002C1128">
          <w:rPr>
            <w:rFonts w:ascii="Calibri Light" w:hAnsi="Calibri Light"/>
            <w:noProof/>
          </w:rPr>
          <w:fldChar w:fldCharType="end"/>
        </w:r>
      </w:p>
    </w:sdtContent>
  </w:sdt>
  <w:p w:rsidR="007B5BE1" w:rsidRDefault="007B5BE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57A2" w:rsidRDefault="00AF57A2" w:rsidP="00132781">
      <w:r>
        <w:separator/>
      </w:r>
    </w:p>
  </w:footnote>
  <w:footnote w:type="continuationSeparator" w:id="0">
    <w:p w:rsidR="00AF57A2" w:rsidRDefault="00AF57A2" w:rsidP="00132781">
      <w:r>
        <w:continuationSeparator/>
      </w:r>
    </w:p>
  </w:footnote>
  <w:footnote w:id="1">
    <w:p w:rsidR="007B5BE1" w:rsidRPr="00CC6A31" w:rsidRDefault="007B5BE1" w:rsidP="00CC6A31">
      <w:pPr>
        <w:pStyle w:val="FootnoteText"/>
        <w:jc w:val="both"/>
        <w:rPr>
          <w:lang w:val="en-US"/>
        </w:rPr>
      </w:pPr>
      <w:r>
        <w:rPr>
          <w:rStyle w:val="FootnoteReference"/>
        </w:rPr>
        <w:footnoteRef/>
      </w:r>
      <w:r>
        <w:t xml:space="preserve"> </w:t>
      </w:r>
      <w:r w:rsidRPr="00F35F7D">
        <w:rPr>
          <w:rFonts w:ascii="Calibri Light" w:hAnsi="Calibri Light"/>
          <w:lang w:val="ro-RO"/>
        </w:rPr>
        <w:t>Art. 30 of the Regulation (EU, Euratom ) No 966/2012 of the European Parliament and of the Council of 25 October 2012 on the financial rules applicable to the general budget of the Union and repealing Council Regulation (EC, Euratom) No 1605/2002</w:t>
      </w:r>
    </w:p>
  </w:footnote>
  <w:footnote w:id="2">
    <w:p w:rsidR="007B5BE1" w:rsidRPr="006F3797" w:rsidRDefault="007B5BE1">
      <w:pPr>
        <w:pStyle w:val="FootnoteText"/>
        <w:rPr>
          <w:rFonts w:ascii="Calibri Light" w:hAnsi="Calibri Light"/>
          <w:sz w:val="16"/>
          <w:szCs w:val="16"/>
          <w:lang w:val="en-US"/>
        </w:rPr>
      </w:pPr>
      <w:r w:rsidRPr="006F3797">
        <w:rPr>
          <w:rStyle w:val="FootnoteReference"/>
          <w:rFonts w:ascii="Calibri Light" w:hAnsi="Calibri Light"/>
          <w:sz w:val="16"/>
          <w:szCs w:val="16"/>
        </w:rPr>
        <w:footnoteRef/>
      </w:r>
      <w:r w:rsidRPr="00B67C51">
        <w:rPr>
          <w:rFonts w:ascii="Calibri Light" w:hAnsi="Calibri Light"/>
          <w:sz w:val="16"/>
          <w:szCs w:val="16"/>
          <w:lang w:val="en-US"/>
        </w:rPr>
        <w:t xml:space="preserve"> OJ C 316, 27.11.1995, p. 48</w:t>
      </w:r>
    </w:p>
  </w:footnote>
  <w:footnote w:id="3">
    <w:p w:rsidR="007B5BE1" w:rsidRPr="006F3797" w:rsidRDefault="007B5BE1">
      <w:pPr>
        <w:pStyle w:val="FootnoteText"/>
        <w:rPr>
          <w:rFonts w:ascii="Calibri Light" w:hAnsi="Calibri Light"/>
          <w:sz w:val="16"/>
          <w:szCs w:val="16"/>
          <w:lang w:val="en-US"/>
        </w:rPr>
      </w:pPr>
      <w:r w:rsidRPr="006F3797">
        <w:rPr>
          <w:rStyle w:val="FootnoteReference"/>
          <w:rFonts w:ascii="Calibri Light" w:hAnsi="Calibri Light"/>
          <w:sz w:val="16"/>
          <w:szCs w:val="16"/>
        </w:rPr>
        <w:footnoteRef/>
      </w:r>
      <w:r w:rsidRPr="00B67C51">
        <w:rPr>
          <w:rFonts w:ascii="Calibri Light" w:hAnsi="Calibri Light"/>
          <w:sz w:val="16"/>
          <w:szCs w:val="16"/>
          <w:lang w:val="en-US"/>
        </w:rPr>
        <w:t xml:space="preserve"> OJ C 195, 25.6.1997, p. 1</w:t>
      </w:r>
    </w:p>
  </w:footnote>
  <w:footnote w:id="4">
    <w:p w:rsidR="007B5BE1" w:rsidRPr="006F3797" w:rsidRDefault="007B5BE1">
      <w:pPr>
        <w:pStyle w:val="FootnoteText"/>
        <w:rPr>
          <w:rFonts w:ascii="Calibri Light" w:hAnsi="Calibri Light"/>
          <w:sz w:val="16"/>
          <w:szCs w:val="16"/>
          <w:lang w:val="en-US"/>
        </w:rPr>
      </w:pPr>
      <w:r w:rsidRPr="006F3797">
        <w:rPr>
          <w:rStyle w:val="FootnoteReference"/>
          <w:rFonts w:ascii="Calibri Light" w:hAnsi="Calibri Light"/>
          <w:sz w:val="16"/>
          <w:szCs w:val="16"/>
        </w:rPr>
        <w:footnoteRef/>
      </w:r>
      <w:r w:rsidRPr="00B67C51">
        <w:rPr>
          <w:rFonts w:ascii="Calibri Light" w:hAnsi="Calibri Light"/>
          <w:sz w:val="16"/>
          <w:szCs w:val="16"/>
          <w:lang w:val="en-US"/>
        </w:rPr>
        <w:t xml:space="preserve"> Council Framework Decision 2003/568/JHA of 22 July 2003 on combating corruption in the private sector (OJ L 192, 31.7.2003, p. 54).</w:t>
      </w:r>
    </w:p>
  </w:footnote>
  <w:footnote w:id="5">
    <w:p w:rsidR="007B5BE1" w:rsidRPr="006F3797" w:rsidRDefault="007B5BE1">
      <w:pPr>
        <w:pStyle w:val="FootnoteText"/>
        <w:rPr>
          <w:rFonts w:ascii="Calibri Light" w:hAnsi="Calibri Light"/>
          <w:sz w:val="16"/>
          <w:szCs w:val="16"/>
          <w:lang w:val="en-US"/>
        </w:rPr>
      </w:pPr>
      <w:r w:rsidRPr="006F3797">
        <w:rPr>
          <w:rStyle w:val="FootnoteReference"/>
          <w:rFonts w:ascii="Calibri Light" w:hAnsi="Calibri Light"/>
          <w:sz w:val="16"/>
          <w:szCs w:val="16"/>
        </w:rPr>
        <w:footnoteRef/>
      </w:r>
      <w:r w:rsidRPr="00B67C51">
        <w:rPr>
          <w:rFonts w:ascii="Calibri Light" w:hAnsi="Calibri Light"/>
          <w:sz w:val="16"/>
          <w:szCs w:val="16"/>
          <w:lang w:val="en-US"/>
        </w:rPr>
        <w:t xml:space="preserve"> Council Framework Decision 2008/841/JHA of 24 October 2008 on the fight against organised crime (OJ L 300, 11.11.2008, p. 42).</w:t>
      </w:r>
    </w:p>
  </w:footnote>
  <w:footnote w:id="6">
    <w:p w:rsidR="007B5BE1" w:rsidRPr="006F3797" w:rsidRDefault="007B5BE1">
      <w:pPr>
        <w:pStyle w:val="FootnoteText"/>
        <w:rPr>
          <w:rFonts w:ascii="Calibri Light" w:hAnsi="Calibri Light"/>
          <w:sz w:val="16"/>
          <w:szCs w:val="16"/>
          <w:lang w:val="en-US"/>
        </w:rPr>
      </w:pPr>
      <w:r w:rsidRPr="006F3797">
        <w:rPr>
          <w:rStyle w:val="FootnoteReference"/>
          <w:rFonts w:ascii="Calibri Light" w:hAnsi="Calibri Light"/>
          <w:sz w:val="16"/>
          <w:szCs w:val="16"/>
        </w:rPr>
        <w:footnoteRef/>
      </w:r>
      <w:r w:rsidRPr="00B67C51">
        <w:rPr>
          <w:rFonts w:ascii="Calibri Light" w:hAnsi="Calibri Light"/>
          <w:sz w:val="16"/>
          <w:szCs w:val="16"/>
          <w:lang w:val="en-US"/>
        </w:rPr>
        <w:t xml:space="preserve"> Directive 2005/60/EC of the European Parliament and of the Council of 26 October 2005 on the prevention of the use of the financial system for the purpose of money laundering and terrorist financing (OJ L 309, 25.11.2005, p. 15).</w:t>
      </w:r>
    </w:p>
  </w:footnote>
  <w:footnote w:id="7">
    <w:p w:rsidR="007B5BE1" w:rsidRPr="006F3797" w:rsidRDefault="007B5BE1">
      <w:pPr>
        <w:pStyle w:val="FootnoteText"/>
        <w:rPr>
          <w:rFonts w:ascii="Calibri Light" w:hAnsi="Calibri Light"/>
          <w:sz w:val="16"/>
          <w:szCs w:val="16"/>
          <w:lang w:val="en-US"/>
        </w:rPr>
      </w:pPr>
      <w:r w:rsidRPr="006F3797">
        <w:rPr>
          <w:rStyle w:val="FootnoteReference"/>
          <w:rFonts w:ascii="Calibri Light" w:hAnsi="Calibri Light"/>
          <w:sz w:val="16"/>
          <w:szCs w:val="16"/>
        </w:rPr>
        <w:footnoteRef/>
      </w:r>
      <w:r w:rsidRPr="00B67C51">
        <w:rPr>
          <w:rFonts w:ascii="Calibri Light" w:hAnsi="Calibri Light"/>
          <w:sz w:val="16"/>
          <w:szCs w:val="16"/>
          <w:lang w:val="en-US"/>
        </w:rPr>
        <w:t xml:space="preserve"> Council Framework Decision 2002/475/JHA of 13 June 2002 on combating terrorism (OJ L 164, 22.6.2002, p. 3).</w:t>
      </w:r>
    </w:p>
  </w:footnote>
  <w:footnote w:id="8">
    <w:p w:rsidR="007B5BE1" w:rsidRPr="006F3797" w:rsidRDefault="007B5BE1">
      <w:pPr>
        <w:pStyle w:val="FootnoteText"/>
        <w:rPr>
          <w:rFonts w:ascii="Calibri Light" w:hAnsi="Calibri Light"/>
          <w:sz w:val="16"/>
          <w:szCs w:val="16"/>
          <w:lang w:val="en-US"/>
        </w:rPr>
      </w:pPr>
      <w:r w:rsidRPr="006F3797">
        <w:rPr>
          <w:rStyle w:val="FootnoteReference"/>
          <w:rFonts w:ascii="Calibri Light" w:hAnsi="Calibri Light"/>
          <w:sz w:val="16"/>
          <w:szCs w:val="16"/>
        </w:rPr>
        <w:footnoteRef/>
      </w:r>
      <w:r w:rsidRPr="00B67C51">
        <w:rPr>
          <w:rFonts w:ascii="Calibri Light" w:hAnsi="Calibri Light"/>
          <w:sz w:val="16"/>
          <w:szCs w:val="16"/>
          <w:lang w:val="en-US"/>
        </w:rPr>
        <w:t xml:space="preserve"> Directive 2011/36/EU of the European Parliament and of the Council of 5 April 2011 on preventing and combating trafficking in human beings and protecting its victims, and replacing Council Framework Decision 2002/629/JHA (OJ L 101, 15.4.2011, p. 1).</w:t>
      </w:r>
    </w:p>
  </w:footnote>
  <w:footnote w:id="9">
    <w:p w:rsidR="007B5BE1" w:rsidRPr="006F3797" w:rsidDel="00BB764E" w:rsidRDefault="007B5BE1">
      <w:pPr>
        <w:pStyle w:val="FootnoteText"/>
        <w:rPr>
          <w:del w:id="0" w:author="Ingrid Bucsa" w:date="2016-11-10T15:07:00Z"/>
          <w:rFonts w:ascii="Calibri Light" w:hAnsi="Calibri Light"/>
          <w:sz w:val="16"/>
          <w:szCs w:val="16"/>
          <w:lang w:val="en-US"/>
        </w:rPr>
      </w:pPr>
    </w:p>
  </w:footnote>
  <w:footnote w:id="10">
    <w:p w:rsidR="007B5BE1" w:rsidRPr="006F3797" w:rsidRDefault="007B5BE1" w:rsidP="00CD2FF1">
      <w:pPr>
        <w:pStyle w:val="FootnoteText"/>
        <w:rPr>
          <w:rFonts w:ascii="Calibri Light" w:hAnsi="Calibri Light"/>
          <w:lang w:val="en-GB"/>
        </w:rPr>
      </w:pPr>
      <w:r w:rsidRPr="006F3797">
        <w:rPr>
          <w:rStyle w:val="FootnoteReference"/>
          <w:rFonts w:ascii="Calibri Light" w:hAnsi="Calibri Light"/>
        </w:rPr>
        <w:footnoteRef/>
      </w:r>
      <w:r w:rsidRPr="006F3797">
        <w:rPr>
          <w:rFonts w:ascii="Calibri Light" w:hAnsi="Calibri Light"/>
          <w:lang w:val="en-US"/>
        </w:rPr>
        <w:t xml:space="preserve"> </w:t>
      </w:r>
      <w:r w:rsidRPr="006F3797">
        <w:rPr>
          <w:rFonts w:ascii="Calibri Light" w:hAnsi="Calibri Light"/>
          <w:sz w:val="17"/>
          <w:szCs w:val="17"/>
          <w:lang w:val="en-US"/>
        </w:rPr>
        <w:t>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 (OJ L 347, 20.12.2013, p. 320).</w:t>
      </w:r>
    </w:p>
  </w:footnote>
  <w:footnote w:id="11">
    <w:p w:rsidR="007B5BE1" w:rsidRPr="006F3797" w:rsidRDefault="007B5BE1" w:rsidP="00CD2FF1">
      <w:pPr>
        <w:pStyle w:val="FootnoteText"/>
        <w:rPr>
          <w:rFonts w:ascii="Calibri Light" w:hAnsi="Calibri Light"/>
          <w:lang w:val="en-GB"/>
        </w:rPr>
      </w:pPr>
      <w:r w:rsidRPr="006F3797">
        <w:rPr>
          <w:rStyle w:val="FootnoteReference"/>
          <w:rFonts w:ascii="Calibri Light" w:hAnsi="Calibri Light"/>
        </w:rPr>
        <w:footnoteRef/>
      </w:r>
      <w:r w:rsidRPr="006F3797">
        <w:rPr>
          <w:rFonts w:ascii="Calibri Light" w:hAnsi="Calibri Light"/>
          <w:lang w:val="en-US"/>
        </w:rPr>
        <w:t xml:space="preserve"> </w:t>
      </w:r>
      <w:r w:rsidRPr="006F3797">
        <w:rPr>
          <w:rFonts w:ascii="Calibri Light" w:hAnsi="Calibri Light"/>
          <w:sz w:val="17"/>
          <w:szCs w:val="17"/>
          <w:lang w:val="en-US"/>
        </w:rPr>
        <w:t>Commission Decision of 19 December 2013 on the setting out and approval of the guidelines for determining financial corrections to be made by the Commission to expenditure financed by the Union under shared management for non-compliance with the rules on public procurement (C(2013)9527).</w:t>
      </w:r>
    </w:p>
  </w:footnote>
  <w:footnote w:id="12">
    <w:p w:rsidR="007B5BE1" w:rsidRPr="00C55F1F" w:rsidRDefault="007B5BE1" w:rsidP="004F5431">
      <w:pPr>
        <w:pStyle w:val="FootnoteText"/>
        <w:rPr>
          <w:lang w:val="en-US"/>
        </w:rPr>
      </w:pPr>
      <w:r>
        <w:rPr>
          <w:rStyle w:val="FootnoteReference"/>
        </w:rPr>
        <w:footnoteRef/>
      </w:r>
      <w:r w:rsidRPr="00816B20">
        <w:rPr>
          <w:lang w:val="en-US"/>
        </w:rPr>
        <w:t xml:space="preserve"> </w:t>
      </w:r>
      <w:r w:rsidRPr="00816B20">
        <w:rPr>
          <w:rFonts w:ascii="Trebuchet MS" w:hAnsi="Trebuchet MS"/>
          <w:sz w:val="18"/>
          <w:szCs w:val="18"/>
          <w:lang w:val="en-US"/>
        </w:rPr>
        <w:t>In case a different bank account has to be used a new financial identification form has to be timely submitted.</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5BE1" w:rsidRDefault="00AF57A2">
    <w:pPr>
      <w:pStyle w:val="Header"/>
    </w:pPr>
    <w:r>
      <w:rPr>
        <w:noProof/>
      </w:rPr>
      <w:pict w14:anchorId="447DC63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823030" o:spid="_x0000_s2050" type="#_x0000_t136" style="position:absolute;margin-left:0;margin-top:0;width:471.3pt;height:188.5pt;rotation:315;z-index:-251655168;mso-position-horizontal:center;mso-position-horizontal-relative:margin;mso-position-vertical:center;mso-position-vertical-relative:margin" o:allowincell="f" fillcolor="#5a5a5a [2109]"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5BE1" w:rsidRDefault="00AF57A2">
    <w:pPr>
      <w:pStyle w:val="Header"/>
    </w:pPr>
    <w:r>
      <w:rPr>
        <w:noProof/>
      </w:rPr>
      <w:pict w14:anchorId="28290C9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823031" o:spid="_x0000_s2051" type="#_x0000_t136" style="position:absolute;margin-left:0;margin-top:0;width:471.3pt;height:188.5pt;rotation:315;z-index:-251653120;mso-position-horizontal:center;mso-position-horizontal-relative:margin;mso-position-vertical:center;mso-position-vertical-relative:margin" o:allowincell="f" fillcolor="#5a5a5a [2109]" stroked="f">
          <v:fill opacity=".5"/>
          <v:textpath style="font-family:&quot;Times New Roman&quot;;font-size:1pt" string="DRAFT"/>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5BE1" w:rsidRDefault="00AF57A2">
    <w:pPr>
      <w:pStyle w:val="Header"/>
    </w:pPr>
    <w:r>
      <w:rPr>
        <w:noProof/>
      </w:rPr>
      <w:pict w14:anchorId="49D589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823029" o:spid="_x0000_s2049" type="#_x0000_t136" style="position:absolute;margin-left:0;margin-top:0;width:471.3pt;height:188.5pt;rotation:315;z-index:-251657216;mso-position-horizontal:center;mso-position-horizontal-relative:margin;mso-position-vertical:center;mso-position-vertical-relative:margin" o:allowincell="f" fillcolor="#5a5a5a [2109]"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920B7"/>
    <w:multiLevelType w:val="hybridMultilevel"/>
    <w:tmpl w:val="1304F148"/>
    <w:lvl w:ilvl="0" w:tplc="853A88BC">
      <w:start w:val="1"/>
      <w:numFmt w:val="decimal"/>
      <w:lvlText w:val="17.%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DEC5146"/>
    <w:multiLevelType w:val="hybridMultilevel"/>
    <w:tmpl w:val="1592C442"/>
    <w:lvl w:ilvl="0" w:tplc="4EBA9856">
      <w:start w:val="1"/>
      <w:numFmt w:val="decimal"/>
      <w:lvlText w:val="8.%1"/>
      <w:lvlJc w:val="left"/>
      <w:pPr>
        <w:ind w:left="720" w:hanging="360"/>
      </w:pPr>
      <w:rPr>
        <w:rFonts w:hint="default"/>
      </w:rPr>
    </w:lvl>
    <w:lvl w:ilvl="1" w:tplc="AF8622FA">
      <w:start w:val="1"/>
      <w:numFmt w:val="low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F08591F"/>
    <w:multiLevelType w:val="hybridMultilevel"/>
    <w:tmpl w:val="06761B54"/>
    <w:lvl w:ilvl="0" w:tplc="CFAED2CA">
      <w:start w:val="1"/>
      <w:numFmt w:val="decimal"/>
      <w:lvlText w:val="21.%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2FA3E5E"/>
    <w:multiLevelType w:val="hybridMultilevel"/>
    <w:tmpl w:val="4D8E9B1C"/>
    <w:lvl w:ilvl="0" w:tplc="7BACD80E">
      <w:start w:val="1"/>
      <w:numFmt w:val="decimal"/>
      <w:lvlText w:val="12.%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4925548"/>
    <w:multiLevelType w:val="hybridMultilevel"/>
    <w:tmpl w:val="899CADA6"/>
    <w:lvl w:ilvl="0" w:tplc="30709C5A">
      <w:start w:val="1"/>
      <w:numFmt w:val="decimal"/>
      <w:lvlText w:val="15.%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8790C6D"/>
    <w:multiLevelType w:val="hybridMultilevel"/>
    <w:tmpl w:val="F8ACAA84"/>
    <w:lvl w:ilvl="0" w:tplc="31783B36">
      <w:start w:val="1"/>
      <w:numFmt w:val="decimal"/>
      <w:lvlText w:val="16.%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004619A"/>
    <w:multiLevelType w:val="hybridMultilevel"/>
    <w:tmpl w:val="0972C1B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05C1DF8"/>
    <w:multiLevelType w:val="hybridMultilevel"/>
    <w:tmpl w:val="B03A20D0"/>
    <w:lvl w:ilvl="0" w:tplc="D8AA6B6A">
      <w:start w:val="4"/>
      <w:numFmt w:val="bullet"/>
      <w:lvlText w:val="-"/>
      <w:lvlJc w:val="center"/>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187729"/>
    <w:multiLevelType w:val="hybridMultilevel"/>
    <w:tmpl w:val="B5D0728E"/>
    <w:lvl w:ilvl="0" w:tplc="938E5986">
      <w:start w:val="1"/>
      <w:numFmt w:val="decimal"/>
      <w:lvlText w:val="6.%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9C76D34"/>
    <w:multiLevelType w:val="hybridMultilevel"/>
    <w:tmpl w:val="4A70376C"/>
    <w:lvl w:ilvl="0" w:tplc="C7325A30">
      <w:start w:val="1"/>
      <w:numFmt w:val="decimal"/>
      <w:lvlText w:val="22.%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BD3739D"/>
    <w:multiLevelType w:val="hybridMultilevel"/>
    <w:tmpl w:val="6F381460"/>
    <w:lvl w:ilvl="0" w:tplc="36886AD2">
      <w:start w:val="2"/>
      <w:numFmt w:val="bullet"/>
      <w:lvlText w:val="-"/>
      <w:lvlJc w:val="left"/>
      <w:pPr>
        <w:ind w:left="927" w:hanging="360"/>
      </w:pPr>
      <w:rPr>
        <w:rFonts w:ascii="Trebuchet MS" w:eastAsia="Times New Roman" w:hAnsi="Trebuchet MS"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15:restartNumberingAfterBreak="0">
    <w:nsid w:val="2E012648"/>
    <w:multiLevelType w:val="hybridMultilevel"/>
    <w:tmpl w:val="B0EE46BC"/>
    <w:lvl w:ilvl="0" w:tplc="DD10607A">
      <w:start w:val="1"/>
      <w:numFmt w:val="decimal"/>
      <w:lvlText w:val="20.%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3024097B"/>
    <w:multiLevelType w:val="hybridMultilevel"/>
    <w:tmpl w:val="ED2A1F7E"/>
    <w:lvl w:ilvl="0" w:tplc="D96EF5F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5C62964"/>
    <w:multiLevelType w:val="hybridMultilevel"/>
    <w:tmpl w:val="D892EE40"/>
    <w:lvl w:ilvl="0" w:tplc="025CF7EC">
      <w:start w:val="1"/>
      <w:numFmt w:val="decimal"/>
      <w:lvlText w:val="9.%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E9E6E01"/>
    <w:multiLevelType w:val="hybridMultilevel"/>
    <w:tmpl w:val="EF12261A"/>
    <w:lvl w:ilvl="0" w:tplc="D96EF5F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1DE2397"/>
    <w:multiLevelType w:val="hybridMultilevel"/>
    <w:tmpl w:val="EAA09090"/>
    <w:lvl w:ilvl="0" w:tplc="803C06BE">
      <w:start w:val="1"/>
      <w:numFmt w:val="decimal"/>
      <w:lvlText w:val="14.%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42EF18EB"/>
    <w:multiLevelType w:val="hybridMultilevel"/>
    <w:tmpl w:val="4BA2E98A"/>
    <w:lvl w:ilvl="0" w:tplc="C90E952A">
      <w:start w:val="1"/>
      <w:numFmt w:val="bullet"/>
      <w:lvlText w:val="-"/>
      <w:lvlJc w:val="left"/>
      <w:pPr>
        <w:ind w:left="1287" w:hanging="360"/>
      </w:pPr>
      <w:rPr>
        <w:rFonts w:ascii="SimSun" w:eastAsia="SimSun" w:hAnsi="SimSun" w:hint="eastAsia"/>
        <w:sz w:val="16"/>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17" w15:restartNumberingAfterBreak="0">
    <w:nsid w:val="45812720"/>
    <w:multiLevelType w:val="hybridMultilevel"/>
    <w:tmpl w:val="4D6819B2"/>
    <w:lvl w:ilvl="0" w:tplc="FE163DFE">
      <w:start w:val="6"/>
      <w:numFmt w:val="decimal"/>
      <w:lvlText w:val="8.%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9B53D0"/>
    <w:multiLevelType w:val="hybridMultilevel"/>
    <w:tmpl w:val="361AF3B6"/>
    <w:lvl w:ilvl="0" w:tplc="D96EF5FC">
      <w:start w:val="1"/>
      <w:numFmt w:val="bullet"/>
      <w:lvlText w:val=""/>
      <w:lvlJc w:val="left"/>
      <w:pPr>
        <w:ind w:left="1287" w:hanging="360"/>
      </w:pPr>
      <w:rPr>
        <w:rFonts w:ascii="Symbol" w:hAnsi="Symbol" w:hint="default"/>
      </w:rPr>
    </w:lvl>
    <w:lvl w:ilvl="1" w:tplc="D96EF5FC">
      <w:start w:val="1"/>
      <w:numFmt w:val="bullet"/>
      <w:lvlText w:val=""/>
      <w:lvlJc w:val="left"/>
      <w:pPr>
        <w:ind w:left="2007" w:hanging="360"/>
      </w:pPr>
      <w:rPr>
        <w:rFonts w:ascii="Symbol" w:hAnsi="Symbol"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9" w15:restartNumberingAfterBreak="0">
    <w:nsid w:val="49DA62F4"/>
    <w:multiLevelType w:val="hybridMultilevel"/>
    <w:tmpl w:val="80166EC4"/>
    <w:lvl w:ilvl="0" w:tplc="F3AA56C0">
      <w:start w:val="1"/>
      <w:numFmt w:val="decimal"/>
      <w:lvlText w:val="10.%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4C1C0C1C"/>
    <w:multiLevelType w:val="hybridMultilevel"/>
    <w:tmpl w:val="DF3229DE"/>
    <w:lvl w:ilvl="0" w:tplc="871EF7C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4ED03F82"/>
    <w:multiLevelType w:val="hybridMultilevel"/>
    <w:tmpl w:val="5BA0888E"/>
    <w:lvl w:ilvl="0" w:tplc="29FE3B90">
      <w:start w:val="2"/>
      <w:numFmt w:val="decimal"/>
      <w:lvlText w:val="4.%1"/>
      <w:lvlJc w:val="left"/>
      <w:pPr>
        <w:ind w:left="2880" w:hanging="360"/>
      </w:pPr>
      <w:rPr>
        <w:rFonts w:hint="default"/>
      </w:rPr>
    </w:lvl>
    <w:lvl w:ilvl="1" w:tplc="04180019">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22" w15:restartNumberingAfterBreak="0">
    <w:nsid w:val="4F5B0A9B"/>
    <w:multiLevelType w:val="hybridMultilevel"/>
    <w:tmpl w:val="029EB7DE"/>
    <w:lvl w:ilvl="0" w:tplc="D96EF5FC">
      <w:start w:val="1"/>
      <w:numFmt w:val="bullet"/>
      <w:lvlText w:val=""/>
      <w:lvlJc w:val="left"/>
      <w:pPr>
        <w:ind w:left="1287" w:hanging="360"/>
      </w:pPr>
      <w:rPr>
        <w:rFonts w:ascii="Symbol" w:hAnsi="Symbol" w:hint="default"/>
      </w:rPr>
    </w:lvl>
    <w:lvl w:ilvl="1" w:tplc="D96EF5FC">
      <w:start w:val="1"/>
      <w:numFmt w:val="bullet"/>
      <w:lvlText w:val=""/>
      <w:lvlJc w:val="left"/>
      <w:pPr>
        <w:ind w:left="2007" w:hanging="360"/>
      </w:pPr>
      <w:rPr>
        <w:rFonts w:ascii="Symbol" w:hAnsi="Symbol"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3" w15:restartNumberingAfterBreak="0">
    <w:nsid w:val="51840473"/>
    <w:multiLevelType w:val="hybridMultilevel"/>
    <w:tmpl w:val="86B2D12C"/>
    <w:lvl w:ilvl="0" w:tplc="1E1C7EE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521C43B6"/>
    <w:multiLevelType w:val="hybridMultilevel"/>
    <w:tmpl w:val="C3CE5560"/>
    <w:lvl w:ilvl="0" w:tplc="64B85D2A">
      <w:start w:val="1"/>
      <w:numFmt w:val="decimal"/>
      <w:lvlText w:val="7.%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527232A4"/>
    <w:multiLevelType w:val="hybridMultilevel"/>
    <w:tmpl w:val="3732C820"/>
    <w:lvl w:ilvl="0" w:tplc="EFDA1C0C">
      <w:start w:val="1"/>
      <w:numFmt w:val="decimal"/>
      <w:lvlText w:val="24.%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6803C8E"/>
    <w:multiLevelType w:val="hybridMultilevel"/>
    <w:tmpl w:val="017AF49E"/>
    <w:lvl w:ilvl="0" w:tplc="D3564286">
      <w:start w:val="1"/>
      <w:numFmt w:val="decimal"/>
      <w:lvlText w:val="11.%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5BFC18D5"/>
    <w:multiLevelType w:val="hybridMultilevel"/>
    <w:tmpl w:val="EBC0B1C0"/>
    <w:lvl w:ilvl="0" w:tplc="AF0E2B9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5CA15E8E"/>
    <w:multiLevelType w:val="hybridMultilevel"/>
    <w:tmpl w:val="654EC318"/>
    <w:lvl w:ilvl="0" w:tplc="54F80F16">
      <w:start w:val="1"/>
      <w:numFmt w:val="decimal"/>
      <w:lvlText w:val="5.%1"/>
      <w:lvlJc w:val="left"/>
      <w:pPr>
        <w:ind w:left="720" w:hanging="360"/>
      </w:pPr>
      <w:rPr>
        <w:rFonts w:hint="default"/>
      </w:rPr>
    </w:lvl>
    <w:lvl w:ilvl="1" w:tplc="0A1063F6">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64CF12EE"/>
    <w:multiLevelType w:val="hybridMultilevel"/>
    <w:tmpl w:val="86B2D12C"/>
    <w:lvl w:ilvl="0" w:tplc="1E1C7EE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74175926"/>
    <w:multiLevelType w:val="hybridMultilevel"/>
    <w:tmpl w:val="B352BF6E"/>
    <w:lvl w:ilvl="0" w:tplc="067AE8B2">
      <w:start w:val="1"/>
      <w:numFmt w:val="decimal"/>
      <w:lvlText w:val="13.%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78A76368"/>
    <w:multiLevelType w:val="hybridMultilevel"/>
    <w:tmpl w:val="B776A75C"/>
    <w:lvl w:ilvl="0" w:tplc="8D6255D8">
      <w:start w:val="1"/>
      <w:numFmt w:val="decimal"/>
      <w:lvlText w:val="19.%1"/>
      <w:lvlJc w:val="left"/>
      <w:pPr>
        <w:ind w:left="42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790D2A12"/>
    <w:multiLevelType w:val="hybridMultilevel"/>
    <w:tmpl w:val="16A64070"/>
    <w:lvl w:ilvl="0" w:tplc="4E183D40">
      <w:start w:val="2"/>
      <w:numFmt w:val="bullet"/>
      <w:lvlText w:val="-"/>
      <w:lvlJc w:val="left"/>
      <w:pPr>
        <w:ind w:left="927" w:hanging="360"/>
      </w:pPr>
      <w:rPr>
        <w:rFonts w:ascii="Trebuchet MS" w:eastAsia="Times New Roman" w:hAnsi="Trebuchet MS"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3" w15:restartNumberingAfterBreak="0">
    <w:nsid w:val="7B391647"/>
    <w:multiLevelType w:val="hybridMultilevel"/>
    <w:tmpl w:val="681A378C"/>
    <w:lvl w:ilvl="0" w:tplc="598847BC">
      <w:start w:val="1"/>
      <w:numFmt w:val="decimal"/>
      <w:lvlText w:val="18.%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7B791524"/>
    <w:multiLevelType w:val="hybridMultilevel"/>
    <w:tmpl w:val="7C7049FA"/>
    <w:lvl w:ilvl="0" w:tplc="C2188AB6">
      <w:start w:val="6"/>
      <w:numFmt w:val="decimal"/>
      <w:lvlText w:val="12.%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8"/>
  </w:num>
  <w:num w:numId="3">
    <w:abstractNumId w:val="24"/>
  </w:num>
  <w:num w:numId="4">
    <w:abstractNumId w:val="1"/>
  </w:num>
  <w:num w:numId="5">
    <w:abstractNumId w:val="13"/>
  </w:num>
  <w:num w:numId="6">
    <w:abstractNumId w:val="19"/>
  </w:num>
  <w:num w:numId="7">
    <w:abstractNumId w:val="26"/>
  </w:num>
  <w:num w:numId="8">
    <w:abstractNumId w:val="3"/>
  </w:num>
  <w:num w:numId="9">
    <w:abstractNumId w:val="30"/>
  </w:num>
  <w:num w:numId="10">
    <w:abstractNumId w:val="15"/>
  </w:num>
  <w:num w:numId="11">
    <w:abstractNumId w:val="4"/>
  </w:num>
  <w:num w:numId="12">
    <w:abstractNumId w:val="5"/>
  </w:num>
  <w:num w:numId="13">
    <w:abstractNumId w:val="0"/>
  </w:num>
  <w:num w:numId="14">
    <w:abstractNumId w:val="6"/>
  </w:num>
  <w:num w:numId="15">
    <w:abstractNumId w:val="33"/>
  </w:num>
  <w:num w:numId="16">
    <w:abstractNumId w:val="31"/>
  </w:num>
  <w:num w:numId="17">
    <w:abstractNumId w:val="11"/>
  </w:num>
  <w:num w:numId="18">
    <w:abstractNumId w:val="2"/>
  </w:num>
  <w:num w:numId="19">
    <w:abstractNumId w:val="9"/>
  </w:num>
  <w:num w:numId="20">
    <w:abstractNumId w:val="25"/>
  </w:num>
  <w:num w:numId="21">
    <w:abstractNumId w:val="32"/>
  </w:num>
  <w:num w:numId="22">
    <w:abstractNumId w:val="10"/>
  </w:num>
  <w:num w:numId="23">
    <w:abstractNumId w:val="16"/>
  </w:num>
  <w:num w:numId="24">
    <w:abstractNumId w:val="27"/>
  </w:num>
  <w:num w:numId="25">
    <w:abstractNumId w:val="28"/>
  </w:num>
  <w:num w:numId="26">
    <w:abstractNumId w:val="29"/>
  </w:num>
  <w:num w:numId="27">
    <w:abstractNumId w:val="12"/>
  </w:num>
  <w:num w:numId="28">
    <w:abstractNumId w:val="14"/>
  </w:num>
  <w:num w:numId="29">
    <w:abstractNumId w:val="22"/>
  </w:num>
  <w:num w:numId="30">
    <w:abstractNumId w:val="34"/>
  </w:num>
  <w:num w:numId="31">
    <w:abstractNumId w:val="18"/>
  </w:num>
  <w:num w:numId="32">
    <w:abstractNumId w:val="17"/>
  </w:num>
  <w:num w:numId="33">
    <w:abstractNumId w:val="23"/>
  </w:num>
  <w:num w:numId="34">
    <w:abstractNumId w:val="7"/>
  </w:num>
  <w:num w:numId="35">
    <w:abstractNumId w:val="20"/>
  </w:num>
  <w:numIdMacAtCleanup w:val="32"/>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ngrid Bucsa">
    <w15:presenceInfo w15:providerId="AD" w15:userId="S-1-5-21-446836279-1941233760-1747464059-11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F46"/>
    <w:rsid w:val="0000514A"/>
    <w:rsid w:val="00005A95"/>
    <w:rsid w:val="00006E66"/>
    <w:rsid w:val="00011DD8"/>
    <w:rsid w:val="00012D1C"/>
    <w:rsid w:val="00020C3A"/>
    <w:rsid w:val="00020F25"/>
    <w:rsid w:val="0002152A"/>
    <w:rsid w:val="00026745"/>
    <w:rsid w:val="0003064A"/>
    <w:rsid w:val="00032F4B"/>
    <w:rsid w:val="00033A17"/>
    <w:rsid w:val="00033F5A"/>
    <w:rsid w:val="00033FEF"/>
    <w:rsid w:val="00035B9F"/>
    <w:rsid w:val="00035CA0"/>
    <w:rsid w:val="000404FD"/>
    <w:rsid w:val="00041B8D"/>
    <w:rsid w:val="000442C4"/>
    <w:rsid w:val="00047C7A"/>
    <w:rsid w:val="00052B81"/>
    <w:rsid w:val="00052EA2"/>
    <w:rsid w:val="00053F01"/>
    <w:rsid w:val="000542C0"/>
    <w:rsid w:val="0005666E"/>
    <w:rsid w:val="00062468"/>
    <w:rsid w:val="00063A5F"/>
    <w:rsid w:val="0006574F"/>
    <w:rsid w:val="00070E24"/>
    <w:rsid w:val="0007113B"/>
    <w:rsid w:val="000802CD"/>
    <w:rsid w:val="000817BA"/>
    <w:rsid w:val="0008444C"/>
    <w:rsid w:val="00084A05"/>
    <w:rsid w:val="000921C2"/>
    <w:rsid w:val="000935D3"/>
    <w:rsid w:val="0009437A"/>
    <w:rsid w:val="000A028D"/>
    <w:rsid w:val="000A2EE2"/>
    <w:rsid w:val="000A3DBF"/>
    <w:rsid w:val="000A49E3"/>
    <w:rsid w:val="000A7210"/>
    <w:rsid w:val="000B0862"/>
    <w:rsid w:val="000B14BE"/>
    <w:rsid w:val="000B20BD"/>
    <w:rsid w:val="000B2198"/>
    <w:rsid w:val="000B37B5"/>
    <w:rsid w:val="000C16C6"/>
    <w:rsid w:val="000C319B"/>
    <w:rsid w:val="000C36F7"/>
    <w:rsid w:val="000C4539"/>
    <w:rsid w:val="000C47E8"/>
    <w:rsid w:val="000C51C9"/>
    <w:rsid w:val="000C7F0C"/>
    <w:rsid w:val="000D1506"/>
    <w:rsid w:val="000D42D6"/>
    <w:rsid w:val="000E0ECC"/>
    <w:rsid w:val="000E18B9"/>
    <w:rsid w:val="000E2329"/>
    <w:rsid w:val="000E31EB"/>
    <w:rsid w:val="000E377A"/>
    <w:rsid w:val="000E4FCC"/>
    <w:rsid w:val="000E5D8B"/>
    <w:rsid w:val="000E7200"/>
    <w:rsid w:val="000E7FEF"/>
    <w:rsid w:val="000F02E8"/>
    <w:rsid w:val="000F0A03"/>
    <w:rsid w:val="001041A2"/>
    <w:rsid w:val="00106CFD"/>
    <w:rsid w:val="00107C02"/>
    <w:rsid w:val="00110712"/>
    <w:rsid w:val="00111701"/>
    <w:rsid w:val="00111F66"/>
    <w:rsid w:val="00115358"/>
    <w:rsid w:val="00116BCC"/>
    <w:rsid w:val="0011794C"/>
    <w:rsid w:val="001226BA"/>
    <w:rsid w:val="00122DA3"/>
    <w:rsid w:val="0012330C"/>
    <w:rsid w:val="0012689F"/>
    <w:rsid w:val="0013143D"/>
    <w:rsid w:val="00132287"/>
    <w:rsid w:val="00132304"/>
    <w:rsid w:val="00132781"/>
    <w:rsid w:val="00133F98"/>
    <w:rsid w:val="00137170"/>
    <w:rsid w:val="00141B2B"/>
    <w:rsid w:val="001434DC"/>
    <w:rsid w:val="001435E3"/>
    <w:rsid w:val="00144F41"/>
    <w:rsid w:val="00145005"/>
    <w:rsid w:val="00146BB9"/>
    <w:rsid w:val="00150ACD"/>
    <w:rsid w:val="0015493F"/>
    <w:rsid w:val="00156AC2"/>
    <w:rsid w:val="0015727C"/>
    <w:rsid w:val="001626F0"/>
    <w:rsid w:val="00162E36"/>
    <w:rsid w:val="00165633"/>
    <w:rsid w:val="00167609"/>
    <w:rsid w:val="0016790C"/>
    <w:rsid w:val="001715C1"/>
    <w:rsid w:val="00171BCB"/>
    <w:rsid w:val="00172734"/>
    <w:rsid w:val="0017365A"/>
    <w:rsid w:val="001740B3"/>
    <w:rsid w:val="00175010"/>
    <w:rsid w:val="00176F0B"/>
    <w:rsid w:val="00177AC8"/>
    <w:rsid w:val="001812BB"/>
    <w:rsid w:val="00181A73"/>
    <w:rsid w:val="0018296A"/>
    <w:rsid w:val="001908B4"/>
    <w:rsid w:val="00191194"/>
    <w:rsid w:val="0019188E"/>
    <w:rsid w:val="00191905"/>
    <w:rsid w:val="001933B9"/>
    <w:rsid w:val="0019486A"/>
    <w:rsid w:val="001967B2"/>
    <w:rsid w:val="001A364A"/>
    <w:rsid w:val="001A3E6D"/>
    <w:rsid w:val="001A408B"/>
    <w:rsid w:val="001A4560"/>
    <w:rsid w:val="001A6A17"/>
    <w:rsid w:val="001B0B0B"/>
    <w:rsid w:val="001B0DC3"/>
    <w:rsid w:val="001B458F"/>
    <w:rsid w:val="001B6128"/>
    <w:rsid w:val="001D05CA"/>
    <w:rsid w:val="001D0853"/>
    <w:rsid w:val="001D149C"/>
    <w:rsid w:val="001D1BAD"/>
    <w:rsid w:val="001D2E9A"/>
    <w:rsid w:val="001D5D7A"/>
    <w:rsid w:val="001D6B74"/>
    <w:rsid w:val="001E01FA"/>
    <w:rsid w:val="001E0622"/>
    <w:rsid w:val="001E1BA6"/>
    <w:rsid w:val="001E1DDE"/>
    <w:rsid w:val="001E477F"/>
    <w:rsid w:val="001E6056"/>
    <w:rsid w:val="001E665E"/>
    <w:rsid w:val="001E7D29"/>
    <w:rsid w:val="001F09B7"/>
    <w:rsid w:val="001F0B3F"/>
    <w:rsid w:val="001F0C25"/>
    <w:rsid w:val="001F6843"/>
    <w:rsid w:val="00200C34"/>
    <w:rsid w:val="00200F54"/>
    <w:rsid w:val="002017A7"/>
    <w:rsid w:val="00202973"/>
    <w:rsid w:val="00202DA7"/>
    <w:rsid w:val="00203445"/>
    <w:rsid w:val="002043CB"/>
    <w:rsid w:val="002063C0"/>
    <w:rsid w:val="00207788"/>
    <w:rsid w:val="0021556B"/>
    <w:rsid w:val="00216F7E"/>
    <w:rsid w:val="00220255"/>
    <w:rsid w:val="00220B99"/>
    <w:rsid w:val="002218F4"/>
    <w:rsid w:val="00222021"/>
    <w:rsid w:val="00222D7F"/>
    <w:rsid w:val="00224219"/>
    <w:rsid w:val="002268EF"/>
    <w:rsid w:val="002312F2"/>
    <w:rsid w:val="00234949"/>
    <w:rsid w:val="0023605D"/>
    <w:rsid w:val="00237346"/>
    <w:rsid w:val="0023769A"/>
    <w:rsid w:val="0024123F"/>
    <w:rsid w:val="00244773"/>
    <w:rsid w:val="002506D6"/>
    <w:rsid w:val="00251D3B"/>
    <w:rsid w:val="002523D2"/>
    <w:rsid w:val="002539B1"/>
    <w:rsid w:val="00260932"/>
    <w:rsid w:val="002615A1"/>
    <w:rsid w:val="00261F1D"/>
    <w:rsid w:val="00262145"/>
    <w:rsid w:val="00262689"/>
    <w:rsid w:val="00264D09"/>
    <w:rsid w:val="002663B3"/>
    <w:rsid w:val="00266DF8"/>
    <w:rsid w:val="002679FB"/>
    <w:rsid w:val="002716FB"/>
    <w:rsid w:val="00277348"/>
    <w:rsid w:val="00277A95"/>
    <w:rsid w:val="00280482"/>
    <w:rsid w:val="00280B8F"/>
    <w:rsid w:val="00284D24"/>
    <w:rsid w:val="0028629E"/>
    <w:rsid w:val="00286348"/>
    <w:rsid w:val="002863A1"/>
    <w:rsid w:val="00292F85"/>
    <w:rsid w:val="002953DF"/>
    <w:rsid w:val="00297A66"/>
    <w:rsid w:val="002A0558"/>
    <w:rsid w:val="002A3C14"/>
    <w:rsid w:val="002A758B"/>
    <w:rsid w:val="002A76D3"/>
    <w:rsid w:val="002A7EC2"/>
    <w:rsid w:val="002B2479"/>
    <w:rsid w:val="002B4C48"/>
    <w:rsid w:val="002B61B9"/>
    <w:rsid w:val="002C1128"/>
    <w:rsid w:val="002C7DAD"/>
    <w:rsid w:val="002D0F47"/>
    <w:rsid w:val="002D19C5"/>
    <w:rsid w:val="002D5464"/>
    <w:rsid w:val="002E07ED"/>
    <w:rsid w:val="002E1039"/>
    <w:rsid w:val="002E234C"/>
    <w:rsid w:val="002E23A3"/>
    <w:rsid w:val="002E290C"/>
    <w:rsid w:val="002E2F47"/>
    <w:rsid w:val="002E558D"/>
    <w:rsid w:val="002F2519"/>
    <w:rsid w:val="002F2913"/>
    <w:rsid w:val="003010CE"/>
    <w:rsid w:val="0031224E"/>
    <w:rsid w:val="0031561C"/>
    <w:rsid w:val="00321C34"/>
    <w:rsid w:val="00324E66"/>
    <w:rsid w:val="00326A16"/>
    <w:rsid w:val="00326C6E"/>
    <w:rsid w:val="00327176"/>
    <w:rsid w:val="00330949"/>
    <w:rsid w:val="00330E37"/>
    <w:rsid w:val="00332F67"/>
    <w:rsid w:val="00333873"/>
    <w:rsid w:val="003353D0"/>
    <w:rsid w:val="003366B8"/>
    <w:rsid w:val="0033676F"/>
    <w:rsid w:val="0033741D"/>
    <w:rsid w:val="0034018B"/>
    <w:rsid w:val="0034089F"/>
    <w:rsid w:val="0034158B"/>
    <w:rsid w:val="00341C1D"/>
    <w:rsid w:val="00342213"/>
    <w:rsid w:val="00344799"/>
    <w:rsid w:val="0034690C"/>
    <w:rsid w:val="0034721B"/>
    <w:rsid w:val="003505EE"/>
    <w:rsid w:val="00356A5E"/>
    <w:rsid w:val="00357707"/>
    <w:rsid w:val="003608BB"/>
    <w:rsid w:val="0036213D"/>
    <w:rsid w:val="00362FB7"/>
    <w:rsid w:val="0036404F"/>
    <w:rsid w:val="0036443F"/>
    <w:rsid w:val="00364E6A"/>
    <w:rsid w:val="00373CBA"/>
    <w:rsid w:val="00374983"/>
    <w:rsid w:val="00377152"/>
    <w:rsid w:val="0037750E"/>
    <w:rsid w:val="00382012"/>
    <w:rsid w:val="00382C9E"/>
    <w:rsid w:val="00383FF8"/>
    <w:rsid w:val="003844C2"/>
    <w:rsid w:val="003850D7"/>
    <w:rsid w:val="003853D1"/>
    <w:rsid w:val="00386A6C"/>
    <w:rsid w:val="00391052"/>
    <w:rsid w:val="0039155E"/>
    <w:rsid w:val="00391E84"/>
    <w:rsid w:val="003924E8"/>
    <w:rsid w:val="0039769C"/>
    <w:rsid w:val="003A1261"/>
    <w:rsid w:val="003A588D"/>
    <w:rsid w:val="003B06D6"/>
    <w:rsid w:val="003B160E"/>
    <w:rsid w:val="003B24F0"/>
    <w:rsid w:val="003B5162"/>
    <w:rsid w:val="003C141C"/>
    <w:rsid w:val="003C4ED7"/>
    <w:rsid w:val="003C5DB1"/>
    <w:rsid w:val="003D0723"/>
    <w:rsid w:val="003D0B7E"/>
    <w:rsid w:val="003D0F57"/>
    <w:rsid w:val="003D306C"/>
    <w:rsid w:val="003D6BB4"/>
    <w:rsid w:val="003E0B48"/>
    <w:rsid w:val="003E22DD"/>
    <w:rsid w:val="003E3570"/>
    <w:rsid w:val="003E3D0E"/>
    <w:rsid w:val="003E4E54"/>
    <w:rsid w:val="003E507C"/>
    <w:rsid w:val="003E56B6"/>
    <w:rsid w:val="003E5901"/>
    <w:rsid w:val="003E59C3"/>
    <w:rsid w:val="003E772F"/>
    <w:rsid w:val="003F0BF5"/>
    <w:rsid w:val="003F18CB"/>
    <w:rsid w:val="003F349D"/>
    <w:rsid w:val="003F7F24"/>
    <w:rsid w:val="004016AA"/>
    <w:rsid w:val="004032C2"/>
    <w:rsid w:val="004042DA"/>
    <w:rsid w:val="00405746"/>
    <w:rsid w:val="00406067"/>
    <w:rsid w:val="00406AE0"/>
    <w:rsid w:val="0041387B"/>
    <w:rsid w:val="004224E5"/>
    <w:rsid w:val="00425E99"/>
    <w:rsid w:val="004276EF"/>
    <w:rsid w:val="0043290E"/>
    <w:rsid w:val="004333CC"/>
    <w:rsid w:val="0043498F"/>
    <w:rsid w:val="00434CA6"/>
    <w:rsid w:val="00437E23"/>
    <w:rsid w:val="00440154"/>
    <w:rsid w:val="00440E46"/>
    <w:rsid w:val="00441397"/>
    <w:rsid w:val="004431F3"/>
    <w:rsid w:val="004439D3"/>
    <w:rsid w:val="00447A1C"/>
    <w:rsid w:val="00450D61"/>
    <w:rsid w:val="00451860"/>
    <w:rsid w:val="0045675E"/>
    <w:rsid w:val="004605E2"/>
    <w:rsid w:val="0046088A"/>
    <w:rsid w:val="004609F5"/>
    <w:rsid w:val="00461D1E"/>
    <w:rsid w:val="0046230A"/>
    <w:rsid w:val="00464EB9"/>
    <w:rsid w:val="00466B6A"/>
    <w:rsid w:val="00471432"/>
    <w:rsid w:val="00472E7E"/>
    <w:rsid w:val="00474BBD"/>
    <w:rsid w:val="004774FC"/>
    <w:rsid w:val="00477519"/>
    <w:rsid w:val="00477FB5"/>
    <w:rsid w:val="004800E0"/>
    <w:rsid w:val="00484F5F"/>
    <w:rsid w:val="004872C0"/>
    <w:rsid w:val="00487CD8"/>
    <w:rsid w:val="00490A0B"/>
    <w:rsid w:val="00491689"/>
    <w:rsid w:val="00494658"/>
    <w:rsid w:val="00495BB4"/>
    <w:rsid w:val="004A3FA1"/>
    <w:rsid w:val="004A62D0"/>
    <w:rsid w:val="004A75BE"/>
    <w:rsid w:val="004B068D"/>
    <w:rsid w:val="004B0850"/>
    <w:rsid w:val="004B1A72"/>
    <w:rsid w:val="004B3433"/>
    <w:rsid w:val="004B73B7"/>
    <w:rsid w:val="004C1307"/>
    <w:rsid w:val="004C3607"/>
    <w:rsid w:val="004C68EC"/>
    <w:rsid w:val="004C7801"/>
    <w:rsid w:val="004D041C"/>
    <w:rsid w:val="004D6EFF"/>
    <w:rsid w:val="004E07D1"/>
    <w:rsid w:val="004E3322"/>
    <w:rsid w:val="004E3C5F"/>
    <w:rsid w:val="004E447B"/>
    <w:rsid w:val="004E7CEA"/>
    <w:rsid w:val="004F1AB0"/>
    <w:rsid w:val="004F305E"/>
    <w:rsid w:val="004F5431"/>
    <w:rsid w:val="004F5ADF"/>
    <w:rsid w:val="004F7851"/>
    <w:rsid w:val="004F7ED3"/>
    <w:rsid w:val="00500782"/>
    <w:rsid w:val="00500FFC"/>
    <w:rsid w:val="00503773"/>
    <w:rsid w:val="00503F92"/>
    <w:rsid w:val="00506C21"/>
    <w:rsid w:val="00512ADB"/>
    <w:rsid w:val="00513DE2"/>
    <w:rsid w:val="00515D62"/>
    <w:rsid w:val="00516F9B"/>
    <w:rsid w:val="00517C84"/>
    <w:rsid w:val="00521B31"/>
    <w:rsid w:val="00522BD3"/>
    <w:rsid w:val="0052378E"/>
    <w:rsid w:val="00523937"/>
    <w:rsid w:val="00524437"/>
    <w:rsid w:val="00532FE8"/>
    <w:rsid w:val="00536B5E"/>
    <w:rsid w:val="00537427"/>
    <w:rsid w:val="005375E2"/>
    <w:rsid w:val="005425EE"/>
    <w:rsid w:val="005427F9"/>
    <w:rsid w:val="00542D4D"/>
    <w:rsid w:val="00542F43"/>
    <w:rsid w:val="00543403"/>
    <w:rsid w:val="00550023"/>
    <w:rsid w:val="00551F45"/>
    <w:rsid w:val="00552790"/>
    <w:rsid w:val="005537FD"/>
    <w:rsid w:val="00555F22"/>
    <w:rsid w:val="00556BEA"/>
    <w:rsid w:val="00556C1F"/>
    <w:rsid w:val="00560E2C"/>
    <w:rsid w:val="00561230"/>
    <w:rsid w:val="00562F4E"/>
    <w:rsid w:val="00563DCA"/>
    <w:rsid w:val="00565617"/>
    <w:rsid w:val="00574CF3"/>
    <w:rsid w:val="005761AF"/>
    <w:rsid w:val="00576575"/>
    <w:rsid w:val="00576726"/>
    <w:rsid w:val="00584B88"/>
    <w:rsid w:val="00585ECC"/>
    <w:rsid w:val="0059684C"/>
    <w:rsid w:val="005972F3"/>
    <w:rsid w:val="005A089E"/>
    <w:rsid w:val="005A0B44"/>
    <w:rsid w:val="005A0F1A"/>
    <w:rsid w:val="005A14FE"/>
    <w:rsid w:val="005A3CB0"/>
    <w:rsid w:val="005A4FA9"/>
    <w:rsid w:val="005A5A65"/>
    <w:rsid w:val="005A723B"/>
    <w:rsid w:val="005B0F41"/>
    <w:rsid w:val="005B1C60"/>
    <w:rsid w:val="005B1C99"/>
    <w:rsid w:val="005B46CA"/>
    <w:rsid w:val="005B7000"/>
    <w:rsid w:val="005C325B"/>
    <w:rsid w:val="005C5696"/>
    <w:rsid w:val="005C685F"/>
    <w:rsid w:val="005D1926"/>
    <w:rsid w:val="005D1AAC"/>
    <w:rsid w:val="005D29C4"/>
    <w:rsid w:val="005D2D66"/>
    <w:rsid w:val="005D4562"/>
    <w:rsid w:val="005D4570"/>
    <w:rsid w:val="005D5257"/>
    <w:rsid w:val="005D5E51"/>
    <w:rsid w:val="005D6895"/>
    <w:rsid w:val="005D6FD0"/>
    <w:rsid w:val="005D72DB"/>
    <w:rsid w:val="005E35A7"/>
    <w:rsid w:val="005E4B65"/>
    <w:rsid w:val="005E53E1"/>
    <w:rsid w:val="005E5BE3"/>
    <w:rsid w:val="005E67A1"/>
    <w:rsid w:val="005F27B4"/>
    <w:rsid w:val="005F564A"/>
    <w:rsid w:val="005F72B9"/>
    <w:rsid w:val="005F763D"/>
    <w:rsid w:val="00606031"/>
    <w:rsid w:val="00612F3D"/>
    <w:rsid w:val="00613CF3"/>
    <w:rsid w:val="0061521E"/>
    <w:rsid w:val="006156D6"/>
    <w:rsid w:val="00615ABA"/>
    <w:rsid w:val="00621461"/>
    <w:rsid w:val="00623089"/>
    <w:rsid w:val="0062312B"/>
    <w:rsid w:val="00625BFC"/>
    <w:rsid w:val="006278FC"/>
    <w:rsid w:val="0063301E"/>
    <w:rsid w:val="0063345F"/>
    <w:rsid w:val="00635975"/>
    <w:rsid w:val="006363EE"/>
    <w:rsid w:val="006365A3"/>
    <w:rsid w:val="00642155"/>
    <w:rsid w:val="00644793"/>
    <w:rsid w:val="00644D0F"/>
    <w:rsid w:val="00644DD2"/>
    <w:rsid w:val="0064679F"/>
    <w:rsid w:val="00650864"/>
    <w:rsid w:val="00650F3C"/>
    <w:rsid w:val="0065435E"/>
    <w:rsid w:val="006556EA"/>
    <w:rsid w:val="00655B37"/>
    <w:rsid w:val="00655C68"/>
    <w:rsid w:val="00656249"/>
    <w:rsid w:val="00656850"/>
    <w:rsid w:val="00657456"/>
    <w:rsid w:val="0066269C"/>
    <w:rsid w:val="0067039B"/>
    <w:rsid w:val="00681C32"/>
    <w:rsid w:val="00687044"/>
    <w:rsid w:val="00690799"/>
    <w:rsid w:val="00692C29"/>
    <w:rsid w:val="00693D89"/>
    <w:rsid w:val="006941BC"/>
    <w:rsid w:val="0069667E"/>
    <w:rsid w:val="006A1C0C"/>
    <w:rsid w:val="006A1D56"/>
    <w:rsid w:val="006A359A"/>
    <w:rsid w:val="006A4607"/>
    <w:rsid w:val="006A51C1"/>
    <w:rsid w:val="006A52C3"/>
    <w:rsid w:val="006A64B5"/>
    <w:rsid w:val="006B3E2B"/>
    <w:rsid w:val="006B4309"/>
    <w:rsid w:val="006C0D0A"/>
    <w:rsid w:val="006C44E6"/>
    <w:rsid w:val="006C477F"/>
    <w:rsid w:val="006C5131"/>
    <w:rsid w:val="006D2476"/>
    <w:rsid w:val="006D5983"/>
    <w:rsid w:val="006D7516"/>
    <w:rsid w:val="006E5698"/>
    <w:rsid w:val="006E6482"/>
    <w:rsid w:val="006F0840"/>
    <w:rsid w:val="006F10B7"/>
    <w:rsid w:val="006F1F46"/>
    <w:rsid w:val="006F2229"/>
    <w:rsid w:val="006F3797"/>
    <w:rsid w:val="006F490D"/>
    <w:rsid w:val="006F5566"/>
    <w:rsid w:val="006F75FA"/>
    <w:rsid w:val="0070011A"/>
    <w:rsid w:val="00700786"/>
    <w:rsid w:val="00701831"/>
    <w:rsid w:val="00703BFA"/>
    <w:rsid w:val="007051B1"/>
    <w:rsid w:val="007103AF"/>
    <w:rsid w:val="007159BF"/>
    <w:rsid w:val="00715D95"/>
    <w:rsid w:val="00716BE4"/>
    <w:rsid w:val="00717E1D"/>
    <w:rsid w:val="00721652"/>
    <w:rsid w:val="00723B75"/>
    <w:rsid w:val="0072416E"/>
    <w:rsid w:val="007260E6"/>
    <w:rsid w:val="0072693A"/>
    <w:rsid w:val="007337BB"/>
    <w:rsid w:val="00740193"/>
    <w:rsid w:val="00747E63"/>
    <w:rsid w:val="0076238B"/>
    <w:rsid w:val="00764EDC"/>
    <w:rsid w:val="007654D2"/>
    <w:rsid w:val="00766A2A"/>
    <w:rsid w:val="00774F48"/>
    <w:rsid w:val="007814BF"/>
    <w:rsid w:val="00784952"/>
    <w:rsid w:val="007933CF"/>
    <w:rsid w:val="00794067"/>
    <w:rsid w:val="007963C5"/>
    <w:rsid w:val="00797D11"/>
    <w:rsid w:val="007A04C5"/>
    <w:rsid w:val="007A0BA3"/>
    <w:rsid w:val="007A0F06"/>
    <w:rsid w:val="007A1795"/>
    <w:rsid w:val="007A229E"/>
    <w:rsid w:val="007A47D8"/>
    <w:rsid w:val="007A4BD6"/>
    <w:rsid w:val="007A58B7"/>
    <w:rsid w:val="007A66CB"/>
    <w:rsid w:val="007B2688"/>
    <w:rsid w:val="007B4B05"/>
    <w:rsid w:val="007B4BEC"/>
    <w:rsid w:val="007B5BE1"/>
    <w:rsid w:val="007B6DFE"/>
    <w:rsid w:val="007B6EF6"/>
    <w:rsid w:val="007C02D2"/>
    <w:rsid w:val="007C0904"/>
    <w:rsid w:val="007C2E2C"/>
    <w:rsid w:val="007C3CD9"/>
    <w:rsid w:val="007C44B7"/>
    <w:rsid w:val="007C5776"/>
    <w:rsid w:val="007C6BE7"/>
    <w:rsid w:val="007D23F6"/>
    <w:rsid w:val="007D422C"/>
    <w:rsid w:val="007D7511"/>
    <w:rsid w:val="007E0EBB"/>
    <w:rsid w:val="007E5D98"/>
    <w:rsid w:val="007E61AD"/>
    <w:rsid w:val="007E72DC"/>
    <w:rsid w:val="007F001A"/>
    <w:rsid w:val="007F180A"/>
    <w:rsid w:val="007F3025"/>
    <w:rsid w:val="0080769C"/>
    <w:rsid w:val="00821746"/>
    <w:rsid w:val="00821E16"/>
    <w:rsid w:val="00822384"/>
    <w:rsid w:val="0082272F"/>
    <w:rsid w:val="00830D84"/>
    <w:rsid w:val="008331AB"/>
    <w:rsid w:val="00833C2B"/>
    <w:rsid w:val="008362E7"/>
    <w:rsid w:val="00840DFE"/>
    <w:rsid w:val="0084380E"/>
    <w:rsid w:val="008456D9"/>
    <w:rsid w:val="00845B3D"/>
    <w:rsid w:val="008469E9"/>
    <w:rsid w:val="00847810"/>
    <w:rsid w:val="008512C1"/>
    <w:rsid w:val="0085166A"/>
    <w:rsid w:val="00862181"/>
    <w:rsid w:val="00863373"/>
    <w:rsid w:val="00863B0F"/>
    <w:rsid w:val="0086781F"/>
    <w:rsid w:val="00870B22"/>
    <w:rsid w:val="008728D2"/>
    <w:rsid w:val="00876C91"/>
    <w:rsid w:val="0088190B"/>
    <w:rsid w:val="008833AD"/>
    <w:rsid w:val="00884030"/>
    <w:rsid w:val="0088500E"/>
    <w:rsid w:val="008856C8"/>
    <w:rsid w:val="00886628"/>
    <w:rsid w:val="00894508"/>
    <w:rsid w:val="0089743F"/>
    <w:rsid w:val="008A4C2A"/>
    <w:rsid w:val="008A6C38"/>
    <w:rsid w:val="008A7B84"/>
    <w:rsid w:val="008B584B"/>
    <w:rsid w:val="008B6128"/>
    <w:rsid w:val="008D1AD1"/>
    <w:rsid w:val="008D2042"/>
    <w:rsid w:val="008D2E60"/>
    <w:rsid w:val="008D2E83"/>
    <w:rsid w:val="008D345D"/>
    <w:rsid w:val="008D38EE"/>
    <w:rsid w:val="008D4B34"/>
    <w:rsid w:val="008E0A55"/>
    <w:rsid w:val="008E10CE"/>
    <w:rsid w:val="008E276E"/>
    <w:rsid w:val="008E2778"/>
    <w:rsid w:val="008E3A1E"/>
    <w:rsid w:val="008E3F8B"/>
    <w:rsid w:val="008E4902"/>
    <w:rsid w:val="008E5296"/>
    <w:rsid w:val="008E547E"/>
    <w:rsid w:val="008F24DC"/>
    <w:rsid w:val="008F4C78"/>
    <w:rsid w:val="00904A1A"/>
    <w:rsid w:val="009066D1"/>
    <w:rsid w:val="00907B83"/>
    <w:rsid w:val="00910E42"/>
    <w:rsid w:val="00910E9F"/>
    <w:rsid w:val="009110A7"/>
    <w:rsid w:val="00911D23"/>
    <w:rsid w:val="0091200D"/>
    <w:rsid w:val="009129F8"/>
    <w:rsid w:val="009151FD"/>
    <w:rsid w:val="00915C4A"/>
    <w:rsid w:val="009211AC"/>
    <w:rsid w:val="00925841"/>
    <w:rsid w:val="00932E53"/>
    <w:rsid w:val="00933E65"/>
    <w:rsid w:val="0093528F"/>
    <w:rsid w:val="00935B2B"/>
    <w:rsid w:val="0093688D"/>
    <w:rsid w:val="00936944"/>
    <w:rsid w:val="00937CCF"/>
    <w:rsid w:val="00946BA9"/>
    <w:rsid w:val="00946ED1"/>
    <w:rsid w:val="00961E01"/>
    <w:rsid w:val="00964513"/>
    <w:rsid w:val="00966F5B"/>
    <w:rsid w:val="0097259C"/>
    <w:rsid w:val="00972A1C"/>
    <w:rsid w:val="0097365F"/>
    <w:rsid w:val="00973A88"/>
    <w:rsid w:val="009749DC"/>
    <w:rsid w:val="00976FC8"/>
    <w:rsid w:val="0097770A"/>
    <w:rsid w:val="00977D58"/>
    <w:rsid w:val="0098169F"/>
    <w:rsid w:val="0098377A"/>
    <w:rsid w:val="00985E32"/>
    <w:rsid w:val="009871B9"/>
    <w:rsid w:val="00990E52"/>
    <w:rsid w:val="0099192F"/>
    <w:rsid w:val="0099284F"/>
    <w:rsid w:val="0099365F"/>
    <w:rsid w:val="00994232"/>
    <w:rsid w:val="009950FD"/>
    <w:rsid w:val="009956E7"/>
    <w:rsid w:val="00995F3A"/>
    <w:rsid w:val="00996895"/>
    <w:rsid w:val="00996AC3"/>
    <w:rsid w:val="00997686"/>
    <w:rsid w:val="009A013C"/>
    <w:rsid w:val="009A2593"/>
    <w:rsid w:val="009A30C9"/>
    <w:rsid w:val="009A444F"/>
    <w:rsid w:val="009A4D95"/>
    <w:rsid w:val="009A6471"/>
    <w:rsid w:val="009A6934"/>
    <w:rsid w:val="009B18A8"/>
    <w:rsid w:val="009B4F1C"/>
    <w:rsid w:val="009B4F7B"/>
    <w:rsid w:val="009B53E3"/>
    <w:rsid w:val="009B6999"/>
    <w:rsid w:val="009C47C3"/>
    <w:rsid w:val="009C4B71"/>
    <w:rsid w:val="009C64D2"/>
    <w:rsid w:val="009C7484"/>
    <w:rsid w:val="009D4F51"/>
    <w:rsid w:val="009D5292"/>
    <w:rsid w:val="009D622E"/>
    <w:rsid w:val="009D7661"/>
    <w:rsid w:val="009E00CD"/>
    <w:rsid w:val="009E0539"/>
    <w:rsid w:val="009E3CED"/>
    <w:rsid w:val="009E5108"/>
    <w:rsid w:val="009E6854"/>
    <w:rsid w:val="009E6CFE"/>
    <w:rsid w:val="009F0594"/>
    <w:rsid w:val="009F1789"/>
    <w:rsid w:val="009F37AD"/>
    <w:rsid w:val="009F49C5"/>
    <w:rsid w:val="009F4AAA"/>
    <w:rsid w:val="009F5449"/>
    <w:rsid w:val="009F66F3"/>
    <w:rsid w:val="00A00C93"/>
    <w:rsid w:val="00A01611"/>
    <w:rsid w:val="00A0481B"/>
    <w:rsid w:val="00A13495"/>
    <w:rsid w:val="00A14922"/>
    <w:rsid w:val="00A14CFD"/>
    <w:rsid w:val="00A14E3B"/>
    <w:rsid w:val="00A151C8"/>
    <w:rsid w:val="00A1597C"/>
    <w:rsid w:val="00A1625C"/>
    <w:rsid w:val="00A22A33"/>
    <w:rsid w:val="00A22E30"/>
    <w:rsid w:val="00A25807"/>
    <w:rsid w:val="00A27A9F"/>
    <w:rsid w:val="00A30122"/>
    <w:rsid w:val="00A3192E"/>
    <w:rsid w:val="00A34191"/>
    <w:rsid w:val="00A351DC"/>
    <w:rsid w:val="00A40C18"/>
    <w:rsid w:val="00A41E33"/>
    <w:rsid w:val="00A42973"/>
    <w:rsid w:val="00A4683E"/>
    <w:rsid w:val="00A46CE6"/>
    <w:rsid w:val="00A505BF"/>
    <w:rsid w:val="00A53D4B"/>
    <w:rsid w:val="00A57595"/>
    <w:rsid w:val="00A57870"/>
    <w:rsid w:val="00A6082C"/>
    <w:rsid w:val="00A6211E"/>
    <w:rsid w:val="00A63FB3"/>
    <w:rsid w:val="00A63FED"/>
    <w:rsid w:val="00A7068F"/>
    <w:rsid w:val="00A71B60"/>
    <w:rsid w:val="00A805A4"/>
    <w:rsid w:val="00A811DF"/>
    <w:rsid w:val="00A82BD5"/>
    <w:rsid w:val="00A8413B"/>
    <w:rsid w:val="00A86E9B"/>
    <w:rsid w:val="00A94679"/>
    <w:rsid w:val="00A955CD"/>
    <w:rsid w:val="00A95745"/>
    <w:rsid w:val="00AA600A"/>
    <w:rsid w:val="00AA6B58"/>
    <w:rsid w:val="00AB34EB"/>
    <w:rsid w:val="00AB3A73"/>
    <w:rsid w:val="00AB4BC7"/>
    <w:rsid w:val="00AB6A98"/>
    <w:rsid w:val="00AB77B2"/>
    <w:rsid w:val="00AC2F16"/>
    <w:rsid w:val="00AC7468"/>
    <w:rsid w:val="00AC7AFA"/>
    <w:rsid w:val="00AC7BB7"/>
    <w:rsid w:val="00AD0AA1"/>
    <w:rsid w:val="00AD2D05"/>
    <w:rsid w:val="00AD3EBB"/>
    <w:rsid w:val="00AD77EA"/>
    <w:rsid w:val="00AE3E09"/>
    <w:rsid w:val="00AE48AA"/>
    <w:rsid w:val="00AE497A"/>
    <w:rsid w:val="00AE4AAA"/>
    <w:rsid w:val="00AE6C75"/>
    <w:rsid w:val="00AE7D3A"/>
    <w:rsid w:val="00AF189D"/>
    <w:rsid w:val="00AF27D5"/>
    <w:rsid w:val="00AF40D8"/>
    <w:rsid w:val="00AF57A2"/>
    <w:rsid w:val="00AF7114"/>
    <w:rsid w:val="00B0257A"/>
    <w:rsid w:val="00B04F01"/>
    <w:rsid w:val="00B12BF2"/>
    <w:rsid w:val="00B134A0"/>
    <w:rsid w:val="00B146E3"/>
    <w:rsid w:val="00B14932"/>
    <w:rsid w:val="00B16688"/>
    <w:rsid w:val="00B17A2D"/>
    <w:rsid w:val="00B227FA"/>
    <w:rsid w:val="00B24F50"/>
    <w:rsid w:val="00B26BBD"/>
    <w:rsid w:val="00B311A3"/>
    <w:rsid w:val="00B32CE9"/>
    <w:rsid w:val="00B32DD8"/>
    <w:rsid w:val="00B337A0"/>
    <w:rsid w:val="00B34EE9"/>
    <w:rsid w:val="00B34FC7"/>
    <w:rsid w:val="00B35730"/>
    <w:rsid w:val="00B413F8"/>
    <w:rsid w:val="00B46325"/>
    <w:rsid w:val="00B46839"/>
    <w:rsid w:val="00B528A0"/>
    <w:rsid w:val="00B52BA7"/>
    <w:rsid w:val="00B55E82"/>
    <w:rsid w:val="00B577DB"/>
    <w:rsid w:val="00B60A41"/>
    <w:rsid w:val="00B61B92"/>
    <w:rsid w:val="00B634C9"/>
    <w:rsid w:val="00B66B6A"/>
    <w:rsid w:val="00B67549"/>
    <w:rsid w:val="00B67C51"/>
    <w:rsid w:val="00B722A7"/>
    <w:rsid w:val="00B75C6C"/>
    <w:rsid w:val="00B772F0"/>
    <w:rsid w:val="00B80349"/>
    <w:rsid w:val="00B8571D"/>
    <w:rsid w:val="00B87133"/>
    <w:rsid w:val="00B90283"/>
    <w:rsid w:val="00B905C3"/>
    <w:rsid w:val="00B9123C"/>
    <w:rsid w:val="00B912AB"/>
    <w:rsid w:val="00B93750"/>
    <w:rsid w:val="00B9476B"/>
    <w:rsid w:val="00B96293"/>
    <w:rsid w:val="00B96409"/>
    <w:rsid w:val="00BA1C69"/>
    <w:rsid w:val="00BB292B"/>
    <w:rsid w:val="00BB4B4A"/>
    <w:rsid w:val="00BB6ACC"/>
    <w:rsid w:val="00BB764E"/>
    <w:rsid w:val="00BC0249"/>
    <w:rsid w:val="00BC161A"/>
    <w:rsid w:val="00BC5DCA"/>
    <w:rsid w:val="00BC7DDC"/>
    <w:rsid w:val="00BD008E"/>
    <w:rsid w:val="00BD1FB1"/>
    <w:rsid w:val="00BD27ED"/>
    <w:rsid w:val="00BD47D4"/>
    <w:rsid w:val="00BD78B1"/>
    <w:rsid w:val="00BE0494"/>
    <w:rsid w:val="00BE38DF"/>
    <w:rsid w:val="00BE4458"/>
    <w:rsid w:val="00BF06D1"/>
    <w:rsid w:val="00BF1196"/>
    <w:rsid w:val="00BF20A8"/>
    <w:rsid w:val="00BF272B"/>
    <w:rsid w:val="00BF2A2F"/>
    <w:rsid w:val="00BF3D9C"/>
    <w:rsid w:val="00BF6BA9"/>
    <w:rsid w:val="00BF7029"/>
    <w:rsid w:val="00BF702E"/>
    <w:rsid w:val="00BF79FC"/>
    <w:rsid w:val="00C00FA4"/>
    <w:rsid w:val="00C01110"/>
    <w:rsid w:val="00C02C8F"/>
    <w:rsid w:val="00C0379D"/>
    <w:rsid w:val="00C03F82"/>
    <w:rsid w:val="00C07216"/>
    <w:rsid w:val="00C110E7"/>
    <w:rsid w:val="00C13203"/>
    <w:rsid w:val="00C209AC"/>
    <w:rsid w:val="00C2157A"/>
    <w:rsid w:val="00C21627"/>
    <w:rsid w:val="00C246B7"/>
    <w:rsid w:val="00C25E06"/>
    <w:rsid w:val="00C264E9"/>
    <w:rsid w:val="00C27230"/>
    <w:rsid w:val="00C30750"/>
    <w:rsid w:val="00C31EF6"/>
    <w:rsid w:val="00C328F8"/>
    <w:rsid w:val="00C341A2"/>
    <w:rsid w:val="00C36478"/>
    <w:rsid w:val="00C429CE"/>
    <w:rsid w:val="00C44C6E"/>
    <w:rsid w:val="00C466E0"/>
    <w:rsid w:val="00C51B20"/>
    <w:rsid w:val="00C51D16"/>
    <w:rsid w:val="00C525A6"/>
    <w:rsid w:val="00C57FCD"/>
    <w:rsid w:val="00C61CA2"/>
    <w:rsid w:val="00C659B7"/>
    <w:rsid w:val="00C678EE"/>
    <w:rsid w:val="00C72F46"/>
    <w:rsid w:val="00C734F3"/>
    <w:rsid w:val="00C76B65"/>
    <w:rsid w:val="00C80A0F"/>
    <w:rsid w:val="00C8176F"/>
    <w:rsid w:val="00C82EF7"/>
    <w:rsid w:val="00C8432E"/>
    <w:rsid w:val="00C846A7"/>
    <w:rsid w:val="00C8572A"/>
    <w:rsid w:val="00C93424"/>
    <w:rsid w:val="00C94B59"/>
    <w:rsid w:val="00C95A64"/>
    <w:rsid w:val="00CA2754"/>
    <w:rsid w:val="00CA4B79"/>
    <w:rsid w:val="00CA55BD"/>
    <w:rsid w:val="00CA590A"/>
    <w:rsid w:val="00CA5DF7"/>
    <w:rsid w:val="00CB01B3"/>
    <w:rsid w:val="00CB0A7C"/>
    <w:rsid w:val="00CB0AC1"/>
    <w:rsid w:val="00CB1AC0"/>
    <w:rsid w:val="00CB2407"/>
    <w:rsid w:val="00CB26B6"/>
    <w:rsid w:val="00CB3196"/>
    <w:rsid w:val="00CB51C0"/>
    <w:rsid w:val="00CB5FC4"/>
    <w:rsid w:val="00CB7F27"/>
    <w:rsid w:val="00CC08AF"/>
    <w:rsid w:val="00CC2853"/>
    <w:rsid w:val="00CC2CCA"/>
    <w:rsid w:val="00CC3A16"/>
    <w:rsid w:val="00CC5B91"/>
    <w:rsid w:val="00CC6A31"/>
    <w:rsid w:val="00CC6D0A"/>
    <w:rsid w:val="00CC6FD0"/>
    <w:rsid w:val="00CD16B4"/>
    <w:rsid w:val="00CD2FF1"/>
    <w:rsid w:val="00CD3DC7"/>
    <w:rsid w:val="00CD4963"/>
    <w:rsid w:val="00CD5DA6"/>
    <w:rsid w:val="00CE01A6"/>
    <w:rsid w:val="00CE05A1"/>
    <w:rsid w:val="00CE1458"/>
    <w:rsid w:val="00CE310F"/>
    <w:rsid w:val="00CE49D5"/>
    <w:rsid w:val="00CE54B9"/>
    <w:rsid w:val="00CF5B7D"/>
    <w:rsid w:val="00CF659E"/>
    <w:rsid w:val="00CF6AFB"/>
    <w:rsid w:val="00D00D33"/>
    <w:rsid w:val="00D01D10"/>
    <w:rsid w:val="00D048A2"/>
    <w:rsid w:val="00D05536"/>
    <w:rsid w:val="00D072ED"/>
    <w:rsid w:val="00D120C6"/>
    <w:rsid w:val="00D14242"/>
    <w:rsid w:val="00D14A89"/>
    <w:rsid w:val="00D17775"/>
    <w:rsid w:val="00D203FD"/>
    <w:rsid w:val="00D205ED"/>
    <w:rsid w:val="00D23F37"/>
    <w:rsid w:val="00D27511"/>
    <w:rsid w:val="00D277F1"/>
    <w:rsid w:val="00D35DFA"/>
    <w:rsid w:val="00D40F7D"/>
    <w:rsid w:val="00D42611"/>
    <w:rsid w:val="00D432CE"/>
    <w:rsid w:val="00D46E94"/>
    <w:rsid w:val="00D51F95"/>
    <w:rsid w:val="00D54D79"/>
    <w:rsid w:val="00D557F9"/>
    <w:rsid w:val="00D55999"/>
    <w:rsid w:val="00D57404"/>
    <w:rsid w:val="00D57ACE"/>
    <w:rsid w:val="00D57CAB"/>
    <w:rsid w:val="00D6561F"/>
    <w:rsid w:val="00D66475"/>
    <w:rsid w:val="00D66DBD"/>
    <w:rsid w:val="00D67843"/>
    <w:rsid w:val="00D67DBD"/>
    <w:rsid w:val="00D67EF1"/>
    <w:rsid w:val="00D71A0A"/>
    <w:rsid w:val="00D72A20"/>
    <w:rsid w:val="00D74DD4"/>
    <w:rsid w:val="00D8189B"/>
    <w:rsid w:val="00D82A3C"/>
    <w:rsid w:val="00D85315"/>
    <w:rsid w:val="00D903CF"/>
    <w:rsid w:val="00D90A33"/>
    <w:rsid w:val="00D928D7"/>
    <w:rsid w:val="00D93472"/>
    <w:rsid w:val="00D93B91"/>
    <w:rsid w:val="00D94429"/>
    <w:rsid w:val="00DA1C3E"/>
    <w:rsid w:val="00DA1D82"/>
    <w:rsid w:val="00DA37BF"/>
    <w:rsid w:val="00DA37EA"/>
    <w:rsid w:val="00DA391A"/>
    <w:rsid w:val="00DA49FC"/>
    <w:rsid w:val="00DA575E"/>
    <w:rsid w:val="00DA7AEB"/>
    <w:rsid w:val="00DB17D1"/>
    <w:rsid w:val="00DB4070"/>
    <w:rsid w:val="00DB4895"/>
    <w:rsid w:val="00DB4A04"/>
    <w:rsid w:val="00DB5146"/>
    <w:rsid w:val="00DB7639"/>
    <w:rsid w:val="00DB7941"/>
    <w:rsid w:val="00DC444D"/>
    <w:rsid w:val="00DC4FF9"/>
    <w:rsid w:val="00DC58E2"/>
    <w:rsid w:val="00DC5901"/>
    <w:rsid w:val="00DC5A58"/>
    <w:rsid w:val="00DC5B1E"/>
    <w:rsid w:val="00DC7869"/>
    <w:rsid w:val="00DD21FF"/>
    <w:rsid w:val="00DE2A92"/>
    <w:rsid w:val="00DE36EE"/>
    <w:rsid w:val="00DE3AD8"/>
    <w:rsid w:val="00DE6C38"/>
    <w:rsid w:val="00DE7C3B"/>
    <w:rsid w:val="00DF0785"/>
    <w:rsid w:val="00DF1369"/>
    <w:rsid w:val="00DF2428"/>
    <w:rsid w:val="00DF55E3"/>
    <w:rsid w:val="00DF7225"/>
    <w:rsid w:val="00DF7F2A"/>
    <w:rsid w:val="00E039E6"/>
    <w:rsid w:val="00E04734"/>
    <w:rsid w:val="00E10124"/>
    <w:rsid w:val="00E11BC1"/>
    <w:rsid w:val="00E13E1E"/>
    <w:rsid w:val="00E14D3A"/>
    <w:rsid w:val="00E1766B"/>
    <w:rsid w:val="00E17881"/>
    <w:rsid w:val="00E17D94"/>
    <w:rsid w:val="00E20B72"/>
    <w:rsid w:val="00E2195F"/>
    <w:rsid w:val="00E26378"/>
    <w:rsid w:val="00E26DFD"/>
    <w:rsid w:val="00E275EB"/>
    <w:rsid w:val="00E276F7"/>
    <w:rsid w:val="00E278F2"/>
    <w:rsid w:val="00E315DF"/>
    <w:rsid w:val="00E31B08"/>
    <w:rsid w:val="00E335E7"/>
    <w:rsid w:val="00E34FF3"/>
    <w:rsid w:val="00E367CA"/>
    <w:rsid w:val="00E40AC1"/>
    <w:rsid w:val="00E41C4B"/>
    <w:rsid w:val="00E42782"/>
    <w:rsid w:val="00E44A90"/>
    <w:rsid w:val="00E4529B"/>
    <w:rsid w:val="00E5189C"/>
    <w:rsid w:val="00E53735"/>
    <w:rsid w:val="00E53C9A"/>
    <w:rsid w:val="00E54041"/>
    <w:rsid w:val="00E55795"/>
    <w:rsid w:val="00E55DB3"/>
    <w:rsid w:val="00E5608A"/>
    <w:rsid w:val="00E60005"/>
    <w:rsid w:val="00E604DE"/>
    <w:rsid w:val="00E62DEE"/>
    <w:rsid w:val="00E62FDD"/>
    <w:rsid w:val="00E71145"/>
    <w:rsid w:val="00E71BA0"/>
    <w:rsid w:val="00E727DF"/>
    <w:rsid w:val="00E82FDD"/>
    <w:rsid w:val="00E85622"/>
    <w:rsid w:val="00E85CF9"/>
    <w:rsid w:val="00E93D01"/>
    <w:rsid w:val="00EA3303"/>
    <w:rsid w:val="00EA4D30"/>
    <w:rsid w:val="00EB086A"/>
    <w:rsid w:val="00EB5433"/>
    <w:rsid w:val="00EC3500"/>
    <w:rsid w:val="00EC5FD8"/>
    <w:rsid w:val="00EC6EB4"/>
    <w:rsid w:val="00EC71A9"/>
    <w:rsid w:val="00ED06DD"/>
    <w:rsid w:val="00EE08E6"/>
    <w:rsid w:val="00EE103B"/>
    <w:rsid w:val="00EE1792"/>
    <w:rsid w:val="00EE2A42"/>
    <w:rsid w:val="00EE3192"/>
    <w:rsid w:val="00EE524C"/>
    <w:rsid w:val="00EE678F"/>
    <w:rsid w:val="00EF0708"/>
    <w:rsid w:val="00EF3E39"/>
    <w:rsid w:val="00EF679A"/>
    <w:rsid w:val="00F01AB0"/>
    <w:rsid w:val="00F0355A"/>
    <w:rsid w:val="00F148E4"/>
    <w:rsid w:val="00F17BC8"/>
    <w:rsid w:val="00F17E25"/>
    <w:rsid w:val="00F21040"/>
    <w:rsid w:val="00F26D5F"/>
    <w:rsid w:val="00F3696B"/>
    <w:rsid w:val="00F3792B"/>
    <w:rsid w:val="00F40149"/>
    <w:rsid w:val="00F401BF"/>
    <w:rsid w:val="00F45332"/>
    <w:rsid w:val="00F47EE1"/>
    <w:rsid w:val="00F55768"/>
    <w:rsid w:val="00F570E6"/>
    <w:rsid w:val="00F60BD8"/>
    <w:rsid w:val="00F703B6"/>
    <w:rsid w:val="00F70B5C"/>
    <w:rsid w:val="00F7104D"/>
    <w:rsid w:val="00F7275D"/>
    <w:rsid w:val="00F7512F"/>
    <w:rsid w:val="00F7631B"/>
    <w:rsid w:val="00F819CC"/>
    <w:rsid w:val="00F87224"/>
    <w:rsid w:val="00F90300"/>
    <w:rsid w:val="00F90704"/>
    <w:rsid w:val="00F90ED4"/>
    <w:rsid w:val="00F93C7B"/>
    <w:rsid w:val="00FA0401"/>
    <w:rsid w:val="00FA0437"/>
    <w:rsid w:val="00FA083C"/>
    <w:rsid w:val="00FA342D"/>
    <w:rsid w:val="00FA72E3"/>
    <w:rsid w:val="00FB1C2B"/>
    <w:rsid w:val="00FC00CD"/>
    <w:rsid w:val="00FC0490"/>
    <w:rsid w:val="00FC07B1"/>
    <w:rsid w:val="00FC1886"/>
    <w:rsid w:val="00FC212D"/>
    <w:rsid w:val="00FC329C"/>
    <w:rsid w:val="00FC60C0"/>
    <w:rsid w:val="00FD5C33"/>
    <w:rsid w:val="00FE05E2"/>
    <w:rsid w:val="00FE2157"/>
    <w:rsid w:val="00FE35CD"/>
    <w:rsid w:val="00FE433D"/>
    <w:rsid w:val="00FE5559"/>
    <w:rsid w:val="00FE6784"/>
    <w:rsid w:val="00FF0827"/>
    <w:rsid w:val="00FF1037"/>
    <w:rsid w:val="00FF10F6"/>
    <w:rsid w:val="00FF1174"/>
    <w:rsid w:val="00FF1702"/>
    <w:rsid w:val="00FF4A24"/>
    <w:rsid w:val="00FF78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2DA6063"/>
  <w15:docId w15:val="{9E4F4ACF-65F0-47CF-9D86-D311EA7C4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963"/>
    <w:pPr>
      <w:spacing w:after="0" w:line="240" w:lineRule="auto"/>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2">
    <w:name w:val="Text 2"/>
    <w:basedOn w:val="Normal"/>
    <w:rsid w:val="00C72F46"/>
    <w:pPr>
      <w:tabs>
        <w:tab w:val="left" w:pos="2161"/>
      </w:tabs>
      <w:spacing w:after="240"/>
      <w:ind w:left="1077"/>
    </w:pPr>
  </w:style>
  <w:style w:type="paragraph" w:styleId="FootnoteText">
    <w:name w:val="footnote text"/>
    <w:aliases w:val="Fußnote,Footnote Text Char Char,single space,footnote text,FOOTNOTES,fn,Footnote, Char1 Char,Footnote Char1,stile 1,Footnote1,Footnote2,Footnote3,Footnote4,Footnote5,Footnote6,Footnote7,Footnote8,Footnote9"/>
    <w:basedOn w:val="Normal"/>
    <w:link w:val="FootnoteTextChar"/>
    <w:semiHidden/>
    <w:unhideWhenUsed/>
    <w:rsid w:val="00132781"/>
    <w:rPr>
      <w:sz w:val="20"/>
    </w:rPr>
  </w:style>
  <w:style w:type="character" w:customStyle="1" w:styleId="FootnoteTextChar">
    <w:name w:val="Footnote Text Char"/>
    <w:aliases w:val="Fußnote Char,Footnote Text Char Char Char,single space Char,footnote text Char,FOOTNOTES Char,fn Char,Footnote Char, Char1 Char Char,Footnote Char1 Char,stile 1 Char,Footnote1 Char,Footnote2 Char,Footnote3 Char,Footnote4 Char"/>
    <w:basedOn w:val="DefaultParagraphFont"/>
    <w:link w:val="FootnoteText"/>
    <w:uiPriority w:val="99"/>
    <w:semiHidden/>
    <w:rsid w:val="00132781"/>
    <w:rPr>
      <w:rFonts w:ascii="Times New Roman" w:eastAsia="Times New Roman" w:hAnsi="Times New Roman" w:cs="Times New Roman"/>
      <w:sz w:val="20"/>
      <w:szCs w:val="20"/>
      <w:lang w:val="fr-FR"/>
    </w:rPr>
  </w:style>
  <w:style w:type="character" w:styleId="FootnoteReference">
    <w:name w:val="footnote reference"/>
    <w:basedOn w:val="DefaultParagraphFont"/>
    <w:semiHidden/>
    <w:rsid w:val="00132781"/>
    <w:rPr>
      <w:vertAlign w:val="superscript"/>
    </w:rPr>
  </w:style>
  <w:style w:type="paragraph" w:styleId="ListParagraph">
    <w:name w:val="List Paragraph"/>
    <w:basedOn w:val="Normal"/>
    <w:link w:val="ListParagraphChar"/>
    <w:uiPriority w:val="34"/>
    <w:qFormat/>
    <w:rsid w:val="00012D1C"/>
    <w:pPr>
      <w:ind w:left="720"/>
      <w:contextualSpacing/>
    </w:pPr>
  </w:style>
  <w:style w:type="paragraph" w:styleId="Header">
    <w:name w:val="header"/>
    <w:basedOn w:val="Normal"/>
    <w:link w:val="HeaderChar"/>
    <w:uiPriority w:val="99"/>
    <w:unhideWhenUsed/>
    <w:rsid w:val="008D38EE"/>
    <w:pPr>
      <w:tabs>
        <w:tab w:val="center" w:pos="4680"/>
        <w:tab w:val="right" w:pos="9360"/>
      </w:tabs>
    </w:pPr>
  </w:style>
  <w:style w:type="character" w:customStyle="1" w:styleId="HeaderChar">
    <w:name w:val="Header Char"/>
    <w:basedOn w:val="DefaultParagraphFont"/>
    <w:link w:val="Header"/>
    <w:uiPriority w:val="99"/>
    <w:rsid w:val="008D38EE"/>
    <w:rPr>
      <w:rFonts w:ascii="Times New Roman" w:eastAsia="Times New Roman" w:hAnsi="Times New Roman" w:cs="Times New Roman"/>
      <w:sz w:val="24"/>
      <w:szCs w:val="20"/>
      <w:lang w:val="fr-FR"/>
    </w:rPr>
  </w:style>
  <w:style w:type="paragraph" w:styleId="Footer">
    <w:name w:val="footer"/>
    <w:basedOn w:val="Normal"/>
    <w:link w:val="FooterChar"/>
    <w:uiPriority w:val="99"/>
    <w:unhideWhenUsed/>
    <w:rsid w:val="008D38EE"/>
    <w:pPr>
      <w:tabs>
        <w:tab w:val="center" w:pos="4680"/>
        <w:tab w:val="right" w:pos="9360"/>
      </w:tabs>
    </w:pPr>
  </w:style>
  <w:style w:type="character" w:customStyle="1" w:styleId="FooterChar">
    <w:name w:val="Footer Char"/>
    <w:basedOn w:val="DefaultParagraphFont"/>
    <w:link w:val="Footer"/>
    <w:uiPriority w:val="99"/>
    <w:rsid w:val="008D38EE"/>
    <w:rPr>
      <w:rFonts w:ascii="Times New Roman" w:eastAsia="Times New Roman" w:hAnsi="Times New Roman" w:cs="Times New Roman"/>
      <w:sz w:val="24"/>
      <w:szCs w:val="20"/>
      <w:lang w:val="fr-FR"/>
    </w:rPr>
  </w:style>
  <w:style w:type="paragraph" w:styleId="BalloonText">
    <w:name w:val="Balloon Text"/>
    <w:basedOn w:val="Normal"/>
    <w:link w:val="BalloonTextChar"/>
    <w:uiPriority w:val="99"/>
    <w:semiHidden/>
    <w:unhideWhenUsed/>
    <w:rsid w:val="00BE38DF"/>
    <w:rPr>
      <w:rFonts w:ascii="Tahoma" w:hAnsi="Tahoma" w:cs="Tahoma"/>
      <w:sz w:val="16"/>
      <w:szCs w:val="16"/>
    </w:rPr>
  </w:style>
  <w:style w:type="character" w:customStyle="1" w:styleId="BalloonTextChar">
    <w:name w:val="Balloon Text Char"/>
    <w:basedOn w:val="DefaultParagraphFont"/>
    <w:link w:val="BalloonText"/>
    <w:uiPriority w:val="99"/>
    <w:semiHidden/>
    <w:rsid w:val="00BE38DF"/>
    <w:rPr>
      <w:rFonts w:ascii="Tahoma" w:eastAsia="Times New Roman" w:hAnsi="Tahoma" w:cs="Tahoma"/>
      <w:sz w:val="16"/>
      <w:szCs w:val="16"/>
      <w:lang w:val="fr-FR"/>
    </w:rPr>
  </w:style>
  <w:style w:type="character" w:styleId="CommentReference">
    <w:name w:val="annotation reference"/>
    <w:basedOn w:val="DefaultParagraphFont"/>
    <w:uiPriority w:val="99"/>
    <w:semiHidden/>
    <w:unhideWhenUsed/>
    <w:rsid w:val="006C5131"/>
    <w:rPr>
      <w:sz w:val="16"/>
      <w:szCs w:val="16"/>
    </w:rPr>
  </w:style>
  <w:style w:type="paragraph" w:styleId="CommentText">
    <w:name w:val="annotation text"/>
    <w:basedOn w:val="Normal"/>
    <w:link w:val="CommentTextChar"/>
    <w:unhideWhenUsed/>
    <w:rsid w:val="006C5131"/>
    <w:rPr>
      <w:sz w:val="20"/>
    </w:rPr>
  </w:style>
  <w:style w:type="character" w:customStyle="1" w:styleId="CommentTextChar">
    <w:name w:val="Comment Text Char"/>
    <w:basedOn w:val="DefaultParagraphFont"/>
    <w:link w:val="CommentText"/>
    <w:rsid w:val="006C5131"/>
    <w:rPr>
      <w:rFonts w:ascii="Times New Roman" w:eastAsia="Times New Roman" w:hAnsi="Times New Roman" w:cs="Times New Roman"/>
      <w:sz w:val="20"/>
      <w:szCs w:val="20"/>
      <w:lang w:val="fr-FR"/>
    </w:rPr>
  </w:style>
  <w:style w:type="paragraph" w:styleId="CommentSubject">
    <w:name w:val="annotation subject"/>
    <w:basedOn w:val="CommentText"/>
    <w:next w:val="CommentText"/>
    <w:link w:val="CommentSubjectChar"/>
    <w:uiPriority w:val="99"/>
    <w:semiHidden/>
    <w:unhideWhenUsed/>
    <w:rsid w:val="006C5131"/>
    <w:rPr>
      <w:b/>
      <w:bCs/>
    </w:rPr>
  </w:style>
  <w:style w:type="character" w:customStyle="1" w:styleId="CommentSubjectChar">
    <w:name w:val="Comment Subject Char"/>
    <w:basedOn w:val="CommentTextChar"/>
    <w:link w:val="CommentSubject"/>
    <w:uiPriority w:val="99"/>
    <w:semiHidden/>
    <w:rsid w:val="006C5131"/>
    <w:rPr>
      <w:rFonts w:ascii="Times New Roman" w:eastAsia="Times New Roman" w:hAnsi="Times New Roman" w:cs="Times New Roman"/>
      <w:b/>
      <w:bCs/>
      <w:sz w:val="20"/>
      <w:szCs w:val="20"/>
      <w:lang w:val="fr-FR"/>
    </w:rPr>
  </w:style>
  <w:style w:type="character" w:customStyle="1" w:styleId="apple-converted-space">
    <w:name w:val="apple-converted-space"/>
    <w:basedOn w:val="DefaultParagraphFont"/>
    <w:rsid w:val="00A63FED"/>
  </w:style>
  <w:style w:type="character" w:customStyle="1" w:styleId="mceitemhidden">
    <w:name w:val="mceitemhidden"/>
    <w:basedOn w:val="DefaultParagraphFont"/>
    <w:rsid w:val="00A63FED"/>
  </w:style>
  <w:style w:type="character" w:customStyle="1" w:styleId="hiddensuggestion">
    <w:name w:val="hiddensuggestion"/>
    <w:basedOn w:val="DefaultParagraphFont"/>
    <w:rsid w:val="00A63FED"/>
  </w:style>
  <w:style w:type="character" w:customStyle="1" w:styleId="hiddengrammarerror">
    <w:name w:val="hiddengrammarerror"/>
    <w:basedOn w:val="DefaultParagraphFont"/>
    <w:rsid w:val="00A63FED"/>
  </w:style>
  <w:style w:type="paragraph" w:styleId="Revision">
    <w:name w:val="Revision"/>
    <w:hidden/>
    <w:uiPriority w:val="99"/>
    <w:semiHidden/>
    <w:rsid w:val="00BB6ACC"/>
    <w:pPr>
      <w:spacing w:after="0" w:line="240" w:lineRule="auto"/>
    </w:pPr>
    <w:rPr>
      <w:rFonts w:ascii="Times New Roman" w:eastAsia="Times New Roman" w:hAnsi="Times New Roman" w:cs="Times New Roman"/>
      <w:sz w:val="24"/>
      <w:szCs w:val="20"/>
      <w:lang w:val="fr-FR"/>
    </w:rPr>
  </w:style>
  <w:style w:type="character" w:styleId="Hyperlink">
    <w:name w:val="Hyperlink"/>
    <w:basedOn w:val="DefaultParagraphFont"/>
    <w:uiPriority w:val="99"/>
    <w:unhideWhenUsed/>
    <w:rsid w:val="006941BC"/>
    <w:rPr>
      <w:color w:val="0000FF" w:themeColor="hyperlink"/>
      <w:u w:val="single"/>
    </w:rPr>
  </w:style>
  <w:style w:type="character" w:customStyle="1" w:styleId="ListParagraphChar">
    <w:name w:val="List Paragraph Char"/>
    <w:link w:val="ListParagraph"/>
    <w:uiPriority w:val="34"/>
    <w:rsid w:val="00106CFD"/>
    <w:rPr>
      <w:rFonts w:ascii="Times New Roman" w:eastAsia="Times New Roman" w:hAnsi="Times New Roman" w:cs="Times New Roman"/>
      <w:sz w:val="24"/>
      <w:szCs w:val="20"/>
      <w:lang w:val="fr-FR"/>
    </w:rPr>
  </w:style>
  <w:style w:type="paragraph" w:customStyle="1" w:styleId="Default">
    <w:name w:val="Default"/>
    <w:rsid w:val="005F27B4"/>
    <w:pPr>
      <w:autoSpaceDE w:val="0"/>
      <w:autoSpaceDN w:val="0"/>
      <w:adjustRightInd w:val="0"/>
      <w:spacing w:after="0" w:line="240" w:lineRule="auto"/>
    </w:pPr>
    <w:rPr>
      <w:rFonts w:ascii="EUAlbertina" w:hAnsi="EUAlbertina" w:cs="EUAlbertina"/>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5455337">
      <w:bodyDiv w:val="1"/>
      <w:marLeft w:val="0"/>
      <w:marRight w:val="0"/>
      <w:marTop w:val="0"/>
      <w:marBottom w:val="0"/>
      <w:divBdr>
        <w:top w:val="none" w:sz="0" w:space="0" w:color="auto"/>
        <w:left w:val="none" w:sz="0" w:space="0" w:color="auto"/>
        <w:bottom w:val="none" w:sz="0" w:space="0" w:color="auto"/>
        <w:right w:val="none" w:sz="0" w:space="0" w:color="auto"/>
      </w:divBdr>
    </w:div>
    <w:div w:id="1734231899">
      <w:bodyDiv w:val="1"/>
      <w:marLeft w:val="0"/>
      <w:marRight w:val="0"/>
      <w:marTop w:val="0"/>
      <w:marBottom w:val="0"/>
      <w:divBdr>
        <w:top w:val="none" w:sz="0" w:space="0" w:color="auto"/>
        <w:left w:val="none" w:sz="0" w:space="0" w:color="auto"/>
        <w:bottom w:val="none" w:sz="0" w:space="0" w:color="auto"/>
        <w:right w:val="none" w:sz="0" w:space="0" w:color="auto"/>
      </w:divBdr>
      <w:divsChild>
        <w:div w:id="1423254503">
          <w:marLeft w:val="0"/>
          <w:marRight w:val="0"/>
          <w:marTop w:val="0"/>
          <w:marBottom w:val="0"/>
          <w:divBdr>
            <w:top w:val="none" w:sz="0" w:space="0" w:color="auto"/>
            <w:left w:val="none" w:sz="0" w:space="0" w:color="auto"/>
            <w:bottom w:val="none" w:sz="0" w:space="0" w:color="auto"/>
            <w:right w:val="none" w:sz="0" w:space="0" w:color="auto"/>
          </w:divBdr>
        </w:div>
        <w:div w:id="1562516933">
          <w:marLeft w:val="0"/>
          <w:marRight w:val="0"/>
          <w:marTop w:val="0"/>
          <w:marBottom w:val="0"/>
          <w:divBdr>
            <w:top w:val="none" w:sz="0" w:space="0" w:color="auto"/>
            <w:left w:val="none" w:sz="0" w:space="0" w:color="auto"/>
            <w:bottom w:val="none" w:sz="0" w:space="0" w:color="auto"/>
            <w:right w:val="none" w:sz="0" w:space="0" w:color="auto"/>
          </w:divBdr>
        </w:div>
        <w:div w:id="447899653">
          <w:marLeft w:val="0"/>
          <w:marRight w:val="0"/>
          <w:marTop w:val="0"/>
          <w:marBottom w:val="0"/>
          <w:divBdr>
            <w:top w:val="none" w:sz="0" w:space="0" w:color="auto"/>
            <w:left w:val="none" w:sz="0" w:space="0" w:color="auto"/>
            <w:bottom w:val="none" w:sz="0" w:space="0" w:color="auto"/>
            <w:right w:val="none" w:sz="0" w:space="0" w:color="auto"/>
          </w:divBdr>
        </w:div>
        <w:div w:id="798381883">
          <w:marLeft w:val="0"/>
          <w:marRight w:val="0"/>
          <w:marTop w:val="0"/>
          <w:marBottom w:val="0"/>
          <w:divBdr>
            <w:top w:val="none" w:sz="0" w:space="0" w:color="auto"/>
            <w:left w:val="none" w:sz="0" w:space="0" w:color="auto"/>
            <w:bottom w:val="none" w:sz="0" w:space="0" w:color="auto"/>
            <w:right w:val="none" w:sz="0" w:space="0" w:color="auto"/>
          </w:divBdr>
        </w:div>
        <w:div w:id="175774104">
          <w:marLeft w:val="0"/>
          <w:marRight w:val="0"/>
          <w:marTop w:val="0"/>
          <w:marBottom w:val="0"/>
          <w:divBdr>
            <w:top w:val="none" w:sz="0" w:space="0" w:color="auto"/>
            <w:left w:val="none" w:sz="0" w:space="0" w:color="auto"/>
            <w:bottom w:val="none" w:sz="0" w:space="0" w:color="auto"/>
            <w:right w:val="none" w:sz="0" w:space="0" w:color="auto"/>
          </w:divBdr>
        </w:div>
        <w:div w:id="1820416934">
          <w:marLeft w:val="0"/>
          <w:marRight w:val="0"/>
          <w:marTop w:val="0"/>
          <w:marBottom w:val="0"/>
          <w:divBdr>
            <w:top w:val="none" w:sz="0" w:space="0" w:color="auto"/>
            <w:left w:val="none" w:sz="0" w:space="0" w:color="auto"/>
            <w:bottom w:val="none" w:sz="0" w:space="0" w:color="auto"/>
            <w:right w:val="none" w:sz="0" w:space="0" w:color="auto"/>
          </w:divBdr>
        </w:div>
        <w:div w:id="211306209">
          <w:marLeft w:val="0"/>
          <w:marRight w:val="0"/>
          <w:marTop w:val="0"/>
          <w:marBottom w:val="0"/>
          <w:divBdr>
            <w:top w:val="none" w:sz="0" w:space="0" w:color="auto"/>
            <w:left w:val="none" w:sz="0" w:space="0" w:color="auto"/>
            <w:bottom w:val="none" w:sz="0" w:space="0" w:color="auto"/>
            <w:right w:val="none" w:sz="0" w:space="0" w:color="auto"/>
          </w:divBdr>
        </w:div>
        <w:div w:id="913321040">
          <w:marLeft w:val="0"/>
          <w:marRight w:val="0"/>
          <w:marTop w:val="0"/>
          <w:marBottom w:val="0"/>
          <w:divBdr>
            <w:top w:val="none" w:sz="0" w:space="0" w:color="auto"/>
            <w:left w:val="none" w:sz="0" w:space="0" w:color="auto"/>
            <w:bottom w:val="none" w:sz="0" w:space="0" w:color="auto"/>
            <w:right w:val="none" w:sz="0" w:space="0" w:color="auto"/>
          </w:divBdr>
        </w:div>
        <w:div w:id="231307471">
          <w:marLeft w:val="0"/>
          <w:marRight w:val="0"/>
          <w:marTop w:val="0"/>
          <w:marBottom w:val="0"/>
          <w:divBdr>
            <w:top w:val="none" w:sz="0" w:space="0" w:color="auto"/>
            <w:left w:val="none" w:sz="0" w:space="0" w:color="auto"/>
            <w:bottom w:val="none" w:sz="0" w:space="0" w:color="auto"/>
            <w:right w:val="none" w:sz="0" w:space="0" w:color="auto"/>
          </w:divBdr>
        </w:div>
        <w:div w:id="1244294284">
          <w:marLeft w:val="0"/>
          <w:marRight w:val="0"/>
          <w:marTop w:val="0"/>
          <w:marBottom w:val="0"/>
          <w:divBdr>
            <w:top w:val="none" w:sz="0" w:space="0" w:color="auto"/>
            <w:left w:val="none" w:sz="0" w:space="0" w:color="auto"/>
            <w:bottom w:val="none" w:sz="0" w:space="0" w:color="auto"/>
            <w:right w:val="none" w:sz="0" w:space="0" w:color="auto"/>
          </w:divBdr>
        </w:div>
        <w:div w:id="1578977724">
          <w:marLeft w:val="0"/>
          <w:marRight w:val="0"/>
          <w:marTop w:val="0"/>
          <w:marBottom w:val="0"/>
          <w:divBdr>
            <w:top w:val="none" w:sz="0" w:space="0" w:color="auto"/>
            <w:left w:val="none" w:sz="0" w:space="0" w:color="auto"/>
            <w:bottom w:val="none" w:sz="0" w:space="0" w:color="auto"/>
            <w:right w:val="none" w:sz="0" w:space="0" w:color="auto"/>
          </w:divBdr>
        </w:div>
        <w:div w:id="1481774256">
          <w:marLeft w:val="0"/>
          <w:marRight w:val="0"/>
          <w:marTop w:val="0"/>
          <w:marBottom w:val="0"/>
          <w:divBdr>
            <w:top w:val="none" w:sz="0" w:space="0" w:color="auto"/>
            <w:left w:val="none" w:sz="0" w:space="0" w:color="auto"/>
            <w:bottom w:val="none" w:sz="0" w:space="0" w:color="auto"/>
            <w:right w:val="none" w:sz="0" w:space="0" w:color="auto"/>
          </w:divBdr>
        </w:div>
        <w:div w:id="766922909">
          <w:marLeft w:val="0"/>
          <w:marRight w:val="0"/>
          <w:marTop w:val="0"/>
          <w:marBottom w:val="0"/>
          <w:divBdr>
            <w:top w:val="none" w:sz="0" w:space="0" w:color="auto"/>
            <w:left w:val="none" w:sz="0" w:space="0" w:color="auto"/>
            <w:bottom w:val="none" w:sz="0" w:space="0" w:color="auto"/>
            <w:right w:val="none" w:sz="0" w:space="0" w:color="auto"/>
          </w:divBdr>
        </w:div>
        <w:div w:id="875889025">
          <w:marLeft w:val="0"/>
          <w:marRight w:val="0"/>
          <w:marTop w:val="0"/>
          <w:marBottom w:val="0"/>
          <w:divBdr>
            <w:top w:val="none" w:sz="0" w:space="0" w:color="auto"/>
            <w:left w:val="none" w:sz="0" w:space="0" w:color="auto"/>
            <w:bottom w:val="none" w:sz="0" w:space="0" w:color="auto"/>
            <w:right w:val="none" w:sz="0" w:space="0" w:color="auto"/>
          </w:divBdr>
        </w:div>
        <w:div w:id="1128621434">
          <w:marLeft w:val="0"/>
          <w:marRight w:val="0"/>
          <w:marTop w:val="0"/>
          <w:marBottom w:val="0"/>
          <w:divBdr>
            <w:top w:val="none" w:sz="0" w:space="0" w:color="auto"/>
            <w:left w:val="none" w:sz="0" w:space="0" w:color="auto"/>
            <w:bottom w:val="none" w:sz="0" w:space="0" w:color="auto"/>
            <w:right w:val="none" w:sz="0" w:space="0" w:color="auto"/>
          </w:divBdr>
        </w:div>
        <w:div w:id="788623500">
          <w:marLeft w:val="0"/>
          <w:marRight w:val="0"/>
          <w:marTop w:val="0"/>
          <w:marBottom w:val="0"/>
          <w:divBdr>
            <w:top w:val="none" w:sz="0" w:space="0" w:color="auto"/>
            <w:left w:val="none" w:sz="0" w:space="0" w:color="auto"/>
            <w:bottom w:val="none" w:sz="0" w:space="0" w:color="auto"/>
            <w:right w:val="none" w:sz="0" w:space="0" w:color="auto"/>
          </w:divBdr>
        </w:div>
        <w:div w:id="1180004389">
          <w:marLeft w:val="0"/>
          <w:marRight w:val="0"/>
          <w:marTop w:val="0"/>
          <w:marBottom w:val="0"/>
          <w:divBdr>
            <w:top w:val="none" w:sz="0" w:space="0" w:color="auto"/>
            <w:left w:val="none" w:sz="0" w:space="0" w:color="auto"/>
            <w:bottom w:val="none" w:sz="0" w:space="0" w:color="auto"/>
            <w:right w:val="none" w:sz="0" w:space="0" w:color="auto"/>
          </w:divBdr>
        </w:div>
        <w:div w:id="1809087320">
          <w:marLeft w:val="0"/>
          <w:marRight w:val="0"/>
          <w:marTop w:val="0"/>
          <w:marBottom w:val="0"/>
          <w:divBdr>
            <w:top w:val="none" w:sz="0" w:space="0" w:color="auto"/>
            <w:left w:val="none" w:sz="0" w:space="0" w:color="auto"/>
            <w:bottom w:val="none" w:sz="0" w:space="0" w:color="auto"/>
            <w:right w:val="none" w:sz="0" w:space="0" w:color="auto"/>
          </w:divBdr>
        </w:div>
        <w:div w:id="472064595">
          <w:marLeft w:val="0"/>
          <w:marRight w:val="0"/>
          <w:marTop w:val="0"/>
          <w:marBottom w:val="0"/>
          <w:divBdr>
            <w:top w:val="none" w:sz="0" w:space="0" w:color="auto"/>
            <w:left w:val="none" w:sz="0" w:space="0" w:color="auto"/>
            <w:bottom w:val="none" w:sz="0" w:space="0" w:color="auto"/>
            <w:right w:val="none" w:sz="0" w:space="0" w:color="auto"/>
          </w:divBdr>
        </w:div>
        <w:div w:id="1366563361">
          <w:marLeft w:val="0"/>
          <w:marRight w:val="0"/>
          <w:marTop w:val="0"/>
          <w:marBottom w:val="0"/>
          <w:divBdr>
            <w:top w:val="none" w:sz="0" w:space="0" w:color="auto"/>
            <w:left w:val="none" w:sz="0" w:space="0" w:color="auto"/>
            <w:bottom w:val="none" w:sz="0" w:space="0" w:color="auto"/>
            <w:right w:val="none" w:sz="0" w:space="0" w:color="auto"/>
          </w:divBdr>
        </w:div>
        <w:div w:id="1625185947">
          <w:marLeft w:val="0"/>
          <w:marRight w:val="0"/>
          <w:marTop w:val="0"/>
          <w:marBottom w:val="0"/>
          <w:divBdr>
            <w:top w:val="none" w:sz="0" w:space="0" w:color="auto"/>
            <w:left w:val="none" w:sz="0" w:space="0" w:color="auto"/>
            <w:bottom w:val="none" w:sz="0" w:space="0" w:color="auto"/>
            <w:right w:val="none" w:sz="0" w:space="0" w:color="auto"/>
          </w:divBdr>
        </w:div>
        <w:div w:id="363093316">
          <w:marLeft w:val="0"/>
          <w:marRight w:val="0"/>
          <w:marTop w:val="0"/>
          <w:marBottom w:val="0"/>
          <w:divBdr>
            <w:top w:val="none" w:sz="0" w:space="0" w:color="auto"/>
            <w:left w:val="none" w:sz="0" w:space="0" w:color="auto"/>
            <w:bottom w:val="none" w:sz="0" w:space="0" w:color="auto"/>
            <w:right w:val="none" w:sz="0" w:space="0" w:color="auto"/>
          </w:divBdr>
        </w:div>
        <w:div w:id="430471078">
          <w:marLeft w:val="0"/>
          <w:marRight w:val="0"/>
          <w:marTop w:val="0"/>
          <w:marBottom w:val="0"/>
          <w:divBdr>
            <w:top w:val="none" w:sz="0" w:space="0" w:color="auto"/>
            <w:left w:val="none" w:sz="0" w:space="0" w:color="auto"/>
            <w:bottom w:val="none" w:sz="0" w:space="0" w:color="auto"/>
            <w:right w:val="none" w:sz="0" w:space="0" w:color="auto"/>
          </w:divBdr>
        </w:div>
        <w:div w:id="1342051976">
          <w:marLeft w:val="0"/>
          <w:marRight w:val="0"/>
          <w:marTop w:val="0"/>
          <w:marBottom w:val="0"/>
          <w:divBdr>
            <w:top w:val="none" w:sz="0" w:space="0" w:color="auto"/>
            <w:left w:val="none" w:sz="0" w:space="0" w:color="auto"/>
            <w:bottom w:val="none" w:sz="0" w:space="0" w:color="auto"/>
            <w:right w:val="none" w:sz="0" w:space="0" w:color="auto"/>
          </w:divBdr>
        </w:div>
      </w:divsChild>
    </w:div>
    <w:div w:id="2108574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ec.europa.eu/europeaid/prag/annexes.d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peaid/prag/,and"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annexes.do"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ec.europa.eu/europeaid/prag/"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26C5E-9256-46BF-8E99-194D9CAA5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13276</Words>
  <Characters>75679</Characters>
  <Application>Microsoft Office Word</Application>
  <DocSecurity>0</DocSecurity>
  <Lines>630</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Liliana Miron (Mircea)</dc:creator>
  <cp:lastModifiedBy>Octavian Aron</cp:lastModifiedBy>
  <cp:revision>4</cp:revision>
  <cp:lastPrinted>2017-11-08T09:50:00Z</cp:lastPrinted>
  <dcterms:created xsi:type="dcterms:W3CDTF">2018-03-20T15:37:00Z</dcterms:created>
  <dcterms:modified xsi:type="dcterms:W3CDTF">2018-03-27T10:49:00Z</dcterms:modified>
</cp:coreProperties>
</file>